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7C9C83A4" w14:textId="09F5D8B2"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1B7328FC" w14:textId="37A3F152" w:rsidR="0024279E" w:rsidRPr="00B86104" w:rsidRDefault="0024279E" w:rsidP="00A406A5">
      <w:pPr>
        <w:jc w:val="center"/>
        <w:rPr>
          <w:b/>
          <w:sz w:val="32"/>
          <w:szCs w:val="32"/>
          <w:lang w:val="el-GR"/>
        </w:rPr>
      </w:pPr>
      <w:r w:rsidRPr="00603221">
        <w:rPr>
          <w:b/>
          <w:sz w:val="32"/>
          <w:szCs w:val="32"/>
          <w:lang w:val="el-GR"/>
        </w:rPr>
        <w:t>για το Έργο</w:t>
      </w:r>
      <w:r w:rsidR="00A406A5">
        <w:rPr>
          <w:b/>
          <w:sz w:val="32"/>
          <w:szCs w:val="32"/>
          <w:lang w:val="el-GR"/>
        </w:rPr>
        <w:t xml:space="preserve"> </w:t>
      </w:r>
      <w:bookmarkStart w:id="0" w:name="_Hlk192502723"/>
      <w:r w:rsidRPr="00B86104">
        <w:rPr>
          <w:b/>
          <w:sz w:val="32"/>
          <w:szCs w:val="32"/>
          <w:lang w:val="el-GR"/>
        </w:rPr>
        <w:t>«</w:t>
      </w:r>
      <w:r w:rsidR="004C05F8" w:rsidRPr="002B4677">
        <w:rPr>
          <w:b/>
          <w:sz w:val="32"/>
          <w:szCs w:val="32"/>
          <w:lang w:val="el-GR"/>
        </w:rPr>
        <w:t xml:space="preserve">Δράσεις Δημοσιότητας </w:t>
      </w:r>
      <w:r w:rsidR="0000349A" w:rsidRPr="008063A1">
        <w:rPr>
          <w:b/>
          <w:sz w:val="32"/>
          <w:szCs w:val="32"/>
          <w:lang w:val="el-GR"/>
        </w:rPr>
        <w:t xml:space="preserve">για τις ανάγκες του Προγράμματος </w:t>
      </w:r>
      <w:bookmarkStart w:id="1" w:name="_Hlk106713046"/>
      <w:r w:rsidR="002B4677" w:rsidRPr="002B4677">
        <w:rPr>
          <w:b/>
          <w:sz w:val="32"/>
          <w:szCs w:val="32"/>
          <w:lang w:val="el-GR"/>
        </w:rPr>
        <w:t>«Υποστηρικτικά μέτρα των νέων ηλικίας δεκαοκτώ (18) και δεκαεννέα (19) ετών»</w:t>
      </w:r>
      <w:bookmarkEnd w:id="1"/>
      <w:r w:rsidR="002B4677" w:rsidRPr="002B4677">
        <w:rPr>
          <w:b/>
          <w:sz w:val="32"/>
          <w:szCs w:val="32"/>
          <w:lang w:val="el-GR"/>
        </w:rPr>
        <w:t>(“Youth Pass”)»</w:t>
      </w:r>
      <w:r w:rsidR="00293645" w:rsidRPr="00293645">
        <w:rPr>
          <w:b/>
          <w:sz w:val="32"/>
          <w:szCs w:val="32"/>
          <w:lang w:val="el-GR"/>
        </w:rPr>
        <w:t xml:space="preserve"> για τα έτη 2025 και 2026</w:t>
      </w:r>
      <w:r w:rsidRPr="002B4677">
        <w:rPr>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9F28A1" w14:paraId="0BCC5B53" w14:textId="77777777" w:rsidTr="00EF0725">
        <w:tc>
          <w:tcPr>
            <w:tcW w:w="2830" w:type="dxa"/>
            <w:shd w:val="clear" w:color="auto" w:fill="auto"/>
            <w:vAlign w:val="center"/>
          </w:tcPr>
          <w:bookmarkEnd w:id="0"/>
          <w:p w14:paraId="0232F1F7" w14:textId="01EF9080" w:rsidR="0024279E" w:rsidRPr="0091337E" w:rsidRDefault="00E05F03" w:rsidP="00994167">
            <w:pPr>
              <w:autoSpaceDE w:val="0"/>
              <w:autoSpaceDN w:val="0"/>
              <w:adjustRightInd w:val="0"/>
              <w:spacing w:before="120" w:after="0"/>
              <w:jc w:val="right"/>
              <w:rPr>
                <w:b/>
                <w:color w:val="000000"/>
              </w:rPr>
            </w:pPr>
            <w:r w:rsidRPr="0091337E">
              <w:rPr>
                <w:b/>
                <w:color w:val="000000"/>
                <w:lang w:val="el-GR"/>
              </w:rPr>
              <w:t>Εκτιμώμενη αξία σύμβασης</w:t>
            </w:r>
            <w:r w:rsidR="0024279E" w:rsidRPr="0091337E">
              <w:rPr>
                <w:b/>
                <w:color w:val="000000"/>
              </w:rPr>
              <w:t>:</w:t>
            </w:r>
          </w:p>
          <w:p w14:paraId="77794DB8" w14:textId="77777777" w:rsidR="0024279E" w:rsidRPr="0091337E" w:rsidRDefault="0024279E" w:rsidP="00994167">
            <w:pPr>
              <w:autoSpaceDE w:val="0"/>
              <w:autoSpaceDN w:val="0"/>
              <w:adjustRightInd w:val="0"/>
              <w:spacing w:before="120" w:after="0"/>
              <w:jc w:val="right"/>
              <w:rPr>
                <w:b/>
                <w:color w:val="000000"/>
              </w:rPr>
            </w:pPr>
          </w:p>
        </w:tc>
        <w:tc>
          <w:tcPr>
            <w:tcW w:w="6798" w:type="dxa"/>
            <w:gridSpan w:val="2"/>
            <w:shd w:val="clear" w:color="auto" w:fill="auto"/>
            <w:vAlign w:val="center"/>
          </w:tcPr>
          <w:p w14:paraId="36FC6570" w14:textId="59A4A287" w:rsidR="001F455A" w:rsidRPr="0091337E" w:rsidRDefault="001F455A" w:rsidP="00994167">
            <w:pPr>
              <w:pStyle w:val="TabletextChar"/>
              <w:spacing w:before="120" w:after="0" w:line="240" w:lineRule="auto"/>
              <w:jc w:val="both"/>
              <w:rPr>
                <w:rFonts w:cs="Tahoma"/>
                <w:sz w:val="22"/>
                <w:szCs w:val="22"/>
              </w:rPr>
            </w:pPr>
            <w:r w:rsidRPr="0091337E">
              <w:rPr>
                <w:rFonts w:cs="Tahoma"/>
                <w:sz w:val="22"/>
                <w:szCs w:val="22"/>
              </w:rPr>
              <w:t xml:space="preserve">Συνολική εκτιμώμενη αξία σύμβασης </w:t>
            </w:r>
            <w:r w:rsidR="00D86293" w:rsidRPr="0091337E">
              <w:rPr>
                <w:rFonts w:cs="Tahoma"/>
                <w:sz w:val="22"/>
                <w:szCs w:val="22"/>
              </w:rPr>
              <w:t>€</w:t>
            </w:r>
            <w:r w:rsidR="00631E78" w:rsidRPr="0091337E">
              <w:rPr>
                <w:rFonts w:cs="Tahoma"/>
                <w:sz w:val="22"/>
                <w:szCs w:val="22"/>
              </w:rPr>
              <w:t>2</w:t>
            </w:r>
            <w:r w:rsidR="00293645" w:rsidRPr="0091337E">
              <w:rPr>
                <w:rFonts w:cs="Tahoma"/>
                <w:sz w:val="22"/>
                <w:szCs w:val="22"/>
              </w:rPr>
              <w:t>00</w:t>
            </w:r>
            <w:r w:rsidR="00D70DF4" w:rsidRPr="0091337E">
              <w:rPr>
                <w:rFonts w:cs="Tahoma"/>
                <w:sz w:val="22"/>
                <w:szCs w:val="22"/>
              </w:rPr>
              <w:t>.</w:t>
            </w:r>
            <w:r w:rsidR="00C622A6" w:rsidRPr="0091337E">
              <w:rPr>
                <w:rFonts w:cs="Tahoma"/>
                <w:sz w:val="22"/>
                <w:szCs w:val="22"/>
              </w:rPr>
              <w:t>0</w:t>
            </w:r>
            <w:r w:rsidR="00D86293" w:rsidRPr="0091337E">
              <w:rPr>
                <w:rFonts w:cs="Tahoma"/>
                <w:sz w:val="22"/>
                <w:szCs w:val="22"/>
              </w:rPr>
              <w:t>00</w:t>
            </w:r>
            <w:r w:rsidR="00D70DF4" w:rsidRPr="0091337E">
              <w:rPr>
                <w:rFonts w:cs="Tahoma"/>
                <w:sz w:val="22"/>
                <w:szCs w:val="22"/>
              </w:rPr>
              <w:t>,</w:t>
            </w:r>
            <w:r w:rsidR="00D86293" w:rsidRPr="0091337E">
              <w:rPr>
                <w:rFonts w:cs="Tahoma"/>
                <w:sz w:val="22"/>
                <w:szCs w:val="22"/>
              </w:rPr>
              <w:t xml:space="preserve">00 </w:t>
            </w:r>
            <w:r w:rsidRPr="0091337E">
              <w:rPr>
                <w:rFonts w:cs="Tahoma"/>
                <w:sz w:val="22"/>
                <w:szCs w:val="22"/>
              </w:rPr>
              <w:t>μη</w:t>
            </w:r>
            <w:r w:rsidR="00BC485D" w:rsidRPr="0091337E">
              <w:rPr>
                <w:rFonts w:cs="Tahoma"/>
                <w:sz w:val="22"/>
                <w:szCs w:val="22"/>
              </w:rPr>
              <w:t xml:space="preserve"> Π</w:t>
            </w:r>
            <w:r w:rsidRPr="0091337E">
              <w:rPr>
                <w:rFonts w:cs="Tahoma"/>
                <w:sz w:val="22"/>
                <w:szCs w:val="22"/>
              </w:rPr>
              <w:t xml:space="preserve">εριλαμβανομένου ΦΠΑ , προϋπολογισμός με ΦΠΑ: </w:t>
            </w:r>
            <w:r w:rsidR="00D86293" w:rsidRPr="0091337E">
              <w:rPr>
                <w:rFonts w:cs="Tahoma"/>
                <w:sz w:val="22"/>
                <w:szCs w:val="22"/>
              </w:rPr>
              <w:t>€2</w:t>
            </w:r>
            <w:r w:rsidR="00293645" w:rsidRPr="0091337E">
              <w:rPr>
                <w:rFonts w:cs="Tahoma"/>
                <w:sz w:val="22"/>
                <w:szCs w:val="22"/>
              </w:rPr>
              <w:t>48</w:t>
            </w:r>
            <w:r w:rsidR="00D70DF4" w:rsidRPr="0091337E">
              <w:rPr>
                <w:rFonts w:cs="Tahoma"/>
                <w:sz w:val="22"/>
                <w:szCs w:val="22"/>
              </w:rPr>
              <w:t>.</w:t>
            </w:r>
            <w:r w:rsidR="00293645" w:rsidRPr="0091337E">
              <w:rPr>
                <w:rFonts w:cs="Tahoma"/>
                <w:sz w:val="22"/>
                <w:szCs w:val="22"/>
              </w:rPr>
              <w:t>0</w:t>
            </w:r>
            <w:r w:rsidR="004C05F8" w:rsidRPr="0091337E">
              <w:rPr>
                <w:rFonts w:cs="Tahoma"/>
                <w:sz w:val="22"/>
                <w:szCs w:val="22"/>
              </w:rPr>
              <w:t>0</w:t>
            </w:r>
            <w:r w:rsidR="00C622A6" w:rsidRPr="0091337E">
              <w:rPr>
                <w:rFonts w:cs="Tahoma"/>
                <w:sz w:val="22"/>
                <w:szCs w:val="22"/>
              </w:rPr>
              <w:t>0</w:t>
            </w:r>
            <w:r w:rsidR="00D70DF4" w:rsidRPr="0091337E">
              <w:rPr>
                <w:rFonts w:cs="Tahoma"/>
                <w:sz w:val="22"/>
                <w:szCs w:val="22"/>
              </w:rPr>
              <w:t>,</w:t>
            </w:r>
            <w:r w:rsidR="00D86293" w:rsidRPr="0091337E">
              <w:rPr>
                <w:rFonts w:cs="Tahoma"/>
                <w:sz w:val="22"/>
                <w:szCs w:val="22"/>
              </w:rPr>
              <w:t>00</w:t>
            </w:r>
            <w:r w:rsidRPr="0091337E">
              <w:rPr>
                <w:rFonts w:cs="Tahoma"/>
                <w:sz w:val="22"/>
                <w:szCs w:val="22"/>
              </w:rPr>
              <w:t xml:space="preserve">, ΦΠΑ 24% </w:t>
            </w:r>
            <w:r w:rsidR="006D17B0" w:rsidRPr="0091337E">
              <w:rPr>
                <w:rFonts w:cs="Tahoma"/>
                <w:sz w:val="22"/>
                <w:szCs w:val="22"/>
              </w:rPr>
              <w:t>€</w:t>
            </w:r>
            <w:r w:rsidR="00293645" w:rsidRPr="0091337E">
              <w:rPr>
                <w:rFonts w:cs="Tahoma"/>
                <w:sz w:val="22"/>
                <w:szCs w:val="22"/>
              </w:rPr>
              <w:t>48</w:t>
            </w:r>
            <w:r w:rsidR="00D70DF4" w:rsidRPr="0091337E">
              <w:rPr>
                <w:rFonts w:cs="Tahoma"/>
                <w:sz w:val="22"/>
                <w:szCs w:val="22"/>
              </w:rPr>
              <w:t>.</w:t>
            </w:r>
            <w:r w:rsidR="00293645" w:rsidRPr="0091337E">
              <w:rPr>
                <w:rFonts w:cs="Tahoma"/>
                <w:sz w:val="22"/>
                <w:szCs w:val="22"/>
              </w:rPr>
              <w:t>000</w:t>
            </w:r>
            <w:r w:rsidR="00D70DF4" w:rsidRPr="0091337E">
              <w:rPr>
                <w:rFonts w:cs="Tahoma"/>
                <w:sz w:val="22"/>
                <w:szCs w:val="22"/>
              </w:rPr>
              <w:t>,</w:t>
            </w:r>
            <w:r w:rsidR="00D86293" w:rsidRPr="0091337E">
              <w:rPr>
                <w:rFonts w:cs="Tahoma"/>
                <w:sz w:val="22"/>
                <w:szCs w:val="22"/>
              </w:rPr>
              <w:t>00</w:t>
            </w:r>
          </w:p>
        </w:tc>
      </w:tr>
      <w:tr w:rsidR="00C622A6" w:rsidRPr="009F28A1" w14:paraId="35B1EA53" w14:textId="77777777" w:rsidTr="00EF0725">
        <w:tc>
          <w:tcPr>
            <w:tcW w:w="2830" w:type="dxa"/>
            <w:shd w:val="clear" w:color="auto" w:fill="auto"/>
            <w:vAlign w:val="center"/>
          </w:tcPr>
          <w:p w14:paraId="39D82644" w14:textId="77777777" w:rsidR="00C622A6" w:rsidRPr="0091337E" w:rsidRDefault="00C622A6" w:rsidP="00994167">
            <w:pPr>
              <w:autoSpaceDE w:val="0"/>
              <w:autoSpaceDN w:val="0"/>
              <w:adjustRightInd w:val="0"/>
              <w:spacing w:before="120" w:after="0"/>
              <w:jc w:val="right"/>
              <w:rPr>
                <w:b/>
                <w:color w:val="000000"/>
              </w:rPr>
            </w:pPr>
            <w:r w:rsidRPr="0091337E">
              <w:rPr>
                <w:b/>
                <w:color w:val="000000"/>
                <w:lang w:val="en-US"/>
              </w:rPr>
              <w:t>CPV</w:t>
            </w:r>
            <w:r w:rsidRPr="0091337E">
              <w:rPr>
                <w:b/>
                <w:color w:val="000000"/>
              </w:rPr>
              <w:t>:</w:t>
            </w:r>
          </w:p>
        </w:tc>
        <w:tc>
          <w:tcPr>
            <w:tcW w:w="6798" w:type="dxa"/>
            <w:gridSpan w:val="2"/>
            <w:shd w:val="clear" w:color="auto" w:fill="auto"/>
            <w:vAlign w:val="center"/>
          </w:tcPr>
          <w:p w14:paraId="426D2C94" w14:textId="759A6D81" w:rsidR="00894F95" w:rsidRPr="0091337E" w:rsidRDefault="00894F95" w:rsidP="00894F95">
            <w:pPr>
              <w:suppressAutoHyphens w:val="0"/>
              <w:spacing w:after="0"/>
              <w:rPr>
                <w:lang w:val="el-GR" w:eastAsia="en-US"/>
              </w:rPr>
            </w:pPr>
            <w:r w:rsidRPr="0091337E">
              <w:rPr>
                <w:lang w:val="el-GR" w:eastAsia="en-US"/>
              </w:rPr>
              <w:t xml:space="preserve">79341000-6 Υπηρεσίες διαφήμισης </w:t>
            </w:r>
          </w:p>
          <w:p w14:paraId="5C7F80FB" w14:textId="00697D75" w:rsidR="00894F95" w:rsidRPr="0091337E" w:rsidRDefault="00894F95" w:rsidP="00894F95">
            <w:pPr>
              <w:suppressAutoHyphens w:val="0"/>
              <w:spacing w:after="0"/>
              <w:rPr>
                <w:lang w:val="el-GR" w:eastAsia="en-US"/>
              </w:rPr>
            </w:pPr>
          </w:p>
          <w:p w14:paraId="46025F67" w14:textId="1A6ECEBB" w:rsidR="00894F95" w:rsidRPr="0091337E" w:rsidRDefault="00894F95" w:rsidP="00894F95">
            <w:pPr>
              <w:suppressAutoHyphens w:val="0"/>
              <w:spacing w:after="0"/>
              <w:rPr>
                <w:lang w:val="el-GR" w:eastAsia="en-US"/>
              </w:rPr>
            </w:pPr>
            <w:r w:rsidRPr="0091337E">
              <w:rPr>
                <w:lang w:val="el-GR" w:eastAsia="en-US"/>
              </w:rPr>
              <w:t>79341100-7 Υπηρεσίες παροχής συμβουλών σε θέματα διαφήμισης</w:t>
            </w:r>
          </w:p>
          <w:p w14:paraId="3440D180" w14:textId="7F097244" w:rsidR="00C622A6" w:rsidRPr="0091337E" w:rsidRDefault="00C622A6" w:rsidP="00994167">
            <w:pPr>
              <w:suppressAutoHyphens w:val="0"/>
              <w:spacing w:after="91" w:line="236" w:lineRule="auto"/>
              <w:rPr>
                <w:lang w:val="el-GR"/>
              </w:rPr>
            </w:pPr>
          </w:p>
        </w:tc>
      </w:tr>
      <w:tr w:rsidR="0024279E" w:rsidRPr="009F28A1" w14:paraId="5035F07E" w14:textId="77777777" w:rsidTr="00EF0725">
        <w:tc>
          <w:tcPr>
            <w:tcW w:w="2830" w:type="dxa"/>
            <w:shd w:val="clear" w:color="auto" w:fill="auto"/>
            <w:vAlign w:val="center"/>
          </w:tcPr>
          <w:p w14:paraId="05774F4B" w14:textId="77777777" w:rsidR="0024279E" w:rsidRPr="0091337E" w:rsidRDefault="0024279E" w:rsidP="00994167">
            <w:pPr>
              <w:autoSpaceDE w:val="0"/>
              <w:autoSpaceDN w:val="0"/>
              <w:adjustRightInd w:val="0"/>
              <w:spacing w:before="120" w:after="0"/>
              <w:jc w:val="right"/>
              <w:rPr>
                <w:b/>
                <w:color w:val="000000"/>
              </w:rPr>
            </w:pPr>
            <w:proofErr w:type="spellStart"/>
            <w:r w:rsidRPr="0091337E">
              <w:rPr>
                <w:b/>
                <w:color w:val="000000"/>
              </w:rPr>
              <w:t>Κριτήριο</w:t>
            </w:r>
            <w:proofErr w:type="spellEnd"/>
            <w:r w:rsidRPr="0091337E">
              <w:rPr>
                <w:b/>
                <w:color w:val="000000"/>
              </w:rPr>
              <w:t xml:space="preserve"> </w:t>
            </w:r>
            <w:proofErr w:type="spellStart"/>
            <w:r w:rsidRPr="0091337E">
              <w:rPr>
                <w:b/>
                <w:color w:val="000000"/>
              </w:rPr>
              <w:t>Ανάθεσης</w:t>
            </w:r>
            <w:proofErr w:type="spellEnd"/>
            <w:r w:rsidRPr="0091337E">
              <w:rPr>
                <w:b/>
                <w:color w:val="000000"/>
              </w:rPr>
              <w:t>:</w:t>
            </w:r>
          </w:p>
        </w:tc>
        <w:tc>
          <w:tcPr>
            <w:tcW w:w="6798" w:type="dxa"/>
            <w:gridSpan w:val="2"/>
            <w:shd w:val="clear" w:color="auto" w:fill="auto"/>
            <w:vAlign w:val="bottom"/>
          </w:tcPr>
          <w:p w14:paraId="4D299B41" w14:textId="06BA3668" w:rsidR="006E5AB3" w:rsidRPr="0091337E" w:rsidRDefault="0024279E" w:rsidP="00603221">
            <w:pPr>
              <w:autoSpaceDE w:val="0"/>
              <w:autoSpaceDN w:val="0"/>
              <w:adjustRightInd w:val="0"/>
              <w:spacing w:before="120" w:after="0"/>
              <w:rPr>
                <w:b/>
                <w:color w:val="000000"/>
                <w:lang w:val="el-GR"/>
              </w:rPr>
            </w:pPr>
            <w:r w:rsidRPr="0091337E">
              <w:rPr>
                <w:b/>
                <w:color w:val="000000"/>
                <w:lang w:val="el-GR"/>
              </w:rPr>
              <w:t xml:space="preserve">Η πλέον συμφέρουσα από οικονομική άποψη προσφορά </w:t>
            </w:r>
            <w:r w:rsidR="008B4966" w:rsidRPr="0091337E">
              <w:rPr>
                <w:b/>
                <w:color w:val="000000"/>
                <w:lang w:val="el-GR"/>
              </w:rPr>
              <w:t xml:space="preserve">βάσει </w:t>
            </w:r>
            <w:r w:rsidR="00257215" w:rsidRPr="0091337E">
              <w:rPr>
                <w:lang w:val="el-GR"/>
              </w:rPr>
              <w:t xml:space="preserve"> </w:t>
            </w:r>
            <w:r w:rsidR="00257215" w:rsidRPr="0091337E">
              <w:rPr>
                <w:b/>
                <w:color w:val="000000"/>
                <w:lang w:val="el-GR"/>
              </w:rPr>
              <w:t>βέλτιστης σχέσης ποιότητας – τιμής</w:t>
            </w:r>
          </w:p>
        </w:tc>
      </w:tr>
      <w:tr w:rsidR="00FA6807" w:rsidRPr="00FA5199" w14:paraId="0D90549C" w14:textId="77777777" w:rsidTr="00EF0725">
        <w:tc>
          <w:tcPr>
            <w:tcW w:w="2830" w:type="dxa"/>
            <w:shd w:val="clear" w:color="auto" w:fill="auto"/>
            <w:vAlign w:val="center"/>
          </w:tcPr>
          <w:p w14:paraId="0EED8CE7" w14:textId="73B83298" w:rsidR="00FA6807" w:rsidRPr="00FA6807" w:rsidRDefault="00FA6807" w:rsidP="00994167">
            <w:pPr>
              <w:autoSpaceDE w:val="0"/>
              <w:autoSpaceDN w:val="0"/>
              <w:adjustRightInd w:val="0"/>
              <w:spacing w:before="120" w:after="0"/>
              <w:jc w:val="right"/>
              <w:rPr>
                <w:b/>
                <w:color w:val="000000"/>
                <w:lang w:val="el-GR"/>
              </w:rPr>
            </w:pPr>
            <w:r>
              <w:rPr>
                <w:b/>
                <w:color w:val="000000"/>
                <w:lang w:val="el-GR"/>
              </w:rPr>
              <w:t>Ημερομηνία Διενέργειας:</w:t>
            </w:r>
          </w:p>
        </w:tc>
        <w:tc>
          <w:tcPr>
            <w:tcW w:w="6798" w:type="dxa"/>
            <w:gridSpan w:val="2"/>
            <w:shd w:val="clear" w:color="auto" w:fill="auto"/>
            <w:vAlign w:val="bottom"/>
          </w:tcPr>
          <w:p w14:paraId="4A432933" w14:textId="0942EE06" w:rsidR="00FA6807" w:rsidRPr="0091337E" w:rsidRDefault="00FA6807" w:rsidP="00603221">
            <w:pPr>
              <w:autoSpaceDE w:val="0"/>
              <w:autoSpaceDN w:val="0"/>
              <w:adjustRightInd w:val="0"/>
              <w:spacing w:before="120" w:after="0"/>
              <w:rPr>
                <w:b/>
                <w:color w:val="000000"/>
                <w:lang w:val="el-GR"/>
              </w:rPr>
            </w:pPr>
            <w:r>
              <w:rPr>
                <w:b/>
                <w:color w:val="000000"/>
                <w:lang w:val="el-GR"/>
              </w:rPr>
              <w:t>26-03-2025</w:t>
            </w:r>
          </w:p>
        </w:tc>
      </w:tr>
      <w:tr w:rsidR="00C82832" w:rsidRPr="0091337E" w:rsidDel="005977E7" w14:paraId="63755E45" w14:textId="77777777" w:rsidTr="00B42BA2">
        <w:tc>
          <w:tcPr>
            <w:tcW w:w="7332" w:type="dxa"/>
            <w:gridSpan w:val="2"/>
            <w:tcBorders>
              <w:bottom w:val="nil"/>
            </w:tcBorders>
            <w:shd w:val="clear" w:color="auto" w:fill="auto"/>
            <w:vAlign w:val="bottom"/>
          </w:tcPr>
          <w:p w14:paraId="2CBEDAD9" w14:textId="77777777" w:rsidR="00C82832" w:rsidRPr="0091337E" w:rsidRDefault="00C82832" w:rsidP="00C82832">
            <w:pPr>
              <w:autoSpaceDE w:val="0"/>
              <w:autoSpaceDN w:val="0"/>
              <w:adjustRightInd w:val="0"/>
              <w:spacing w:before="120" w:after="0"/>
              <w:jc w:val="right"/>
              <w:rPr>
                <w:b/>
                <w:color w:val="000000"/>
              </w:rPr>
            </w:pPr>
            <w:proofErr w:type="spellStart"/>
            <w:r w:rsidRPr="0091337E">
              <w:rPr>
                <w:b/>
                <w:color w:val="000000"/>
              </w:rPr>
              <w:t>Ημερομηνί</w:t>
            </w:r>
            <w:proofErr w:type="spellEnd"/>
            <w:r w:rsidRPr="0091337E">
              <w:rPr>
                <w:b/>
                <w:color w:val="000000"/>
              </w:rPr>
              <w:t xml:space="preserve">α </w:t>
            </w:r>
            <w:proofErr w:type="spellStart"/>
            <w:r w:rsidRPr="0091337E">
              <w:rPr>
                <w:b/>
                <w:color w:val="000000"/>
              </w:rPr>
              <w:t>Ανάρτησης</w:t>
            </w:r>
            <w:proofErr w:type="spellEnd"/>
            <w:r w:rsidRPr="0091337E">
              <w:rPr>
                <w:b/>
                <w:color w:val="000000"/>
              </w:rPr>
              <w:t xml:space="preserve"> </w:t>
            </w:r>
            <w:proofErr w:type="spellStart"/>
            <w:r w:rsidRPr="0091337E">
              <w:rPr>
                <w:b/>
                <w:color w:val="000000"/>
              </w:rPr>
              <w:t>στο</w:t>
            </w:r>
            <w:proofErr w:type="spellEnd"/>
            <w:r w:rsidRPr="0091337E">
              <w:rPr>
                <w:b/>
                <w:color w:val="000000"/>
              </w:rPr>
              <w:t xml:space="preserve"> ΚΗΜΔΗΣ</w:t>
            </w:r>
          </w:p>
        </w:tc>
        <w:tc>
          <w:tcPr>
            <w:tcW w:w="2296" w:type="dxa"/>
            <w:shd w:val="clear" w:color="auto" w:fill="auto"/>
            <w:vAlign w:val="center"/>
          </w:tcPr>
          <w:p w14:paraId="30DE83DC" w14:textId="44BD2FF2" w:rsidR="00C82832" w:rsidRPr="00D00FF8" w:rsidDel="005977E7" w:rsidRDefault="00D00FF8" w:rsidP="00C82832">
            <w:pPr>
              <w:autoSpaceDE w:val="0"/>
              <w:autoSpaceDN w:val="0"/>
              <w:adjustRightInd w:val="0"/>
              <w:spacing w:before="120" w:after="0"/>
              <w:rPr>
                <w:b/>
                <w:color w:val="000000"/>
                <w:lang w:val="el-GR"/>
              </w:rPr>
            </w:pPr>
            <w:r w:rsidRPr="0033541B">
              <w:rPr>
                <w:b/>
                <w:lang w:val="el-GR" w:eastAsia="en-US"/>
              </w:rPr>
              <w:t>10-03-2025</w:t>
            </w:r>
          </w:p>
        </w:tc>
      </w:tr>
      <w:tr w:rsidR="00C82832" w:rsidRPr="0091337E" w:rsidDel="005977E7" w14:paraId="304DC306" w14:textId="77777777" w:rsidTr="00B42BA2">
        <w:tc>
          <w:tcPr>
            <w:tcW w:w="7332" w:type="dxa"/>
            <w:gridSpan w:val="2"/>
            <w:tcBorders>
              <w:bottom w:val="nil"/>
            </w:tcBorders>
            <w:shd w:val="clear" w:color="auto" w:fill="auto"/>
            <w:vAlign w:val="bottom"/>
          </w:tcPr>
          <w:p w14:paraId="28AE649E" w14:textId="77777777" w:rsidR="00C82832" w:rsidRPr="0091337E" w:rsidRDefault="00C82832" w:rsidP="00C82832">
            <w:pPr>
              <w:autoSpaceDE w:val="0"/>
              <w:autoSpaceDN w:val="0"/>
              <w:adjustRightInd w:val="0"/>
              <w:spacing w:before="120" w:after="0"/>
              <w:jc w:val="right"/>
              <w:rPr>
                <w:b/>
                <w:color w:val="000000"/>
              </w:rPr>
            </w:pPr>
            <w:proofErr w:type="spellStart"/>
            <w:r w:rsidRPr="0091337E">
              <w:rPr>
                <w:b/>
                <w:color w:val="000000"/>
              </w:rPr>
              <w:t>Ημερομηνί</w:t>
            </w:r>
            <w:proofErr w:type="spellEnd"/>
            <w:r w:rsidRPr="0091337E">
              <w:rPr>
                <w:b/>
                <w:color w:val="000000"/>
              </w:rPr>
              <w:t xml:space="preserve">α </w:t>
            </w:r>
            <w:proofErr w:type="spellStart"/>
            <w:r w:rsidRPr="0091337E">
              <w:rPr>
                <w:b/>
                <w:color w:val="000000"/>
              </w:rPr>
              <w:t>Ανάρτησης</w:t>
            </w:r>
            <w:proofErr w:type="spellEnd"/>
            <w:r w:rsidRPr="0091337E">
              <w:rPr>
                <w:b/>
                <w:color w:val="000000"/>
              </w:rPr>
              <w:t xml:space="preserve"> </w:t>
            </w:r>
            <w:proofErr w:type="spellStart"/>
            <w:r w:rsidRPr="0091337E">
              <w:rPr>
                <w:b/>
                <w:color w:val="000000"/>
              </w:rPr>
              <w:t>στο</w:t>
            </w:r>
            <w:proofErr w:type="spellEnd"/>
            <w:r w:rsidRPr="0091337E">
              <w:rPr>
                <w:b/>
                <w:color w:val="000000"/>
              </w:rPr>
              <w:t xml:space="preserve"> ΕΣΗΔΗΣ</w:t>
            </w:r>
          </w:p>
        </w:tc>
        <w:tc>
          <w:tcPr>
            <w:tcW w:w="2296" w:type="dxa"/>
            <w:shd w:val="clear" w:color="auto" w:fill="auto"/>
            <w:vAlign w:val="center"/>
          </w:tcPr>
          <w:p w14:paraId="4556DC49" w14:textId="4B7C403B" w:rsidR="00C82832" w:rsidRPr="0091337E" w:rsidDel="005977E7" w:rsidRDefault="00662980" w:rsidP="00C82832">
            <w:pPr>
              <w:autoSpaceDE w:val="0"/>
              <w:autoSpaceDN w:val="0"/>
              <w:adjustRightInd w:val="0"/>
              <w:spacing w:before="120" w:after="0"/>
              <w:rPr>
                <w:b/>
                <w:color w:val="000000"/>
              </w:rPr>
            </w:pPr>
            <w:r w:rsidRPr="0033541B">
              <w:rPr>
                <w:b/>
                <w:lang w:val="el-GR" w:eastAsia="en-US"/>
              </w:rPr>
              <w:t>10-03-2025</w:t>
            </w:r>
          </w:p>
        </w:tc>
      </w:tr>
      <w:tr w:rsidR="00C82832"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C82832" w:rsidRPr="0091337E" w:rsidRDefault="00C82832" w:rsidP="00C82832">
            <w:pPr>
              <w:autoSpaceDE w:val="0"/>
              <w:autoSpaceDN w:val="0"/>
              <w:adjustRightInd w:val="0"/>
              <w:spacing w:before="120" w:after="0"/>
              <w:jc w:val="right"/>
              <w:rPr>
                <w:b/>
                <w:color w:val="000000"/>
                <w:lang w:val="el-GR"/>
              </w:rPr>
            </w:pPr>
            <w:r w:rsidRPr="0091337E">
              <w:rPr>
                <w:b/>
                <w:color w:val="000000"/>
                <w:lang w:val="el-GR"/>
              </w:rPr>
              <w:t xml:space="preserve">Ημερομηνία Ανάρτησης στον Διαδικτυακό τόπο της Αναθέτουσας Αρχής </w:t>
            </w:r>
            <w:r w:rsidRPr="0091337E">
              <w:rPr>
                <w:b/>
                <w:color w:val="000000"/>
              </w:rPr>
              <w:t>www</w:t>
            </w:r>
            <w:r w:rsidRPr="0091337E">
              <w:rPr>
                <w:b/>
                <w:color w:val="000000"/>
                <w:lang w:val="el-GR"/>
              </w:rPr>
              <w:t>.</w:t>
            </w:r>
            <w:proofErr w:type="spellStart"/>
            <w:r w:rsidRPr="0091337E">
              <w:rPr>
                <w:b/>
                <w:color w:val="000000"/>
              </w:rPr>
              <w:t>ktpae</w:t>
            </w:r>
            <w:proofErr w:type="spellEnd"/>
            <w:r w:rsidRPr="0091337E">
              <w:rPr>
                <w:b/>
                <w:color w:val="000000"/>
                <w:lang w:val="el-GR"/>
              </w:rPr>
              <w:t>.</w:t>
            </w:r>
            <w:r w:rsidRPr="0091337E">
              <w:rPr>
                <w:b/>
                <w:color w:val="000000"/>
              </w:rPr>
              <w:t>gr</w:t>
            </w:r>
          </w:p>
        </w:tc>
        <w:tc>
          <w:tcPr>
            <w:tcW w:w="2296" w:type="dxa"/>
            <w:shd w:val="clear" w:color="auto" w:fill="auto"/>
            <w:vAlign w:val="center"/>
          </w:tcPr>
          <w:p w14:paraId="4143835E" w14:textId="6BF865FC" w:rsidR="00C82832" w:rsidRPr="0091337E" w:rsidRDefault="00662980" w:rsidP="00C82832">
            <w:pPr>
              <w:autoSpaceDE w:val="0"/>
              <w:autoSpaceDN w:val="0"/>
              <w:adjustRightInd w:val="0"/>
              <w:spacing w:before="120" w:after="0"/>
              <w:rPr>
                <w:b/>
                <w:lang w:val="el-GR"/>
              </w:rPr>
            </w:pPr>
            <w:r w:rsidRPr="0033541B">
              <w:rPr>
                <w:b/>
                <w:lang w:val="el-GR" w:eastAsia="en-US"/>
              </w:rPr>
              <w:t>10-03-2025</w:t>
            </w:r>
          </w:p>
        </w:tc>
      </w:tr>
    </w:tbl>
    <w:p w14:paraId="6F8FBAE8" w14:textId="77777777" w:rsidR="003C0732" w:rsidRPr="0091337E" w:rsidRDefault="003C0732" w:rsidP="0091337E">
      <w:pPr>
        <w:autoSpaceDE w:val="0"/>
        <w:autoSpaceDN w:val="0"/>
        <w:adjustRightInd w:val="0"/>
        <w:spacing w:before="120" w:after="0"/>
        <w:rPr>
          <w:b/>
          <w:color w:val="000000"/>
          <w:lang w:val="el-GR"/>
        </w:rPr>
      </w:pPr>
    </w:p>
    <w:p w14:paraId="78023D74" w14:textId="77777777" w:rsidR="00C82832" w:rsidRDefault="00C82832" w:rsidP="00C82832"/>
    <w:p w14:paraId="42B2A10B" w14:textId="77777777" w:rsidR="00C82832" w:rsidRDefault="00C82832" w:rsidP="00C82832"/>
    <w:p w14:paraId="59D8F052" w14:textId="053E6AB6" w:rsidR="00C82832" w:rsidRDefault="00C82832" w:rsidP="00C82832"/>
    <w:p w14:paraId="4690833C" w14:textId="05706BFD" w:rsidR="00BE0328" w:rsidRPr="0031449B" w:rsidRDefault="00BE0328" w:rsidP="00C82832">
      <w:pPr>
        <w:rPr>
          <w:b/>
          <w:bCs/>
          <w:lang w:val="el-GR"/>
        </w:rPr>
      </w:pPr>
    </w:p>
    <w:p w14:paraId="0E30C995" w14:textId="539B4D34" w:rsidR="00BE0328" w:rsidRPr="0031449B" w:rsidRDefault="00BE0328" w:rsidP="00C82832">
      <w:pPr>
        <w:rPr>
          <w:lang w:val="el-GR"/>
        </w:rPr>
      </w:pPr>
    </w:p>
    <w:p w14:paraId="01B212CA" w14:textId="71905990" w:rsidR="000B6F4E" w:rsidRDefault="000B6F4E" w:rsidP="00C82832"/>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2" w:name="_Toc375058496"/>
      <w:bookmarkStart w:id="3" w:name="_Toc418166314"/>
      <w:bookmarkStart w:id="4" w:name="_Toc97194254"/>
      <w:bookmarkStart w:id="5" w:name="_Toc97194401"/>
      <w:r w:rsidRPr="00FE037B">
        <w:rPr>
          <w:rFonts w:ascii="Tahoma" w:hAnsi="Tahoma" w:cs="Tahoma"/>
          <w:sz w:val="22"/>
          <w:szCs w:val="22"/>
        </w:rPr>
        <w:lastRenderedPageBreak/>
        <w:t>ΓΕΝΙΚΕΣ ΠΛΗΡΟΦΟΡΙΕΣ</w:t>
      </w:r>
      <w:bookmarkEnd w:id="2"/>
      <w:bookmarkEnd w:id="3"/>
      <w:bookmarkEnd w:id="4"/>
      <w:bookmarkEnd w:id="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6" w:name="_Toc375058497"/>
            <w:bookmarkStart w:id="7" w:name="_Toc418166315"/>
            <w:bookmarkStart w:id="8" w:name="_Toc97194255"/>
            <w:bookmarkStart w:id="9" w:name="_Toc97194402"/>
            <w:r w:rsidRPr="00A81D32">
              <w:rPr>
                <w:b/>
                <w:bCs/>
                <w:lang w:val="el-GR"/>
              </w:rPr>
              <w:t>Συνοπτικά στοιχεία Έργου</w:t>
            </w:r>
            <w:bookmarkEnd w:id="6"/>
            <w:bookmarkEnd w:id="7"/>
            <w:bookmarkEnd w:id="8"/>
            <w:bookmarkEnd w:id="9"/>
          </w:p>
        </w:tc>
      </w:tr>
      <w:tr w:rsidR="0024279E" w:rsidRPr="009F28A1"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6F2D078F" w:rsidR="0024279E" w:rsidRPr="00337D8E" w:rsidRDefault="00D75D93" w:rsidP="00337D8E">
            <w:pPr>
              <w:pStyle w:val="TabletextChar"/>
              <w:rPr>
                <w:rFonts w:cs="Tahoma"/>
                <w:b/>
                <w:sz w:val="22"/>
                <w:szCs w:val="22"/>
              </w:rPr>
            </w:pPr>
            <w:r w:rsidRPr="00D75D93">
              <w:rPr>
                <w:rFonts w:cs="Tahoma"/>
                <w:b/>
                <w:sz w:val="22"/>
                <w:szCs w:val="22"/>
              </w:rPr>
              <w:t>«Δράσεις Δημοσιότητας για τις ανάγκες του Προγράμματος «Υποστηρικτικά μέτρα των νέων ηλικίας δεκαοκτώ (18) και δεκαεννέα (19) ετών»(“Youth Pass”)»</w:t>
            </w:r>
            <w:r w:rsidR="002613EE" w:rsidRPr="002613EE">
              <w:rPr>
                <w:rFonts w:cs="Tahoma"/>
                <w:b/>
                <w:sz w:val="22"/>
                <w:szCs w:val="22"/>
              </w:rPr>
              <w:t xml:space="preserve"> για τα έτη 2025 και 2026</w:t>
            </w:r>
            <w:r w:rsidRPr="00D75D93">
              <w:rPr>
                <w:rFonts w:cs="Tahoma"/>
                <w:b/>
                <w:sz w:val="22"/>
                <w:szCs w:val="22"/>
              </w:rPr>
              <w:t>»</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3B001AD1" w14:textId="77777777" w:rsidTr="0031590C">
        <w:tc>
          <w:tcPr>
            <w:tcW w:w="3708" w:type="dxa"/>
            <w:vAlign w:val="center"/>
          </w:tcPr>
          <w:p w14:paraId="6E86843A"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53142C7B"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54746909" w14:textId="77777777" w:rsidTr="0031590C">
        <w:tc>
          <w:tcPr>
            <w:tcW w:w="3708" w:type="dxa"/>
            <w:vAlign w:val="center"/>
          </w:tcPr>
          <w:p w14:paraId="0E11A93B"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0DD94D1D" w:rsidR="004B24A7" w:rsidRPr="004B24A7"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17DCF025" w14:textId="77777777" w:rsidTr="0031590C">
        <w:tc>
          <w:tcPr>
            <w:tcW w:w="3708" w:type="dxa"/>
            <w:vAlign w:val="center"/>
          </w:tcPr>
          <w:p w14:paraId="10EE5F74"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39AFDCF5"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B86104" w14:paraId="48E5B3C2" w14:textId="77777777" w:rsidTr="0031590C">
        <w:tc>
          <w:tcPr>
            <w:tcW w:w="3708" w:type="dxa"/>
            <w:vAlign w:val="center"/>
          </w:tcPr>
          <w:p w14:paraId="11F58805"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4A6D1DCA"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E049A1" w:rsidRPr="009F28A1" w14:paraId="0793C63A" w14:textId="77777777" w:rsidTr="00C651CD">
        <w:tc>
          <w:tcPr>
            <w:tcW w:w="3708" w:type="dxa"/>
            <w:vAlign w:val="center"/>
          </w:tcPr>
          <w:p w14:paraId="2F2DF21E" w14:textId="77777777" w:rsidR="00E049A1" w:rsidRPr="00603221" w:rsidRDefault="00E049A1" w:rsidP="00E049A1">
            <w:pPr>
              <w:pStyle w:val="TabletextChar"/>
              <w:rPr>
                <w:rFonts w:cs="Tahoma"/>
                <w:b/>
                <w:sz w:val="22"/>
                <w:szCs w:val="22"/>
              </w:rPr>
            </w:pPr>
            <w:r w:rsidRPr="00603221">
              <w:rPr>
                <w:rFonts w:cs="Tahoma"/>
                <w:b/>
                <w:sz w:val="22"/>
                <w:szCs w:val="22"/>
              </w:rPr>
              <w:t>ΕΙΔΟΣ ΣΥΜΒΑΣΗΣ</w:t>
            </w:r>
          </w:p>
        </w:tc>
        <w:tc>
          <w:tcPr>
            <w:tcW w:w="6147" w:type="dxa"/>
          </w:tcPr>
          <w:p w14:paraId="1CC3773F" w14:textId="4FBF4E99" w:rsidR="00894F95" w:rsidRPr="00894F95" w:rsidRDefault="00975978" w:rsidP="00894F95">
            <w:pPr>
              <w:suppressAutoHyphens w:val="0"/>
              <w:spacing w:after="0"/>
              <w:rPr>
                <w:lang w:val="el-GR" w:eastAsia="en-US"/>
              </w:rPr>
            </w:pPr>
            <w:r>
              <w:rPr>
                <w:lang w:val="en-US" w:eastAsia="en-US"/>
              </w:rPr>
              <w:t>CPV</w:t>
            </w:r>
            <w:r w:rsidRPr="000C5D2C">
              <w:rPr>
                <w:lang w:val="el-GR" w:eastAsia="en-US"/>
              </w:rPr>
              <w:t xml:space="preserve">: </w:t>
            </w:r>
            <w:r w:rsidR="00894F95" w:rsidRPr="00894F95">
              <w:rPr>
                <w:lang w:val="el-GR" w:eastAsia="en-US"/>
              </w:rPr>
              <w:t xml:space="preserve">79341000-6 Υπηρεσίες διαφήμισης </w:t>
            </w:r>
          </w:p>
          <w:p w14:paraId="11C25F97" w14:textId="77777777" w:rsidR="00894F95" w:rsidRPr="00894F95" w:rsidRDefault="00894F95" w:rsidP="00894F95">
            <w:pPr>
              <w:suppressAutoHyphens w:val="0"/>
              <w:spacing w:after="0"/>
              <w:rPr>
                <w:lang w:val="el-GR" w:eastAsia="en-US"/>
              </w:rPr>
            </w:pPr>
          </w:p>
          <w:p w14:paraId="68D9E411" w14:textId="3D170CE5" w:rsidR="00894F95" w:rsidRPr="00894F95" w:rsidRDefault="00975978" w:rsidP="00894F95">
            <w:pPr>
              <w:suppressAutoHyphens w:val="0"/>
              <w:spacing w:after="0"/>
              <w:rPr>
                <w:lang w:val="el-GR" w:eastAsia="en-US"/>
              </w:rPr>
            </w:pPr>
            <w:r>
              <w:rPr>
                <w:lang w:val="en-US" w:eastAsia="en-US"/>
              </w:rPr>
              <w:t>CPV</w:t>
            </w:r>
            <w:r w:rsidRPr="000C5D2C">
              <w:rPr>
                <w:lang w:val="el-GR" w:eastAsia="en-US"/>
              </w:rPr>
              <w:t xml:space="preserve">: </w:t>
            </w:r>
            <w:r w:rsidR="00894F95" w:rsidRPr="00894F95">
              <w:rPr>
                <w:lang w:val="el-GR" w:eastAsia="en-US"/>
              </w:rPr>
              <w:t>79341100-7 Υπηρεσίες παροχής συμβουλών σε θέματα διαφήμισης</w:t>
            </w:r>
          </w:p>
          <w:p w14:paraId="10AE3E2C" w14:textId="6886F720" w:rsidR="00E049A1" w:rsidRPr="00894F95" w:rsidRDefault="00E049A1" w:rsidP="00E049A1">
            <w:pPr>
              <w:rPr>
                <w:rFonts w:cstheme="minorHAnsi"/>
                <w:lang w:val="el-GR"/>
              </w:rPr>
            </w:pPr>
          </w:p>
        </w:tc>
      </w:tr>
      <w:tr w:rsidR="004B24A7" w:rsidRPr="009F28A1" w14:paraId="57505348" w14:textId="77777777" w:rsidTr="0031590C">
        <w:tc>
          <w:tcPr>
            <w:tcW w:w="3708" w:type="dxa"/>
            <w:vAlign w:val="center"/>
          </w:tcPr>
          <w:p w14:paraId="4B2840F0"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3314C2D9" w:rsidR="00FA1BBC" w:rsidRPr="00603221" w:rsidRDefault="004B24A7" w:rsidP="00723994">
            <w:pPr>
              <w:pStyle w:val="TabletextChar"/>
            </w:pPr>
            <w:r w:rsidRPr="00834763">
              <w:rPr>
                <w:rFonts w:cs="Tahoma"/>
                <w:sz w:val="22"/>
                <w:szCs w:val="22"/>
              </w:rPr>
              <w:t xml:space="preserve">Ηλεκτρονικός </w:t>
            </w:r>
            <w:r w:rsidRPr="00603221">
              <w:rPr>
                <w:rFonts w:cs="Tahoma"/>
                <w:sz w:val="22"/>
                <w:szCs w:val="22"/>
              </w:rPr>
              <w:t xml:space="preserve">Ανοικτός </w:t>
            </w:r>
            <w:r w:rsidR="00FA1BBC">
              <w:rPr>
                <w:rFonts w:cs="Tahoma"/>
                <w:sz w:val="22"/>
                <w:szCs w:val="22"/>
              </w:rPr>
              <w:t>Κ</w:t>
            </w:r>
            <w:r w:rsidRPr="004B24A7">
              <w:rPr>
                <w:rFonts w:cs="Tahoma"/>
                <w:sz w:val="22"/>
                <w:szCs w:val="22"/>
              </w:rPr>
              <w:t xml:space="preserve">άτω των </w:t>
            </w:r>
            <w:r w:rsidR="00FA1BBC">
              <w:rPr>
                <w:rFonts w:cs="Tahoma"/>
                <w:sz w:val="22"/>
                <w:szCs w:val="22"/>
              </w:rPr>
              <w:t>Ο</w:t>
            </w:r>
            <w:r w:rsidR="00FA1BBC" w:rsidRPr="004B24A7">
              <w:rPr>
                <w:rFonts w:cs="Tahoma"/>
                <w:sz w:val="22"/>
                <w:szCs w:val="22"/>
              </w:rPr>
              <w:t>ρίων</w:t>
            </w:r>
            <w:r w:rsidR="00FA1BBC" w:rsidRPr="00603221">
              <w:rPr>
                <w:rFonts w:cs="Tahoma"/>
                <w:sz w:val="22"/>
                <w:szCs w:val="22"/>
              </w:rPr>
              <w:t xml:space="preserve"> </w:t>
            </w:r>
            <w:r w:rsidRPr="00603221">
              <w:rPr>
                <w:rFonts w:cs="Tahoma"/>
                <w:sz w:val="22"/>
                <w:szCs w:val="22"/>
              </w:rPr>
              <w:t>Διαγωνισμός με κριτήριο ανάθεσης την πλέον συμφέρουσα από οικονομική άποψη προσφορά</w:t>
            </w:r>
            <w:r w:rsidR="00723994" w:rsidRPr="00EF0725">
              <w:rPr>
                <w:rFonts w:cs="Tahoma"/>
                <w:sz w:val="22"/>
                <w:szCs w:val="22"/>
              </w:rPr>
              <w:t xml:space="preserve"> </w:t>
            </w:r>
            <w:r w:rsidRPr="00EF0725">
              <w:rPr>
                <w:rFonts w:cs="Tahoma"/>
                <w:sz w:val="22"/>
                <w:szCs w:val="22"/>
              </w:rPr>
              <w:t xml:space="preserve">βάσει </w:t>
            </w:r>
            <w:r w:rsidR="00257215" w:rsidRPr="00257215">
              <w:rPr>
                <w:rFonts w:cs="Tahoma"/>
                <w:sz w:val="22"/>
                <w:szCs w:val="22"/>
              </w:rPr>
              <w:t>βέλτιστης σχέσης ποιότητας – τιμής</w:t>
            </w:r>
          </w:p>
        </w:tc>
      </w:tr>
      <w:tr w:rsidR="00E049A1" w:rsidRPr="009F28A1" w14:paraId="118555D2" w14:textId="77777777" w:rsidTr="00C651CD">
        <w:tc>
          <w:tcPr>
            <w:tcW w:w="3708" w:type="dxa"/>
            <w:vAlign w:val="center"/>
          </w:tcPr>
          <w:p w14:paraId="3F97C59A" w14:textId="72F43010" w:rsidR="00E049A1" w:rsidRPr="00603221" w:rsidRDefault="00E049A1" w:rsidP="00E049A1">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08110F51" w14:textId="0BA380D1" w:rsidR="00E049A1" w:rsidRPr="00603221" w:rsidRDefault="00293645" w:rsidP="00E049A1">
            <w:pPr>
              <w:pStyle w:val="TabletextChar"/>
              <w:spacing w:before="120" w:after="0" w:line="240" w:lineRule="auto"/>
              <w:jc w:val="both"/>
              <w:rPr>
                <w:rFonts w:cs="Tahoma"/>
                <w:sz w:val="22"/>
                <w:szCs w:val="22"/>
              </w:rPr>
            </w:pPr>
            <w:r w:rsidRPr="00293645">
              <w:rPr>
                <w:rFonts w:cs="Tahoma"/>
                <w:sz w:val="22"/>
                <w:szCs w:val="22"/>
              </w:rPr>
              <w:t>Συνολική εκτιμώμενη αξία σύμβασης €200.000,00 μη Περιλαμβανομένου ΦΠΑ , προϋπολογισμός με ΦΠΑ: €248.000,00, ΦΠΑ 24% €48.000,00</w:t>
            </w:r>
          </w:p>
        </w:tc>
      </w:tr>
      <w:tr w:rsidR="004B24A7" w:rsidRPr="009F28A1" w14:paraId="38877388" w14:textId="77777777" w:rsidTr="0031590C">
        <w:tc>
          <w:tcPr>
            <w:tcW w:w="3708" w:type="dxa"/>
            <w:vAlign w:val="center"/>
          </w:tcPr>
          <w:p w14:paraId="433A0B87" w14:textId="77777777" w:rsidR="004B24A7" w:rsidRPr="00603221" w:rsidRDefault="004B24A7" w:rsidP="004B24A7">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24D91F03" w14:textId="08F8B0B0" w:rsidR="004B24A7" w:rsidRPr="00A9450D" w:rsidRDefault="00092F07" w:rsidP="00092F07">
            <w:pPr>
              <w:pStyle w:val="normalwithoutspacing"/>
            </w:pPr>
            <w:r w:rsidRPr="00A9450D">
              <w:t>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1023711-0000000 (Γενικές Κρατικές Δαπάνες) του Υπουργείου Οικονομικών.</w:t>
            </w:r>
          </w:p>
        </w:tc>
      </w:tr>
      <w:tr w:rsidR="004B24A7" w:rsidRPr="00DF02B0" w14:paraId="40743E67" w14:textId="77777777" w:rsidTr="0031590C">
        <w:tc>
          <w:tcPr>
            <w:tcW w:w="3708" w:type="dxa"/>
            <w:vAlign w:val="center"/>
          </w:tcPr>
          <w:p w14:paraId="3F680026"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3472F855" w:rsidR="004B24A7" w:rsidRPr="00A00118" w:rsidRDefault="004B24A7" w:rsidP="004B24A7">
            <w:pPr>
              <w:rPr>
                <w:lang w:val="el-GR"/>
              </w:rPr>
            </w:pPr>
            <w:r w:rsidRPr="00A00118">
              <w:rPr>
                <w:lang w:val="el-GR"/>
              </w:rPr>
              <w:t xml:space="preserve"> </w:t>
            </w:r>
            <w:r w:rsidR="00293645" w:rsidRPr="00293645">
              <w:rPr>
                <w:lang w:val="el-GR"/>
              </w:rPr>
              <w:t>Είκοσι δύο (22) μήνες</w:t>
            </w:r>
            <w:r w:rsidRPr="00A00118">
              <w:rPr>
                <w:lang w:val="el-GR"/>
              </w:rPr>
              <w:t xml:space="preserve"> </w:t>
            </w:r>
          </w:p>
        </w:tc>
      </w:tr>
      <w:tr w:rsidR="004B24A7" w:rsidRPr="00DF02B0" w14:paraId="0CEEFBF4" w14:textId="77777777" w:rsidTr="0031590C">
        <w:tc>
          <w:tcPr>
            <w:tcW w:w="3708" w:type="dxa"/>
            <w:vAlign w:val="center"/>
          </w:tcPr>
          <w:p w14:paraId="468AB927" w14:textId="77777777" w:rsidR="004B24A7" w:rsidRPr="00603221" w:rsidRDefault="004B24A7" w:rsidP="004B24A7">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51A98302" w:rsidR="004B24A7" w:rsidRPr="00C82832" w:rsidRDefault="00930293" w:rsidP="004B24A7">
            <w:pPr>
              <w:pStyle w:val="TabletextChar"/>
              <w:rPr>
                <w:rFonts w:cs="Tahoma"/>
                <w:b/>
                <w:sz w:val="22"/>
                <w:szCs w:val="24"/>
              </w:rPr>
            </w:pPr>
            <w:r w:rsidRPr="004C16CC">
              <w:rPr>
                <w:b/>
                <w:bCs/>
              </w:rPr>
              <w:t>07-03-2025</w:t>
            </w:r>
          </w:p>
        </w:tc>
      </w:tr>
      <w:tr w:rsidR="004B24A7" w:rsidRPr="00DF02B0" w14:paraId="4F1733B5" w14:textId="77777777" w:rsidTr="0031590C">
        <w:tc>
          <w:tcPr>
            <w:tcW w:w="3708" w:type="dxa"/>
            <w:vAlign w:val="center"/>
          </w:tcPr>
          <w:p w14:paraId="47446C13" w14:textId="77777777" w:rsidR="004B24A7" w:rsidRPr="00603221" w:rsidRDefault="004B24A7" w:rsidP="004B24A7">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147E9EC7" w:rsidR="004B24A7" w:rsidRPr="00C82832" w:rsidRDefault="007A1633" w:rsidP="004B24A7">
            <w:pPr>
              <w:pStyle w:val="TabletextChar"/>
              <w:rPr>
                <w:rFonts w:cs="Tahoma"/>
                <w:b/>
                <w:sz w:val="22"/>
                <w:szCs w:val="24"/>
              </w:rPr>
            </w:pPr>
            <w:r w:rsidRPr="00407A33">
              <w:rPr>
                <w:b/>
                <w:bCs/>
              </w:rPr>
              <w:t>1</w:t>
            </w:r>
            <w:r>
              <w:rPr>
                <w:b/>
                <w:bCs/>
              </w:rPr>
              <w:t>7</w:t>
            </w:r>
            <w:r w:rsidRPr="00407A33">
              <w:rPr>
                <w:b/>
                <w:bCs/>
              </w:rPr>
              <w:t>-03-2025</w:t>
            </w:r>
          </w:p>
        </w:tc>
      </w:tr>
      <w:tr w:rsidR="004B24A7" w:rsidRPr="00F85809" w14:paraId="631BFE92" w14:textId="77777777" w:rsidTr="0031590C">
        <w:tc>
          <w:tcPr>
            <w:tcW w:w="3708" w:type="dxa"/>
            <w:vAlign w:val="center"/>
          </w:tcPr>
          <w:p w14:paraId="48277820" w14:textId="77777777" w:rsidR="004B24A7" w:rsidRPr="00603221" w:rsidRDefault="004B24A7" w:rsidP="004B24A7">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0B540AF4" w:rsidR="004B24A7" w:rsidRPr="00A406A5" w:rsidRDefault="00255BE1" w:rsidP="004B24A7">
            <w:pPr>
              <w:pStyle w:val="TabletextChar"/>
              <w:rPr>
                <w:rFonts w:cs="Tahoma"/>
                <w:b/>
                <w:color w:val="000000"/>
                <w:sz w:val="22"/>
                <w:szCs w:val="22"/>
                <w:highlight w:val="magenta"/>
              </w:rPr>
            </w:pPr>
            <w:r w:rsidRPr="0000094A">
              <w:rPr>
                <w:rFonts w:cs="Tahoma"/>
                <w:b/>
                <w:bCs/>
                <w:sz w:val="22"/>
                <w:szCs w:val="22"/>
                <w:lang w:eastAsia="zh-CN"/>
              </w:rPr>
              <w:t>10-0</w:t>
            </w:r>
            <w:r w:rsidR="003F2F3E" w:rsidRPr="0000094A">
              <w:rPr>
                <w:rFonts w:cs="Tahoma"/>
                <w:b/>
                <w:bCs/>
                <w:sz w:val="22"/>
                <w:szCs w:val="22"/>
                <w:lang w:eastAsia="zh-CN"/>
              </w:rPr>
              <w:t>3</w:t>
            </w:r>
            <w:r w:rsidRPr="0000094A">
              <w:rPr>
                <w:rFonts w:cs="Tahoma"/>
                <w:b/>
                <w:bCs/>
                <w:sz w:val="22"/>
                <w:szCs w:val="22"/>
                <w:lang w:eastAsia="zh-CN"/>
              </w:rPr>
              <w:t>-2025</w:t>
            </w:r>
          </w:p>
        </w:tc>
      </w:tr>
      <w:tr w:rsidR="004B24A7" w:rsidRPr="00F85809" w14:paraId="368A194C" w14:textId="77777777" w:rsidTr="00C22D7D">
        <w:tc>
          <w:tcPr>
            <w:tcW w:w="3708" w:type="dxa"/>
            <w:vAlign w:val="center"/>
          </w:tcPr>
          <w:p w14:paraId="440217A8" w14:textId="77777777" w:rsidR="004B24A7" w:rsidRPr="00603221" w:rsidRDefault="004B24A7" w:rsidP="004B24A7">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shd w:val="clear" w:color="auto" w:fill="auto"/>
            <w:vAlign w:val="center"/>
          </w:tcPr>
          <w:p w14:paraId="1F526219" w14:textId="18098384" w:rsidR="004B24A7" w:rsidRPr="00B5558E" w:rsidRDefault="000555F8" w:rsidP="004B24A7">
            <w:pPr>
              <w:autoSpaceDE w:val="0"/>
              <w:autoSpaceDN w:val="0"/>
              <w:adjustRightInd w:val="0"/>
              <w:spacing w:after="0" w:line="276" w:lineRule="auto"/>
              <w:jc w:val="left"/>
              <w:rPr>
                <w:b/>
                <w:bCs/>
                <w:lang w:val="el-GR"/>
              </w:rPr>
            </w:pPr>
            <w:r w:rsidRPr="00B5558E">
              <w:rPr>
                <w:b/>
                <w:bCs/>
                <w:lang w:val="el-GR"/>
              </w:rPr>
              <w:t>26-03-2025, ημέρα</w:t>
            </w:r>
            <w:r w:rsidR="00FB0841" w:rsidRPr="00B5558E">
              <w:rPr>
                <w:b/>
                <w:bCs/>
                <w:lang w:val="el-GR"/>
              </w:rPr>
              <w:t xml:space="preserve"> Τετάρτη και ώρα 14:00</w:t>
            </w:r>
          </w:p>
        </w:tc>
      </w:tr>
      <w:tr w:rsidR="004B24A7" w:rsidRPr="009F28A1" w14:paraId="64305677" w14:textId="77777777" w:rsidTr="0031590C">
        <w:tc>
          <w:tcPr>
            <w:tcW w:w="3708" w:type="dxa"/>
            <w:vAlign w:val="center"/>
          </w:tcPr>
          <w:p w14:paraId="6AF945A2" w14:textId="77777777" w:rsidR="004B24A7" w:rsidRPr="00603221" w:rsidRDefault="004B24A7" w:rsidP="004B24A7">
            <w:pPr>
              <w:pStyle w:val="TabletextChar"/>
              <w:rPr>
                <w:rFonts w:cs="Tahoma"/>
                <w:b/>
                <w:sz w:val="22"/>
                <w:szCs w:val="22"/>
              </w:rPr>
            </w:pPr>
            <w:r w:rsidRPr="00603221">
              <w:rPr>
                <w:rFonts w:cs="Tahoma"/>
                <w:b/>
                <w:sz w:val="22"/>
                <w:szCs w:val="22"/>
              </w:rPr>
              <w:lastRenderedPageBreak/>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proofErr w:type="spellStart"/>
            <w:r w:rsidRPr="00603221">
              <w:rPr>
                <w:lang w:val="en-US"/>
              </w:rPr>
              <w:t>promitheus</w:t>
            </w:r>
            <w:proofErr w:type="spellEnd"/>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5A47FD1E"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21F11180" w:rsidR="00FA1BBC" w:rsidRPr="00603221" w:rsidRDefault="004B24A7" w:rsidP="00FA1BBC">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B24A7" w:rsidRPr="00DF02B0" w14:paraId="3EA623D4" w14:textId="77777777" w:rsidTr="0031590C">
        <w:tc>
          <w:tcPr>
            <w:tcW w:w="3708" w:type="dxa"/>
          </w:tcPr>
          <w:p w14:paraId="2D7201C0" w14:textId="77777777" w:rsidR="004B24A7" w:rsidRPr="00603221" w:rsidRDefault="004B24A7" w:rsidP="004B24A7">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4235B51D" w:rsidR="004B24A7" w:rsidRPr="00603221" w:rsidRDefault="007C10A7" w:rsidP="004B24A7">
            <w:pPr>
              <w:autoSpaceDE w:val="0"/>
              <w:autoSpaceDN w:val="0"/>
              <w:adjustRightInd w:val="0"/>
              <w:spacing w:after="0" w:line="276" w:lineRule="auto"/>
              <w:jc w:val="left"/>
              <w:rPr>
                <w:color w:val="000000"/>
              </w:rPr>
            </w:pPr>
            <w:r w:rsidRPr="00407A33">
              <w:rPr>
                <w:b/>
                <w:bCs/>
                <w:lang w:val="el-GR"/>
              </w:rPr>
              <w:t>10-03-2025</w:t>
            </w:r>
          </w:p>
        </w:tc>
      </w:tr>
      <w:tr w:rsidR="004B24A7" w:rsidRPr="00F85809" w14:paraId="5C69C8D8" w14:textId="77777777" w:rsidTr="0031590C">
        <w:tc>
          <w:tcPr>
            <w:tcW w:w="3708" w:type="dxa"/>
            <w:vAlign w:val="center"/>
          </w:tcPr>
          <w:p w14:paraId="06B964EB" w14:textId="77777777" w:rsidR="004B24A7" w:rsidRPr="00603221" w:rsidRDefault="004B24A7" w:rsidP="004B24A7">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15B379C7" w:rsidR="004B24A7" w:rsidRPr="00603221" w:rsidRDefault="0026311B" w:rsidP="004B24A7">
            <w:pPr>
              <w:pStyle w:val="TabletextChar"/>
              <w:rPr>
                <w:rFonts w:cs="Tahoma"/>
                <w:sz w:val="22"/>
                <w:szCs w:val="22"/>
              </w:rPr>
            </w:pPr>
            <w:r w:rsidRPr="00C64C37">
              <w:rPr>
                <w:b/>
                <w:sz w:val="22"/>
                <w:szCs w:val="22"/>
              </w:rPr>
              <w:t>01-04-2025 ημέρα Τρίτη και ώρα 14:00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03EE1DCC" w14:textId="475BBB36" w:rsidR="00C05422" w:rsidRDefault="005D6014">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90874662" w:history="1">
            <w:r w:rsidR="00C05422" w:rsidRPr="00A5448C">
              <w:rPr>
                <w:rStyle w:val="-"/>
                <w:noProof/>
                <w:lang w:val="el-GR"/>
                <w14:scene3d>
                  <w14:camera w14:prst="orthographicFront"/>
                  <w14:lightRig w14:rig="threePt" w14:dir="t">
                    <w14:rot w14:lat="0" w14:lon="0" w14:rev="0"/>
                  </w14:lightRig>
                </w14:scene3d>
              </w:rPr>
              <w:t>1.</w:t>
            </w:r>
            <w:r w:rsidR="00C05422">
              <w:rPr>
                <w:rFonts w:asciiTheme="minorHAnsi" w:eastAsiaTheme="minorEastAsia" w:hAnsiTheme="minorHAnsi" w:cstheme="minorBidi"/>
                <w:b w:val="0"/>
                <w:bCs w:val="0"/>
                <w:caps w:val="0"/>
                <w:noProof/>
                <w:kern w:val="2"/>
                <w:sz w:val="24"/>
                <w:szCs w:val="24"/>
                <w:lang w:val="el-GR" w:eastAsia="el-GR"/>
                <w14:ligatures w14:val="standardContextual"/>
              </w:rPr>
              <w:tab/>
            </w:r>
            <w:r w:rsidR="00C05422" w:rsidRPr="00A5448C">
              <w:rPr>
                <w:rStyle w:val="-"/>
                <w:noProof/>
                <w:lang w:val="el-GR"/>
              </w:rPr>
              <w:t>ΑΝΑΘΕΤΟΥΣΑ ΑΡΧΗ ΚΑΙ ΑΝΤΙΚΕΙΜΕΝΟ ΣΥΜΒΑΣΗΣ</w:t>
            </w:r>
            <w:r w:rsidR="00C05422">
              <w:rPr>
                <w:noProof/>
                <w:webHidden/>
              </w:rPr>
              <w:tab/>
            </w:r>
            <w:r w:rsidR="00C05422">
              <w:rPr>
                <w:noProof/>
                <w:webHidden/>
              </w:rPr>
              <w:fldChar w:fldCharType="begin"/>
            </w:r>
            <w:r w:rsidR="00C05422">
              <w:rPr>
                <w:noProof/>
                <w:webHidden/>
              </w:rPr>
              <w:instrText xml:space="preserve"> PAGEREF _Toc190874662 \h </w:instrText>
            </w:r>
            <w:r w:rsidR="00C05422">
              <w:rPr>
                <w:noProof/>
                <w:webHidden/>
              </w:rPr>
            </w:r>
            <w:r w:rsidR="00C05422">
              <w:rPr>
                <w:noProof/>
                <w:webHidden/>
              </w:rPr>
              <w:fldChar w:fldCharType="separate"/>
            </w:r>
            <w:r w:rsidR="00105EBA">
              <w:rPr>
                <w:noProof/>
                <w:webHidden/>
              </w:rPr>
              <w:t>6</w:t>
            </w:r>
            <w:r w:rsidR="00C05422">
              <w:rPr>
                <w:noProof/>
                <w:webHidden/>
              </w:rPr>
              <w:fldChar w:fldCharType="end"/>
            </w:r>
          </w:hyperlink>
        </w:p>
        <w:p w14:paraId="60F9BBB4" w14:textId="0A245CAB"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663" w:history="1">
            <w:r w:rsidRPr="00A5448C">
              <w:rPr>
                <w:rStyle w:val="-"/>
                <w:noProof/>
                <w:lang w:val="el-GR"/>
              </w:rPr>
              <w:t>1.1</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Στοιχεία Αναθέτουσας Αρχής</w:t>
            </w:r>
            <w:r>
              <w:rPr>
                <w:noProof/>
                <w:webHidden/>
              </w:rPr>
              <w:tab/>
            </w:r>
            <w:r>
              <w:rPr>
                <w:noProof/>
                <w:webHidden/>
              </w:rPr>
              <w:fldChar w:fldCharType="begin"/>
            </w:r>
            <w:r>
              <w:rPr>
                <w:noProof/>
                <w:webHidden/>
              </w:rPr>
              <w:instrText xml:space="preserve"> PAGEREF _Toc190874663 \h </w:instrText>
            </w:r>
            <w:r>
              <w:rPr>
                <w:noProof/>
                <w:webHidden/>
              </w:rPr>
            </w:r>
            <w:r>
              <w:rPr>
                <w:noProof/>
                <w:webHidden/>
              </w:rPr>
              <w:fldChar w:fldCharType="separate"/>
            </w:r>
            <w:r w:rsidR="00105EBA">
              <w:rPr>
                <w:noProof/>
                <w:webHidden/>
              </w:rPr>
              <w:t>6</w:t>
            </w:r>
            <w:r>
              <w:rPr>
                <w:noProof/>
                <w:webHidden/>
              </w:rPr>
              <w:fldChar w:fldCharType="end"/>
            </w:r>
          </w:hyperlink>
        </w:p>
        <w:p w14:paraId="67A2C2C1" w14:textId="18F1783E"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664" w:history="1">
            <w:r w:rsidRPr="00A5448C">
              <w:rPr>
                <w:rStyle w:val="-"/>
                <w:noProof/>
                <w:lang w:val="el-GR"/>
              </w:rPr>
              <w:t>1.2</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_Toc190874664 \h </w:instrText>
            </w:r>
            <w:r>
              <w:rPr>
                <w:noProof/>
                <w:webHidden/>
              </w:rPr>
            </w:r>
            <w:r>
              <w:rPr>
                <w:noProof/>
                <w:webHidden/>
              </w:rPr>
              <w:fldChar w:fldCharType="separate"/>
            </w:r>
            <w:r w:rsidR="00105EBA">
              <w:rPr>
                <w:noProof/>
                <w:webHidden/>
              </w:rPr>
              <w:t>6</w:t>
            </w:r>
            <w:r>
              <w:rPr>
                <w:noProof/>
                <w:webHidden/>
              </w:rPr>
              <w:fldChar w:fldCharType="end"/>
            </w:r>
          </w:hyperlink>
        </w:p>
        <w:p w14:paraId="6A164233" w14:textId="1A5D3F1F"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665" w:history="1">
            <w:r w:rsidRPr="00A5448C">
              <w:rPr>
                <w:rStyle w:val="-"/>
                <w:noProof/>
                <w:lang w:val="el-GR"/>
              </w:rPr>
              <w:t>1.3</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_Toc190874665 \h </w:instrText>
            </w:r>
            <w:r>
              <w:rPr>
                <w:noProof/>
                <w:webHidden/>
              </w:rPr>
            </w:r>
            <w:r>
              <w:rPr>
                <w:noProof/>
                <w:webHidden/>
              </w:rPr>
              <w:fldChar w:fldCharType="separate"/>
            </w:r>
            <w:r w:rsidR="00105EBA">
              <w:rPr>
                <w:noProof/>
                <w:webHidden/>
              </w:rPr>
              <w:t>7</w:t>
            </w:r>
            <w:r>
              <w:rPr>
                <w:noProof/>
                <w:webHidden/>
              </w:rPr>
              <w:fldChar w:fldCharType="end"/>
            </w:r>
          </w:hyperlink>
        </w:p>
        <w:p w14:paraId="72F6816E" w14:textId="109E5A8F"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666" w:history="1">
            <w:r w:rsidRPr="00A5448C">
              <w:rPr>
                <w:rStyle w:val="-"/>
                <w:noProof/>
                <w:lang w:val="el-GR"/>
              </w:rPr>
              <w:t>1.4</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Θεσμικό πλαίσιο</w:t>
            </w:r>
            <w:r>
              <w:rPr>
                <w:noProof/>
                <w:webHidden/>
              </w:rPr>
              <w:tab/>
            </w:r>
            <w:r>
              <w:rPr>
                <w:noProof/>
                <w:webHidden/>
              </w:rPr>
              <w:fldChar w:fldCharType="begin"/>
            </w:r>
            <w:r>
              <w:rPr>
                <w:noProof/>
                <w:webHidden/>
              </w:rPr>
              <w:instrText xml:space="preserve"> PAGEREF _Toc190874666 \h </w:instrText>
            </w:r>
            <w:r>
              <w:rPr>
                <w:noProof/>
                <w:webHidden/>
              </w:rPr>
            </w:r>
            <w:r>
              <w:rPr>
                <w:noProof/>
                <w:webHidden/>
              </w:rPr>
              <w:fldChar w:fldCharType="separate"/>
            </w:r>
            <w:r w:rsidR="00105EBA">
              <w:rPr>
                <w:noProof/>
                <w:webHidden/>
              </w:rPr>
              <w:t>7</w:t>
            </w:r>
            <w:r>
              <w:rPr>
                <w:noProof/>
                <w:webHidden/>
              </w:rPr>
              <w:fldChar w:fldCharType="end"/>
            </w:r>
          </w:hyperlink>
        </w:p>
        <w:p w14:paraId="75D0502B" w14:textId="25E74377"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667" w:history="1">
            <w:r w:rsidRPr="00A5448C">
              <w:rPr>
                <w:rStyle w:val="-"/>
                <w:noProof/>
                <w:lang w:val="el-GR"/>
              </w:rPr>
              <w:t>1.5</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_Toc190874667 \h </w:instrText>
            </w:r>
            <w:r>
              <w:rPr>
                <w:noProof/>
                <w:webHidden/>
              </w:rPr>
            </w:r>
            <w:r>
              <w:rPr>
                <w:noProof/>
                <w:webHidden/>
              </w:rPr>
              <w:fldChar w:fldCharType="separate"/>
            </w:r>
            <w:r w:rsidR="00105EBA">
              <w:rPr>
                <w:noProof/>
                <w:webHidden/>
              </w:rPr>
              <w:t>12</w:t>
            </w:r>
            <w:r>
              <w:rPr>
                <w:noProof/>
                <w:webHidden/>
              </w:rPr>
              <w:fldChar w:fldCharType="end"/>
            </w:r>
          </w:hyperlink>
        </w:p>
        <w:p w14:paraId="53A08186" w14:textId="7BF537D7"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668" w:history="1">
            <w:r w:rsidRPr="00A5448C">
              <w:rPr>
                <w:rStyle w:val="-"/>
                <w:noProof/>
                <w:lang w:val="el-GR"/>
              </w:rPr>
              <w:t>1.6</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Δημοσιότητα</w:t>
            </w:r>
            <w:r>
              <w:rPr>
                <w:noProof/>
                <w:webHidden/>
              </w:rPr>
              <w:tab/>
            </w:r>
            <w:r>
              <w:rPr>
                <w:noProof/>
                <w:webHidden/>
              </w:rPr>
              <w:fldChar w:fldCharType="begin"/>
            </w:r>
            <w:r>
              <w:rPr>
                <w:noProof/>
                <w:webHidden/>
              </w:rPr>
              <w:instrText xml:space="preserve"> PAGEREF _Toc190874668 \h </w:instrText>
            </w:r>
            <w:r>
              <w:rPr>
                <w:noProof/>
                <w:webHidden/>
              </w:rPr>
            </w:r>
            <w:r>
              <w:rPr>
                <w:noProof/>
                <w:webHidden/>
              </w:rPr>
              <w:fldChar w:fldCharType="separate"/>
            </w:r>
            <w:r w:rsidR="00105EBA">
              <w:rPr>
                <w:noProof/>
                <w:webHidden/>
              </w:rPr>
              <w:t>12</w:t>
            </w:r>
            <w:r>
              <w:rPr>
                <w:noProof/>
                <w:webHidden/>
              </w:rPr>
              <w:fldChar w:fldCharType="end"/>
            </w:r>
          </w:hyperlink>
        </w:p>
        <w:p w14:paraId="4F95CDEA" w14:textId="18663F19"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669" w:history="1">
            <w:r w:rsidRPr="00A5448C">
              <w:rPr>
                <w:rStyle w:val="-"/>
                <w:noProof/>
                <w:lang w:val="el-GR"/>
              </w:rPr>
              <w:t>1.7</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_Toc190874669 \h </w:instrText>
            </w:r>
            <w:r>
              <w:rPr>
                <w:noProof/>
                <w:webHidden/>
              </w:rPr>
            </w:r>
            <w:r>
              <w:rPr>
                <w:noProof/>
                <w:webHidden/>
              </w:rPr>
              <w:fldChar w:fldCharType="separate"/>
            </w:r>
            <w:r w:rsidR="00105EBA">
              <w:rPr>
                <w:noProof/>
                <w:webHidden/>
              </w:rPr>
              <w:t>12</w:t>
            </w:r>
            <w:r>
              <w:rPr>
                <w:noProof/>
                <w:webHidden/>
              </w:rPr>
              <w:fldChar w:fldCharType="end"/>
            </w:r>
          </w:hyperlink>
        </w:p>
        <w:p w14:paraId="41097ADA" w14:textId="0AE591AE" w:rsidR="00C05422" w:rsidRDefault="00C05422">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0874670" w:history="1">
            <w:r w:rsidRPr="00A5448C">
              <w:rPr>
                <w:rStyle w:val="-"/>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A5448C">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_Toc190874670 \h </w:instrText>
            </w:r>
            <w:r>
              <w:rPr>
                <w:noProof/>
                <w:webHidden/>
              </w:rPr>
            </w:r>
            <w:r>
              <w:rPr>
                <w:noProof/>
                <w:webHidden/>
              </w:rPr>
              <w:fldChar w:fldCharType="separate"/>
            </w:r>
            <w:r w:rsidR="00105EBA">
              <w:rPr>
                <w:noProof/>
                <w:webHidden/>
              </w:rPr>
              <w:t>14</w:t>
            </w:r>
            <w:r>
              <w:rPr>
                <w:noProof/>
                <w:webHidden/>
              </w:rPr>
              <w:fldChar w:fldCharType="end"/>
            </w:r>
          </w:hyperlink>
        </w:p>
        <w:p w14:paraId="23BAC5CE" w14:textId="72E458FF"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671" w:history="1">
            <w:r w:rsidRPr="00A5448C">
              <w:rPr>
                <w:rStyle w:val="-"/>
                <w:noProof/>
                <w:lang w:val="el-GR"/>
              </w:rPr>
              <w:t>2.1</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Γενικές Πληροφορίες</w:t>
            </w:r>
            <w:r>
              <w:rPr>
                <w:noProof/>
                <w:webHidden/>
              </w:rPr>
              <w:tab/>
            </w:r>
            <w:r>
              <w:rPr>
                <w:noProof/>
                <w:webHidden/>
              </w:rPr>
              <w:fldChar w:fldCharType="begin"/>
            </w:r>
            <w:r>
              <w:rPr>
                <w:noProof/>
                <w:webHidden/>
              </w:rPr>
              <w:instrText xml:space="preserve"> PAGEREF _Toc190874671 \h </w:instrText>
            </w:r>
            <w:r>
              <w:rPr>
                <w:noProof/>
                <w:webHidden/>
              </w:rPr>
            </w:r>
            <w:r>
              <w:rPr>
                <w:noProof/>
                <w:webHidden/>
              </w:rPr>
              <w:fldChar w:fldCharType="separate"/>
            </w:r>
            <w:r w:rsidR="00105EBA">
              <w:rPr>
                <w:noProof/>
                <w:webHidden/>
              </w:rPr>
              <w:t>14</w:t>
            </w:r>
            <w:r>
              <w:rPr>
                <w:noProof/>
                <w:webHidden/>
              </w:rPr>
              <w:fldChar w:fldCharType="end"/>
            </w:r>
          </w:hyperlink>
        </w:p>
        <w:p w14:paraId="4F4323B0" w14:textId="05160D95" w:rsidR="00C05422" w:rsidRDefault="00C05422">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672" w:history="1">
            <w:r w:rsidRPr="00A5448C">
              <w:rPr>
                <w:rStyle w:val="-"/>
                <w:noProof/>
                <w:lang w:val="el-GR"/>
              </w:rPr>
              <w:t>2.1.1</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Έγγραφα της σύμβασης</w:t>
            </w:r>
            <w:r>
              <w:rPr>
                <w:noProof/>
                <w:webHidden/>
              </w:rPr>
              <w:tab/>
            </w:r>
            <w:r>
              <w:rPr>
                <w:noProof/>
                <w:webHidden/>
              </w:rPr>
              <w:fldChar w:fldCharType="begin"/>
            </w:r>
            <w:r>
              <w:rPr>
                <w:noProof/>
                <w:webHidden/>
              </w:rPr>
              <w:instrText xml:space="preserve"> PAGEREF _Toc190874672 \h </w:instrText>
            </w:r>
            <w:r>
              <w:rPr>
                <w:noProof/>
                <w:webHidden/>
              </w:rPr>
            </w:r>
            <w:r>
              <w:rPr>
                <w:noProof/>
                <w:webHidden/>
              </w:rPr>
              <w:fldChar w:fldCharType="separate"/>
            </w:r>
            <w:r w:rsidR="00105EBA">
              <w:rPr>
                <w:noProof/>
                <w:webHidden/>
              </w:rPr>
              <w:t>14</w:t>
            </w:r>
            <w:r>
              <w:rPr>
                <w:noProof/>
                <w:webHidden/>
              </w:rPr>
              <w:fldChar w:fldCharType="end"/>
            </w:r>
          </w:hyperlink>
        </w:p>
        <w:p w14:paraId="5DBCE516" w14:textId="24605A02" w:rsidR="00C05422" w:rsidRDefault="00C05422">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673" w:history="1">
            <w:r w:rsidRPr="00A5448C">
              <w:rPr>
                <w:rStyle w:val="-"/>
                <w:noProof/>
                <w:lang w:val="el-GR"/>
              </w:rPr>
              <w:t>2.1.2</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_Toc190874673 \h </w:instrText>
            </w:r>
            <w:r>
              <w:rPr>
                <w:noProof/>
                <w:webHidden/>
              </w:rPr>
            </w:r>
            <w:r>
              <w:rPr>
                <w:noProof/>
                <w:webHidden/>
              </w:rPr>
              <w:fldChar w:fldCharType="separate"/>
            </w:r>
            <w:r w:rsidR="00105EBA">
              <w:rPr>
                <w:noProof/>
                <w:webHidden/>
              </w:rPr>
              <w:t>14</w:t>
            </w:r>
            <w:r>
              <w:rPr>
                <w:noProof/>
                <w:webHidden/>
              </w:rPr>
              <w:fldChar w:fldCharType="end"/>
            </w:r>
          </w:hyperlink>
        </w:p>
        <w:p w14:paraId="32AD6824" w14:textId="3539A2D0" w:rsidR="00C05422" w:rsidRDefault="00C05422">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674" w:history="1">
            <w:r w:rsidRPr="00A5448C">
              <w:rPr>
                <w:rStyle w:val="-"/>
                <w:noProof/>
                <w:lang w:val="el-GR"/>
              </w:rPr>
              <w:t>2.1.3</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Παροχή Διευκρινίσεων</w:t>
            </w:r>
            <w:r>
              <w:rPr>
                <w:noProof/>
                <w:webHidden/>
              </w:rPr>
              <w:tab/>
            </w:r>
            <w:r>
              <w:rPr>
                <w:noProof/>
                <w:webHidden/>
              </w:rPr>
              <w:fldChar w:fldCharType="begin"/>
            </w:r>
            <w:r>
              <w:rPr>
                <w:noProof/>
                <w:webHidden/>
              </w:rPr>
              <w:instrText xml:space="preserve"> PAGEREF _Toc190874674 \h </w:instrText>
            </w:r>
            <w:r>
              <w:rPr>
                <w:noProof/>
                <w:webHidden/>
              </w:rPr>
            </w:r>
            <w:r>
              <w:rPr>
                <w:noProof/>
                <w:webHidden/>
              </w:rPr>
              <w:fldChar w:fldCharType="separate"/>
            </w:r>
            <w:r w:rsidR="00105EBA">
              <w:rPr>
                <w:noProof/>
                <w:webHidden/>
              </w:rPr>
              <w:t>14</w:t>
            </w:r>
            <w:r>
              <w:rPr>
                <w:noProof/>
                <w:webHidden/>
              </w:rPr>
              <w:fldChar w:fldCharType="end"/>
            </w:r>
          </w:hyperlink>
        </w:p>
        <w:p w14:paraId="4180FD2D" w14:textId="36F76C7F" w:rsidR="00C05422" w:rsidRDefault="00C05422">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675" w:history="1">
            <w:r w:rsidRPr="00A5448C">
              <w:rPr>
                <w:rStyle w:val="-"/>
                <w:noProof/>
                <w:lang w:val="el-GR"/>
              </w:rPr>
              <w:t>2.1.4</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Γλώσσα</w:t>
            </w:r>
            <w:r>
              <w:rPr>
                <w:noProof/>
                <w:webHidden/>
              </w:rPr>
              <w:tab/>
            </w:r>
            <w:r>
              <w:rPr>
                <w:noProof/>
                <w:webHidden/>
              </w:rPr>
              <w:fldChar w:fldCharType="begin"/>
            </w:r>
            <w:r>
              <w:rPr>
                <w:noProof/>
                <w:webHidden/>
              </w:rPr>
              <w:instrText xml:space="preserve"> PAGEREF _Toc190874675 \h </w:instrText>
            </w:r>
            <w:r>
              <w:rPr>
                <w:noProof/>
                <w:webHidden/>
              </w:rPr>
            </w:r>
            <w:r>
              <w:rPr>
                <w:noProof/>
                <w:webHidden/>
              </w:rPr>
              <w:fldChar w:fldCharType="separate"/>
            </w:r>
            <w:r w:rsidR="00105EBA">
              <w:rPr>
                <w:noProof/>
                <w:webHidden/>
              </w:rPr>
              <w:t>15</w:t>
            </w:r>
            <w:r>
              <w:rPr>
                <w:noProof/>
                <w:webHidden/>
              </w:rPr>
              <w:fldChar w:fldCharType="end"/>
            </w:r>
          </w:hyperlink>
        </w:p>
        <w:p w14:paraId="0C7D87DC" w14:textId="1804934E" w:rsidR="00C05422" w:rsidRDefault="00C05422">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676" w:history="1">
            <w:r w:rsidRPr="00A5448C">
              <w:rPr>
                <w:rStyle w:val="-"/>
                <w:noProof/>
                <w:lang w:val="el-GR"/>
              </w:rPr>
              <w:t>2.1.5</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Εγγυήσεις</w:t>
            </w:r>
            <w:r>
              <w:rPr>
                <w:noProof/>
                <w:webHidden/>
              </w:rPr>
              <w:tab/>
            </w:r>
            <w:r>
              <w:rPr>
                <w:noProof/>
                <w:webHidden/>
              </w:rPr>
              <w:fldChar w:fldCharType="begin"/>
            </w:r>
            <w:r>
              <w:rPr>
                <w:noProof/>
                <w:webHidden/>
              </w:rPr>
              <w:instrText xml:space="preserve"> PAGEREF _Toc190874676 \h </w:instrText>
            </w:r>
            <w:r>
              <w:rPr>
                <w:noProof/>
                <w:webHidden/>
              </w:rPr>
            </w:r>
            <w:r>
              <w:rPr>
                <w:noProof/>
                <w:webHidden/>
              </w:rPr>
              <w:fldChar w:fldCharType="separate"/>
            </w:r>
            <w:r w:rsidR="00105EBA">
              <w:rPr>
                <w:noProof/>
                <w:webHidden/>
              </w:rPr>
              <w:t>15</w:t>
            </w:r>
            <w:r>
              <w:rPr>
                <w:noProof/>
                <w:webHidden/>
              </w:rPr>
              <w:fldChar w:fldCharType="end"/>
            </w:r>
          </w:hyperlink>
        </w:p>
        <w:p w14:paraId="46D1B499" w14:textId="7DACBEA4" w:rsidR="00C05422" w:rsidRDefault="00C05422">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677" w:history="1">
            <w:r w:rsidRPr="00A5448C">
              <w:rPr>
                <w:rStyle w:val="-"/>
                <w:noProof/>
                <w:lang w:val="el-GR"/>
              </w:rPr>
              <w:t>2.1.6</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Προστασία Προσωπικών Δεδομένων</w:t>
            </w:r>
            <w:r>
              <w:rPr>
                <w:noProof/>
                <w:webHidden/>
              </w:rPr>
              <w:tab/>
            </w:r>
            <w:r>
              <w:rPr>
                <w:noProof/>
                <w:webHidden/>
              </w:rPr>
              <w:fldChar w:fldCharType="begin"/>
            </w:r>
            <w:r>
              <w:rPr>
                <w:noProof/>
                <w:webHidden/>
              </w:rPr>
              <w:instrText xml:space="preserve"> PAGEREF _Toc190874677 \h </w:instrText>
            </w:r>
            <w:r>
              <w:rPr>
                <w:noProof/>
                <w:webHidden/>
              </w:rPr>
            </w:r>
            <w:r>
              <w:rPr>
                <w:noProof/>
                <w:webHidden/>
              </w:rPr>
              <w:fldChar w:fldCharType="separate"/>
            </w:r>
            <w:r w:rsidR="00105EBA">
              <w:rPr>
                <w:noProof/>
                <w:webHidden/>
              </w:rPr>
              <w:t>16</w:t>
            </w:r>
            <w:r>
              <w:rPr>
                <w:noProof/>
                <w:webHidden/>
              </w:rPr>
              <w:fldChar w:fldCharType="end"/>
            </w:r>
          </w:hyperlink>
        </w:p>
        <w:p w14:paraId="760A3BD4" w14:textId="0211BBC4"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678" w:history="1">
            <w:r w:rsidRPr="00A5448C">
              <w:rPr>
                <w:rStyle w:val="-"/>
                <w:noProof/>
                <w:lang w:val="el-GR"/>
              </w:rPr>
              <w:t>2.2</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_Toc190874678 \h </w:instrText>
            </w:r>
            <w:r>
              <w:rPr>
                <w:noProof/>
                <w:webHidden/>
              </w:rPr>
            </w:r>
            <w:r>
              <w:rPr>
                <w:noProof/>
                <w:webHidden/>
              </w:rPr>
              <w:fldChar w:fldCharType="separate"/>
            </w:r>
            <w:r w:rsidR="00105EBA">
              <w:rPr>
                <w:noProof/>
                <w:webHidden/>
              </w:rPr>
              <w:t>17</w:t>
            </w:r>
            <w:r>
              <w:rPr>
                <w:noProof/>
                <w:webHidden/>
              </w:rPr>
              <w:fldChar w:fldCharType="end"/>
            </w:r>
          </w:hyperlink>
        </w:p>
        <w:p w14:paraId="01A62397" w14:textId="759A506C" w:rsidR="00C05422" w:rsidRDefault="00C05422">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679" w:history="1">
            <w:r w:rsidRPr="00A5448C">
              <w:rPr>
                <w:rStyle w:val="-"/>
                <w:noProof/>
                <w:lang w:val="el-GR"/>
              </w:rPr>
              <w:t>2.2.1</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Δικαιούμενοι συμμετοχής</w:t>
            </w:r>
            <w:r>
              <w:rPr>
                <w:noProof/>
                <w:webHidden/>
              </w:rPr>
              <w:tab/>
            </w:r>
            <w:r>
              <w:rPr>
                <w:noProof/>
                <w:webHidden/>
              </w:rPr>
              <w:fldChar w:fldCharType="begin"/>
            </w:r>
            <w:r>
              <w:rPr>
                <w:noProof/>
                <w:webHidden/>
              </w:rPr>
              <w:instrText xml:space="preserve"> PAGEREF _Toc190874679 \h </w:instrText>
            </w:r>
            <w:r>
              <w:rPr>
                <w:noProof/>
                <w:webHidden/>
              </w:rPr>
            </w:r>
            <w:r>
              <w:rPr>
                <w:noProof/>
                <w:webHidden/>
              </w:rPr>
              <w:fldChar w:fldCharType="separate"/>
            </w:r>
            <w:r w:rsidR="00105EBA">
              <w:rPr>
                <w:noProof/>
                <w:webHidden/>
              </w:rPr>
              <w:t>17</w:t>
            </w:r>
            <w:r>
              <w:rPr>
                <w:noProof/>
                <w:webHidden/>
              </w:rPr>
              <w:fldChar w:fldCharType="end"/>
            </w:r>
          </w:hyperlink>
        </w:p>
        <w:p w14:paraId="5DAFF6CD" w14:textId="3D68F7BF" w:rsidR="00C05422" w:rsidRDefault="00C05422">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680" w:history="1">
            <w:r w:rsidRPr="00A5448C">
              <w:rPr>
                <w:rStyle w:val="-"/>
                <w:noProof/>
                <w:lang w:val="el-GR"/>
              </w:rPr>
              <w:t>2.2.2</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Εγγύηση συμμετοχής</w:t>
            </w:r>
            <w:r>
              <w:rPr>
                <w:noProof/>
                <w:webHidden/>
              </w:rPr>
              <w:tab/>
            </w:r>
            <w:r>
              <w:rPr>
                <w:noProof/>
                <w:webHidden/>
              </w:rPr>
              <w:fldChar w:fldCharType="begin"/>
            </w:r>
            <w:r>
              <w:rPr>
                <w:noProof/>
                <w:webHidden/>
              </w:rPr>
              <w:instrText xml:space="preserve"> PAGEREF _Toc190874680 \h </w:instrText>
            </w:r>
            <w:r>
              <w:rPr>
                <w:noProof/>
                <w:webHidden/>
              </w:rPr>
            </w:r>
            <w:r>
              <w:rPr>
                <w:noProof/>
                <w:webHidden/>
              </w:rPr>
              <w:fldChar w:fldCharType="separate"/>
            </w:r>
            <w:r w:rsidR="00105EBA">
              <w:rPr>
                <w:noProof/>
                <w:webHidden/>
              </w:rPr>
              <w:t>18</w:t>
            </w:r>
            <w:r>
              <w:rPr>
                <w:noProof/>
                <w:webHidden/>
              </w:rPr>
              <w:fldChar w:fldCharType="end"/>
            </w:r>
          </w:hyperlink>
        </w:p>
        <w:p w14:paraId="429BF0FD" w14:textId="1CAE2B9A" w:rsidR="00C05422" w:rsidRDefault="00C05422">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681" w:history="1">
            <w:r w:rsidRPr="00A5448C">
              <w:rPr>
                <w:rStyle w:val="-"/>
                <w:noProof/>
                <w:lang w:val="el-GR"/>
              </w:rPr>
              <w:t>2.2.3</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Λόγοι αποκλεισμού</w:t>
            </w:r>
            <w:r>
              <w:rPr>
                <w:noProof/>
                <w:webHidden/>
              </w:rPr>
              <w:tab/>
            </w:r>
            <w:r>
              <w:rPr>
                <w:noProof/>
                <w:webHidden/>
              </w:rPr>
              <w:fldChar w:fldCharType="begin"/>
            </w:r>
            <w:r>
              <w:rPr>
                <w:noProof/>
                <w:webHidden/>
              </w:rPr>
              <w:instrText xml:space="preserve"> PAGEREF _Toc190874681 \h </w:instrText>
            </w:r>
            <w:r>
              <w:rPr>
                <w:noProof/>
                <w:webHidden/>
              </w:rPr>
            </w:r>
            <w:r>
              <w:rPr>
                <w:noProof/>
                <w:webHidden/>
              </w:rPr>
              <w:fldChar w:fldCharType="separate"/>
            </w:r>
            <w:r w:rsidR="00105EBA">
              <w:rPr>
                <w:noProof/>
                <w:webHidden/>
              </w:rPr>
              <w:t>19</w:t>
            </w:r>
            <w:r>
              <w:rPr>
                <w:noProof/>
                <w:webHidden/>
              </w:rPr>
              <w:fldChar w:fldCharType="end"/>
            </w:r>
          </w:hyperlink>
        </w:p>
        <w:p w14:paraId="7378E908" w14:textId="79A026D0" w:rsidR="00C05422" w:rsidRDefault="00C05422">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682" w:history="1">
            <w:r w:rsidRPr="00A5448C">
              <w:rPr>
                <w:rStyle w:val="-"/>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_Toc190874682 \h </w:instrText>
            </w:r>
            <w:r>
              <w:rPr>
                <w:noProof/>
                <w:webHidden/>
              </w:rPr>
            </w:r>
            <w:r>
              <w:rPr>
                <w:noProof/>
                <w:webHidden/>
              </w:rPr>
              <w:fldChar w:fldCharType="separate"/>
            </w:r>
            <w:r w:rsidR="00105EBA">
              <w:rPr>
                <w:noProof/>
                <w:webHidden/>
              </w:rPr>
              <w:t>24</w:t>
            </w:r>
            <w:r>
              <w:rPr>
                <w:noProof/>
                <w:webHidden/>
              </w:rPr>
              <w:fldChar w:fldCharType="end"/>
            </w:r>
          </w:hyperlink>
        </w:p>
        <w:p w14:paraId="0090D0EB" w14:textId="1B97BAA5" w:rsidR="00C05422" w:rsidRDefault="00C05422">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683" w:history="1">
            <w:r w:rsidRPr="00A5448C">
              <w:rPr>
                <w:rStyle w:val="-"/>
                <w:noProof/>
                <w:lang w:val="el-GR"/>
              </w:rPr>
              <w:t>2.2.4</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_Toc190874683 \h </w:instrText>
            </w:r>
            <w:r>
              <w:rPr>
                <w:noProof/>
                <w:webHidden/>
              </w:rPr>
            </w:r>
            <w:r>
              <w:rPr>
                <w:noProof/>
                <w:webHidden/>
              </w:rPr>
              <w:fldChar w:fldCharType="separate"/>
            </w:r>
            <w:r w:rsidR="00105EBA">
              <w:rPr>
                <w:noProof/>
                <w:webHidden/>
              </w:rPr>
              <w:t>24</w:t>
            </w:r>
            <w:r>
              <w:rPr>
                <w:noProof/>
                <w:webHidden/>
              </w:rPr>
              <w:fldChar w:fldCharType="end"/>
            </w:r>
          </w:hyperlink>
        </w:p>
        <w:p w14:paraId="4EAB8855" w14:textId="7C6485DF" w:rsidR="00C05422" w:rsidRDefault="00C05422">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684" w:history="1">
            <w:r w:rsidRPr="00A5448C">
              <w:rPr>
                <w:rStyle w:val="-"/>
                <w:noProof/>
                <w:lang w:val="el-GR"/>
              </w:rPr>
              <w:t>2.2.5</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_Toc190874684 \h </w:instrText>
            </w:r>
            <w:r>
              <w:rPr>
                <w:noProof/>
                <w:webHidden/>
              </w:rPr>
            </w:r>
            <w:r>
              <w:rPr>
                <w:noProof/>
                <w:webHidden/>
              </w:rPr>
              <w:fldChar w:fldCharType="separate"/>
            </w:r>
            <w:r w:rsidR="00105EBA">
              <w:rPr>
                <w:noProof/>
                <w:webHidden/>
              </w:rPr>
              <w:t>24</w:t>
            </w:r>
            <w:r>
              <w:rPr>
                <w:noProof/>
                <w:webHidden/>
              </w:rPr>
              <w:fldChar w:fldCharType="end"/>
            </w:r>
          </w:hyperlink>
        </w:p>
        <w:p w14:paraId="259A113A" w14:textId="7CD725CB" w:rsidR="00C05422" w:rsidRDefault="00C05422">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685" w:history="1">
            <w:r w:rsidRPr="00A5448C">
              <w:rPr>
                <w:rStyle w:val="-"/>
                <w:noProof/>
                <w:lang w:val="el-GR"/>
              </w:rPr>
              <w:t>2.2.6</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_Toc190874685 \h </w:instrText>
            </w:r>
            <w:r>
              <w:rPr>
                <w:noProof/>
                <w:webHidden/>
              </w:rPr>
            </w:r>
            <w:r>
              <w:rPr>
                <w:noProof/>
                <w:webHidden/>
              </w:rPr>
              <w:fldChar w:fldCharType="separate"/>
            </w:r>
            <w:r w:rsidR="00105EBA">
              <w:rPr>
                <w:noProof/>
                <w:webHidden/>
              </w:rPr>
              <w:t>24</w:t>
            </w:r>
            <w:r>
              <w:rPr>
                <w:noProof/>
                <w:webHidden/>
              </w:rPr>
              <w:fldChar w:fldCharType="end"/>
            </w:r>
          </w:hyperlink>
        </w:p>
        <w:p w14:paraId="2293B60A" w14:textId="6121D317" w:rsidR="00C05422" w:rsidRDefault="00C05422">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874686" w:history="1">
            <w:r w:rsidRPr="00A5448C">
              <w:rPr>
                <w:rStyle w:val="-"/>
                <w:noProof/>
                <w:lang w:val="el-GR" w:eastAsia="en-US"/>
              </w:rPr>
              <w:t>2.2.6.1</w:t>
            </w:r>
            <w:r>
              <w:rPr>
                <w:rFonts w:asciiTheme="minorHAnsi" w:eastAsiaTheme="minorEastAsia" w:hAnsiTheme="minorHAnsi" w:cstheme="minorBidi"/>
                <w:noProof/>
                <w:kern w:val="2"/>
                <w:sz w:val="24"/>
                <w:szCs w:val="24"/>
                <w:lang w:val="el-GR" w:eastAsia="el-GR"/>
                <w14:ligatures w14:val="standardContextual"/>
              </w:rPr>
              <w:tab/>
            </w:r>
            <w:r w:rsidRPr="00A5448C">
              <w:rPr>
                <w:rStyle w:val="-"/>
                <w:noProof/>
                <w:lang w:val="el-GR" w:eastAsia="en-US"/>
              </w:rPr>
              <w:t>Τεχνική Ικανότητα</w:t>
            </w:r>
            <w:r>
              <w:rPr>
                <w:noProof/>
                <w:webHidden/>
              </w:rPr>
              <w:tab/>
            </w:r>
            <w:r>
              <w:rPr>
                <w:noProof/>
                <w:webHidden/>
              </w:rPr>
              <w:fldChar w:fldCharType="begin"/>
            </w:r>
            <w:r>
              <w:rPr>
                <w:noProof/>
                <w:webHidden/>
              </w:rPr>
              <w:instrText xml:space="preserve"> PAGEREF _Toc190874686 \h </w:instrText>
            </w:r>
            <w:r>
              <w:rPr>
                <w:noProof/>
                <w:webHidden/>
              </w:rPr>
            </w:r>
            <w:r>
              <w:rPr>
                <w:noProof/>
                <w:webHidden/>
              </w:rPr>
              <w:fldChar w:fldCharType="separate"/>
            </w:r>
            <w:r w:rsidR="00105EBA">
              <w:rPr>
                <w:noProof/>
                <w:webHidden/>
              </w:rPr>
              <w:t>24</w:t>
            </w:r>
            <w:r>
              <w:rPr>
                <w:noProof/>
                <w:webHidden/>
              </w:rPr>
              <w:fldChar w:fldCharType="end"/>
            </w:r>
          </w:hyperlink>
        </w:p>
        <w:p w14:paraId="17BB5A8D" w14:textId="076396E5" w:rsidR="00C05422" w:rsidRDefault="00C05422">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874687" w:history="1">
            <w:r w:rsidRPr="00A5448C">
              <w:rPr>
                <w:rStyle w:val="-"/>
                <w:noProof/>
                <w:lang w:val="el-GR" w:eastAsia="en-US"/>
              </w:rPr>
              <w:t>2.2.6.2</w:t>
            </w:r>
            <w:r>
              <w:rPr>
                <w:rFonts w:asciiTheme="minorHAnsi" w:eastAsiaTheme="minorEastAsia" w:hAnsiTheme="minorHAnsi" w:cstheme="minorBidi"/>
                <w:noProof/>
                <w:kern w:val="2"/>
                <w:sz w:val="24"/>
                <w:szCs w:val="24"/>
                <w:lang w:val="el-GR" w:eastAsia="el-GR"/>
                <w14:ligatures w14:val="standardContextual"/>
              </w:rPr>
              <w:tab/>
            </w:r>
            <w:r w:rsidRPr="00A5448C">
              <w:rPr>
                <w:rStyle w:val="-"/>
                <w:noProof/>
                <w:lang w:val="el-GR" w:eastAsia="en-US"/>
              </w:rPr>
              <w:t>Επαγγελματική Ικανότητα – Ομάδα Έργου</w:t>
            </w:r>
            <w:r>
              <w:rPr>
                <w:noProof/>
                <w:webHidden/>
              </w:rPr>
              <w:tab/>
            </w:r>
            <w:r>
              <w:rPr>
                <w:noProof/>
                <w:webHidden/>
              </w:rPr>
              <w:fldChar w:fldCharType="begin"/>
            </w:r>
            <w:r>
              <w:rPr>
                <w:noProof/>
                <w:webHidden/>
              </w:rPr>
              <w:instrText xml:space="preserve"> PAGEREF _Toc190874687 \h </w:instrText>
            </w:r>
            <w:r>
              <w:rPr>
                <w:noProof/>
                <w:webHidden/>
              </w:rPr>
            </w:r>
            <w:r>
              <w:rPr>
                <w:noProof/>
                <w:webHidden/>
              </w:rPr>
              <w:fldChar w:fldCharType="separate"/>
            </w:r>
            <w:r w:rsidR="00105EBA">
              <w:rPr>
                <w:noProof/>
                <w:webHidden/>
              </w:rPr>
              <w:t>25</w:t>
            </w:r>
            <w:r>
              <w:rPr>
                <w:noProof/>
                <w:webHidden/>
              </w:rPr>
              <w:fldChar w:fldCharType="end"/>
            </w:r>
          </w:hyperlink>
        </w:p>
        <w:p w14:paraId="098DA08D" w14:textId="355F6DA9" w:rsidR="00C05422" w:rsidRDefault="00C05422">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688" w:history="1">
            <w:r w:rsidRPr="00A5448C">
              <w:rPr>
                <w:rStyle w:val="-"/>
                <w:noProof/>
                <w:lang w:val="el-GR"/>
              </w:rPr>
              <w:t>2.2.7</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Πρότυπα διασφάλισης ποιότητας και πρότυπα περιβαλλοντικής διαχείρισης</w:t>
            </w:r>
            <w:r>
              <w:rPr>
                <w:noProof/>
                <w:webHidden/>
              </w:rPr>
              <w:tab/>
            </w:r>
            <w:r>
              <w:rPr>
                <w:noProof/>
                <w:webHidden/>
              </w:rPr>
              <w:fldChar w:fldCharType="begin"/>
            </w:r>
            <w:r>
              <w:rPr>
                <w:noProof/>
                <w:webHidden/>
              </w:rPr>
              <w:instrText xml:space="preserve"> PAGEREF _Toc190874688 \h </w:instrText>
            </w:r>
            <w:r>
              <w:rPr>
                <w:noProof/>
                <w:webHidden/>
              </w:rPr>
            </w:r>
            <w:r>
              <w:rPr>
                <w:noProof/>
                <w:webHidden/>
              </w:rPr>
              <w:fldChar w:fldCharType="separate"/>
            </w:r>
            <w:r w:rsidR="00105EBA">
              <w:rPr>
                <w:noProof/>
                <w:webHidden/>
              </w:rPr>
              <w:t>25</w:t>
            </w:r>
            <w:r>
              <w:rPr>
                <w:noProof/>
                <w:webHidden/>
              </w:rPr>
              <w:fldChar w:fldCharType="end"/>
            </w:r>
          </w:hyperlink>
        </w:p>
        <w:p w14:paraId="19550616" w14:textId="50CB602F" w:rsidR="00C05422" w:rsidRDefault="00C05422">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689" w:history="1">
            <w:r w:rsidRPr="00A5448C">
              <w:rPr>
                <w:rStyle w:val="-"/>
                <w:noProof/>
                <w:lang w:val="el-GR"/>
              </w:rPr>
              <w:t>2.2.8</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_Toc190874689 \h </w:instrText>
            </w:r>
            <w:r>
              <w:rPr>
                <w:noProof/>
                <w:webHidden/>
              </w:rPr>
            </w:r>
            <w:r>
              <w:rPr>
                <w:noProof/>
                <w:webHidden/>
              </w:rPr>
              <w:fldChar w:fldCharType="separate"/>
            </w:r>
            <w:r w:rsidR="00105EBA">
              <w:rPr>
                <w:noProof/>
                <w:webHidden/>
              </w:rPr>
              <w:t>26</w:t>
            </w:r>
            <w:r>
              <w:rPr>
                <w:noProof/>
                <w:webHidden/>
              </w:rPr>
              <w:fldChar w:fldCharType="end"/>
            </w:r>
          </w:hyperlink>
        </w:p>
        <w:p w14:paraId="6DD72AB1" w14:textId="1C376684" w:rsidR="00C05422" w:rsidRDefault="00C05422">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874690" w:history="1">
            <w:r w:rsidRPr="00A5448C">
              <w:rPr>
                <w:rStyle w:val="-"/>
                <w:noProof/>
                <w:lang w:val="el-GR"/>
              </w:rPr>
              <w:t>2.2.8.1</w:t>
            </w:r>
            <w:r>
              <w:rPr>
                <w:rFonts w:asciiTheme="minorHAnsi" w:eastAsiaTheme="minorEastAsia" w:hAnsiTheme="minorHAnsi" w:cstheme="minorBidi"/>
                <w:noProof/>
                <w:kern w:val="2"/>
                <w:sz w:val="24"/>
                <w:szCs w:val="24"/>
                <w:lang w:val="el-GR" w:eastAsia="el-GR"/>
                <w14:ligatures w14:val="standardContextual"/>
              </w:rPr>
              <w:tab/>
            </w:r>
            <w:r w:rsidRPr="00A5448C">
              <w:rPr>
                <w:rStyle w:val="-"/>
                <w:noProof/>
                <w:lang w:val="el-GR"/>
              </w:rPr>
              <w:t>Στήριξη στην ικανότητα τρίτων</w:t>
            </w:r>
            <w:r>
              <w:rPr>
                <w:noProof/>
                <w:webHidden/>
              </w:rPr>
              <w:tab/>
            </w:r>
            <w:r>
              <w:rPr>
                <w:noProof/>
                <w:webHidden/>
              </w:rPr>
              <w:fldChar w:fldCharType="begin"/>
            </w:r>
            <w:r>
              <w:rPr>
                <w:noProof/>
                <w:webHidden/>
              </w:rPr>
              <w:instrText xml:space="preserve"> PAGEREF _Toc190874690 \h </w:instrText>
            </w:r>
            <w:r>
              <w:rPr>
                <w:noProof/>
                <w:webHidden/>
              </w:rPr>
            </w:r>
            <w:r>
              <w:rPr>
                <w:noProof/>
                <w:webHidden/>
              </w:rPr>
              <w:fldChar w:fldCharType="separate"/>
            </w:r>
            <w:r w:rsidR="00105EBA">
              <w:rPr>
                <w:noProof/>
                <w:webHidden/>
              </w:rPr>
              <w:t>26</w:t>
            </w:r>
            <w:r>
              <w:rPr>
                <w:noProof/>
                <w:webHidden/>
              </w:rPr>
              <w:fldChar w:fldCharType="end"/>
            </w:r>
          </w:hyperlink>
        </w:p>
        <w:p w14:paraId="728DCB0C" w14:textId="73320D83" w:rsidR="00C05422" w:rsidRDefault="00C05422">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874691" w:history="1">
            <w:r w:rsidRPr="00A5448C">
              <w:rPr>
                <w:rStyle w:val="-"/>
                <w:noProof/>
                <w:lang w:val="el-GR"/>
              </w:rPr>
              <w:t>2.2.8.2</w:t>
            </w:r>
            <w:r>
              <w:rPr>
                <w:rFonts w:asciiTheme="minorHAnsi" w:eastAsiaTheme="minorEastAsia" w:hAnsiTheme="minorHAnsi" w:cstheme="minorBidi"/>
                <w:noProof/>
                <w:kern w:val="2"/>
                <w:sz w:val="24"/>
                <w:szCs w:val="24"/>
                <w:lang w:val="el-GR" w:eastAsia="el-GR"/>
                <w14:ligatures w14:val="standardContextual"/>
              </w:rPr>
              <w:tab/>
            </w:r>
            <w:r w:rsidRPr="00A5448C">
              <w:rPr>
                <w:rStyle w:val="-"/>
                <w:noProof/>
                <w:lang w:val="el-GR"/>
              </w:rPr>
              <w:t>Υπεργολαβία</w:t>
            </w:r>
            <w:r>
              <w:rPr>
                <w:noProof/>
                <w:webHidden/>
              </w:rPr>
              <w:tab/>
            </w:r>
            <w:r>
              <w:rPr>
                <w:noProof/>
                <w:webHidden/>
              </w:rPr>
              <w:fldChar w:fldCharType="begin"/>
            </w:r>
            <w:r>
              <w:rPr>
                <w:noProof/>
                <w:webHidden/>
              </w:rPr>
              <w:instrText xml:space="preserve"> PAGEREF _Toc190874691 \h </w:instrText>
            </w:r>
            <w:r>
              <w:rPr>
                <w:noProof/>
                <w:webHidden/>
              </w:rPr>
            </w:r>
            <w:r>
              <w:rPr>
                <w:noProof/>
                <w:webHidden/>
              </w:rPr>
              <w:fldChar w:fldCharType="separate"/>
            </w:r>
            <w:r w:rsidR="00105EBA">
              <w:rPr>
                <w:noProof/>
                <w:webHidden/>
              </w:rPr>
              <w:t>27</w:t>
            </w:r>
            <w:r>
              <w:rPr>
                <w:noProof/>
                <w:webHidden/>
              </w:rPr>
              <w:fldChar w:fldCharType="end"/>
            </w:r>
          </w:hyperlink>
        </w:p>
        <w:p w14:paraId="44B38A37" w14:textId="67B9C4F1" w:rsidR="00C05422" w:rsidRDefault="00C05422">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692" w:history="1">
            <w:r w:rsidRPr="00A5448C">
              <w:rPr>
                <w:rStyle w:val="-"/>
                <w:noProof/>
                <w:lang w:val="el-GR"/>
              </w:rPr>
              <w:t>2.2.9</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_Toc190874692 \h </w:instrText>
            </w:r>
            <w:r>
              <w:rPr>
                <w:noProof/>
                <w:webHidden/>
              </w:rPr>
            </w:r>
            <w:r>
              <w:rPr>
                <w:noProof/>
                <w:webHidden/>
              </w:rPr>
              <w:fldChar w:fldCharType="separate"/>
            </w:r>
            <w:r w:rsidR="00105EBA">
              <w:rPr>
                <w:noProof/>
                <w:webHidden/>
              </w:rPr>
              <w:t>27</w:t>
            </w:r>
            <w:r>
              <w:rPr>
                <w:noProof/>
                <w:webHidden/>
              </w:rPr>
              <w:fldChar w:fldCharType="end"/>
            </w:r>
          </w:hyperlink>
        </w:p>
        <w:p w14:paraId="36CA2763" w14:textId="14C4F9FE" w:rsidR="00C05422" w:rsidRDefault="00C05422">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874693" w:history="1">
            <w:r w:rsidRPr="00A5448C">
              <w:rPr>
                <w:rStyle w:val="-"/>
                <w:noProof/>
                <w:lang w:val="el-GR"/>
              </w:rPr>
              <w:t>2.2.9.1</w:t>
            </w:r>
            <w:r>
              <w:rPr>
                <w:rFonts w:asciiTheme="minorHAnsi" w:eastAsiaTheme="minorEastAsia" w:hAnsiTheme="minorHAnsi" w:cstheme="minorBidi"/>
                <w:noProof/>
                <w:kern w:val="2"/>
                <w:sz w:val="24"/>
                <w:szCs w:val="24"/>
                <w:lang w:val="el-GR" w:eastAsia="el-GR"/>
                <w14:ligatures w14:val="standardContextual"/>
              </w:rPr>
              <w:tab/>
            </w:r>
            <w:r w:rsidRPr="00A5448C">
              <w:rPr>
                <w:rStyle w:val="-"/>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_Toc190874693 \h </w:instrText>
            </w:r>
            <w:r>
              <w:rPr>
                <w:noProof/>
                <w:webHidden/>
              </w:rPr>
            </w:r>
            <w:r>
              <w:rPr>
                <w:noProof/>
                <w:webHidden/>
              </w:rPr>
              <w:fldChar w:fldCharType="separate"/>
            </w:r>
            <w:r w:rsidR="00105EBA">
              <w:rPr>
                <w:noProof/>
                <w:webHidden/>
              </w:rPr>
              <w:t>27</w:t>
            </w:r>
            <w:r>
              <w:rPr>
                <w:noProof/>
                <w:webHidden/>
              </w:rPr>
              <w:fldChar w:fldCharType="end"/>
            </w:r>
          </w:hyperlink>
        </w:p>
        <w:p w14:paraId="0455DEC7" w14:textId="082B425D" w:rsidR="00C05422" w:rsidRDefault="00C05422">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874694" w:history="1">
            <w:r w:rsidRPr="00A5448C">
              <w:rPr>
                <w:rStyle w:val="-"/>
                <w:noProof/>
                <w:lang w:val="el-GR"/>
              </w:rPr>
              <w:t>2.2.9.2</w:t>
            </w:r>
            <w:r>
              <w:rPr>
                <w:rFonts w:asciiTheme="minorHAnsi" w:eastAsiaTheme="minorEastAsia" w:hAnsiTheme="minorHAnsi" w:cstheme="minorBidi"/>
                <w:noProof/>
                <w:kern w:val="2"/>
                <w:sz w:val="24"/>
                <w:szCs w:val="24"/>
                <w:lang w:val="el-GR" w:eastAsia="el-GR"/>
                <w14:ligatures w14:val="standardContextual"/>
              </w:rPr>
              <w:tab/>
            </w:r>
            <w:r w:rsidRPr="00A5448C">
              <w:rPr>
                <w:rStyle w:val="-"/>
                <w:noProof/>
                <w:lang w:val="el-GR"/>
              </w:rPr>
              <w:t>Αποδεικτικά μέσα - Δικαιολογητικά προσωρινού αναδόχου</w:t>
            </w:r>
            <w:r>
              <w:rPr>
                <w:noProof/>
                <w:webHidden/>
              </w:rPr>
              <w:tab/>
            </w:r>
            <w:r>
              <w:rPr>
                <w:noProof/>
                <w:webHidden/>
              </w:rPr>
              <w:fldChar w:fldCharType="begin"/>
            </w:r>
            <w:r>
              <w:rPr>
                <w:noProof/>
                <w:webHidden/>
              </w:rPr>
              <w:instrText xml:space="preserve"> PAGEREF _Toc190874694 \h </w:instrText>
            </w:r>
            <w:r>
              <w:rPr>
                <w:noProof/>
                <w:webHidden/>
              </w:rPr>
            </w:r>
            <w:r>
              <w:rPr>
                <w:noProof/>
                <w:webHidden/>
              </w:rPr>
              <w:fldChar w:fldCharType="separate"/>
            </w:r>
            <w:r w:rsidR="00105EBA">
              <w:rPr>
                <w:noProof/>
                <w:webHidden/>
              </w:rPr>
              <w:t>29</w:t>
            </w:r>
            <w:r>
              <w:rPr>
                <w:noProof/>
                <w:webHidden/>
              </w:rPr>
              <w:fldChar w:fldCharType="end"/>
            </w:r>
          </w:hyperlink>
        </w:p>
        <w:p w14:paraId="6D503BA7" w14:textId="0072FBD5"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695" w:history="1">
            <w:r w:rsidRPr="00A5448C">
              <w:rPr>
                <w:rStyle w:val="-"/>
                <w:noProof/>
                <w:lang w:val="el-GR"/>
              </w:rPr>
              <w:t>2.3</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Κριτήρια Ανάθεσης</w:t>
            </w:r>
            <w:r>
              <w:rPr>
                <w:noProof/>
                <w:webHidden/>
              </w:rPr>
              <w:tab/>
            </w:r>
            <w:r>
              <w:rPr>
                <w:noProof/>
                <w:webHidden/>
              </w:rPr>
              <w:fldChar w:fldCharType="begin"/>
            </w:r>
            <w:r>
              <w:rPr>
                <w:noProof/>
                <w:webHidden/>
              </w:rPr>
              <w:instrText xml:space="preserve"> PAGEREF _Toc190874695 \h </w:instrText>
            </w:r>
            <w:r>
              <w:rPr>
                <w:noProof/>
                <w:webHidden/>
              </w:rPr>
            </w:r>
            <w:r>
              <w:rPr>
                <w:noProof/>
                <w:webHidden/>
              </w:rPr>
              <w:fldChar w:fldCharType="separate"/>
            </w:r>
            <w:r w:rsidR="00105EBA">
              <w:rPr>
                <w:noProof/>
                <w:webHidden/>
              </w:rPr>
              <w:t>39</w:t>
            </w:r>
            <w:r>
              <w:rPr>
                <w:noProof/>
                <w:webHidden/>
              </w:rPr>
              <w:fldChar w:fldCharType="end"/>
            </w:r>
          </w:hyperlink>
        </w:p>
        <w:p w14:paraId="3A0D5AD2" w14:textId="1E83C42E" w:rsidR="00C05422" w:rsidRDefault="00C05422">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696" w:history="1">
            <w:r w:rsidRPr="00A5448C">
              <w:rPr>
                <w:rStyle w:val="-"/>
                <w:noProof/>
                <w:lang w:val="el-GR"/>
              </w:rPr>
              <w:t>2.3.1</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Κριτήριο ανάθεσης</w:t>
            </w:r>
            <w:r>
              <w:rPr>
                <w:noProof/>
                <w:webHidden/>
              </w:rPr>
              <w:tab/>
            </w:r>
            <w:r>
              <w:rPr>
                <w:noProof/>
                <w:webHidden/>
              </w:rPr>
              <w:fldChar w:fldCharType="begin"/>
            </w:r>
            <w:r>
              <w:rPr>
                <w:noProof/>
                <w:webHidden/>
              </w:rPr>
              <w:instrText xml:space="preserve"> PAGEREF _Toc190874696 \h </w:instrText>
            </w:r>
            <w:r>
              <w:rPr>
                <w:noProof/>
                <w:webHidden/>
              </w:rPr>
            </w:r>
            <w:r>
              <w:rPr>
                <w:noProof/>
                <w:webHidden/>
              </w:rPr>
              <w:fldChar w:fldCharType="separate"/>
            </w:r>
            <w:r w:rsidR="00105EBA">
              <w:rPr>
                <w:noProof/>
                <w:webHidden/>
              </w:rPr>
              <w:t>39</w:t>
            </w:r>
            <w:r>
              <w:rPr>
                <w:noProof/>
                <w:webHidden/>
              </w:rPr>
              <w:fldChar w:fldCharType="end"/>
            </w:r>
          </w:hyperlink>
        </w:p>
        <w:p w14:paraId="2D620C86" w14:textId="54AE6ACE" w:rsidR="00C05422" w:rsidRDefault="00C05422">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697" w:history="1">
            <w:r w:rsidRPr="00A5448C">
              <w:rPr>
                <w:rStyle w:val="-"/>
                <w:noProof/>
                <w:lang w:val="el-GR"/>
              </w:rPr>
              <w:t>2.3.2</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_Toc190874697 \h </w:instrText>
            </w:r>
            <w:r>
              <w:rPr>
                <w:noProof/>
                <w:webHidden/>
              </w:rPr>
            </w:r>
            <w:r>
              <w:rPr>
                <w:noProof/>
                <w:webHidden/>
              </w:rPr>
              <w:fldChar w:fldCharType="separate"/>
            </w:r>
            <w:r w:rsidR="00105EBA">
              <w:rPr>
                <w:noProof/>
                <w:webHidden/>
              </w:rPr>
              <w:t>39</w:t>
            </w:r>
            <w:r>
              <w:rPr>
                <w:noProof/>
                <w:webHidden/>
              </w:rPr>
              <w:fldChar w:fldCharType="end"/>
            </w:r>
          </w:hyperlink>
        </w:p>
        <w:p w14:paraId="2587292D" w14:textId="4F40E85F"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698" w:history="1">
            <w:r w:rsidRPr="00A5448C">
              <w:rPr>
                <w:rStyle w:val="-"/>
                <w:noProof/>
                <w:lang w:val="el-GR"/>
              </w:rPr>
              <w:t>2.4</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Κατάρτιση - Περιεχόμενο Προσφορών</w:t>
            </w:r>
            <w:r>
              <w:rPr>
                <w:noProof/>
                <w:webHidden/>
              </w:rPr>
              <w:tab/>
            </w:r>
            <w:r>
              <w:rPr>
                <w:noProof/>
                <w:webHidden/>
              </w:rPr>
              <w:fldChar w:fldCharType="begin"/>
            </w:r>
            <w:r>
              <w:rPr>
                <w:noProof/>
                <w:webHidden/>
              </w:rPr>
              <w:instrText xml:space="preserve"> PAGEREF _Toc190874698 \h </w:instrText>
            </w:r>
            <w:r>
              <w:rPr>
                <w:noProof/>
                <w:webHidden/>
              </w:rPr>
            </w:r>
            <w:r>
              <w:rPr>
                <w:noProof/>
                <w:webHidden/>
              </w:rPr>
              <w:fldChar w:fldCharType="separate"/>
            </w:r>
            <w:r w:rsidR="00105EBA">
              <w:rPr>
                <w:noProof/>
                <w:webHidden/>
              </w:rPr>
              <w:t>41</w:t>
            </w:r>
            <w:r>
              <w:rPr>
                <w:noProof/>
                <w:webHidden/>
              </w:rPr>
              <w:fldChar w:fldCharType="end"/>
            </w:r>
          </w:hyperlink>
        </w:p>
        <w:p w14:paraId="4D437B8A" w14:textId="37B845C1" w:rsidR="00C05422" w:rsidRDefault="00C05422">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699" w:history="1">
            <w:r w:rsidRPr="00A5448C">
              <w:rPr>
                <w:rStyle w:val="-"/>
                <w:noProof/>
                <w:lang w:val="el-GR"/>
              </w:rPr>
              <w:t>2.4.1</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Γενικοί όροι υποβολής προσφορών</w:t>
            </w:r>
            <w:r>
              <w:rPr>
                <w:noProof/>
                <w:webHidden/>
              </w:rPr>
              <w:tab/>
            </w:r>
            <w:r>
              <w:rPr>
                <w:noProof/>
                <w:webHidden/>
              </w:rPr>
              <w:fldChar w:fldCharType="begin"/>
            </w:r>
            <w:r>
              <w:rPr>
                <w:noProof/>
                <w:webHidden/>
              </w:rPr>
              <w:instrText xml:space="preserve"> PAGEREF _Toc190874699 \h </w:instrText>
            </w:r>
            <w:r>
              <w:rPr>
                <w:noProof/>
                <w:webHidden/>
              </w:rPr>
            </w:r>
            <w:r>
              <w:rPr>
                <w:noProof/>
                <w:webHidden/>
              </w:rPr>
              <w:fldChar w:fldCharType="separate"/>
            </w:r>
            <w:r w:rsidR="00105EBA">
              <w:rPr>
                <w:noProof/>
                <w:webHidden/>
              </w:rPr>
              <w:t>41</w:t>
            </w:r>
            <w:r>
              <w:rPr>
                <w:noProof/>
                <w:webHidden/>
              </w:rPr>
              <w:fldChar w:fldCharType="end"/>
            </w:r>
          </w:hyperlink>
        </w:p>
        <w:p w14:paraId="30E72EF5" w14:textId="715DCA45" w:rsidR="00C05422" w:rsidRDefault="00C05422">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700" w:history="1">
            <w:r w:rsidRPr="00A5448C">
              <w:rPr>
                <w:rStyle w:val="-"/>
                <w:noProof/>
                <w:lang w:val="el-GR"/>
              </w:rPr>
              <w:t>2.4.2</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_Toc190874700 \h </w:instrText>
            </w:r>
            <w:r>
              <w:rPr>
                <w:noProof/>
                <w:webHidden/>
              </w:rPr>
            </w:r>
            <w:r>
              <w:rPr>
                <w:noProof/>
                <w:webHidden/>
              </w:rPr>
              <w:fldChar w:fldCharType="separate"/>
            </w:r>
            <w:r w:rsidR="00105EBA">
              <w:rPr>
                <w:noProof/>
                <w:webHidden/>
              </w:rPr>
              <w:t>41</w:t>
            </w:r>
            <w:r>
              <w:rPr>
                <w:noProof/>
                <w:webHidden/>
              </w:rPr>
              <w:fldChar w:fldCharType="end"/>
            </w:r>
          </w:hyperlink>
        </w:p>
        <w:p w14:paraId="30012DF8" w14:textId="5BFFEEC0" w:rsidR="00C05422" w:rsidRDefault="00C05422">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701" w:history="1">
            <w:r w:rsidRPr="00A5448C">
              <w:rPr>
                <w:rStyle w:val="-"/>
                <w:noProof/>
                <w:lang w:val="el-GR"/>
              </w:rPr>
              <w:t>2.4.3</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_Toc190874701 \h </w:instrText>
            </w:r>
            <w:r>
              <w:rPr>
                <w:noProof/>
                <w:webHidden/>
              </w:rPr>
            </w:r>
            <w:r>
              <w:rPr>
                <w:noProof/>
                <w:webHidden/>
              </w:rPr>
              <w:fldChar w:fldCharType="separate"/>
            </w:r>
            <w:r w:rsidR="00105EBA">
              <w:rPr>
                <w:noProof/>
                <w:webHidden/>
              </w:rPr>
              <w:t>44</w:t>
            </w:r>
            <w:r>
              <w:rPr>
                <w:noProof/>
                <w:webHidden/>
              </w:rPr>
              <w:fldChar w:fldCharType="end"/>
            </w:r>
          </w:hyperlink>
        </w:p>
        <w:p w14:paraId="384D4914" w14:textId="6B8C0519" w:rsidR="00C05422" w:rsidRDefault="00C05422">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874702" w:history="1">
            <w:r w:rsidRPr="00A5448C">
              <w:rPr>
                <w:rStyle w:val="-"/>
                <w:noProof/>
              </w:rPr>
              <w:t>2.4.3.1</w:t>
            </w:r>
            <w:r>
              <w:rPr>
                <w:rFonts w:asciiTheme="minorHAnsi" w:eastAsiaTheme="minorEastAsia" w:hAnsiTheme="minorHAnsi" w:cstheme="minorBidi"/>
                <w:noProof/>
                <w:kern w:val="2"/>
                <w:sz w:val="24"/>
                <w:szCs w:val="24"/>
                <w:lang w:val="el-GR" w:eastAsia="el-GR"/>
                <w14:ligatures w14:val="standardContextual"/>
              </w:rPr>
              <w:tab/>
            </w:r>
            <w:r w:rsidRPr="00A5448C">
              <w:rPr>
                <w:rStyle w:val="-"/>
                <w:noProof/>
              </w:rPr>
              <w:t>Δικαιολογητικά Συμμετοχής</w:t>
            </w:r>
            <w:r>
              <w:rPr>
                <w:noProof/>
                <w:webHidden/>
              </w:rPr>
              <w:tab/>
            </w:r>
            <w:r>
              <w:rPr>
                <w:noProof/>
                <w:webHidden/>
              </w:rPr>
              <w:fldChar w:fldCharType="begin"/>
            </w:r>
            <w:r>
              <w:rPr>
                <w:noProof/>
                <w:webHidden/>
              </w:rPr>
              <w:instrText xml:space="preserve"> PAGEREF _Toc190874702 \h </w:instrText>
            </w:r>
            <w:r>
              <w:rPr>
                <w:noProof/>
                <w:webHidden/>
              </w:rPr>
            </w:r>
            <w:r>
              <w:rPr>
                <w:noProof/>
                <w:webHidden/>
              </w:rPr>
              <w:fldChar w:fldCharType="separate"/>
            </w:r>
            <w:r w:rsidR="00105EBA">
              <w:rPr>
                <w:noProof/>
                <w:webHidden/>
              </w:rPr>
              <w:t>44</w:t>
            </w:r>
            <w:r>
              <w:rPr>
                <w:noProof/>
                <w:webHidden/>
              </w:rPr>
              <w:fldChar w:fldCharType="end"/>
            </w:r>
          </w:hyperlink>
        </w:p>
        <w:p w14:paraId="07F950C5" w14:textId="74D81857" w:rsidR="00C05422" w:rsidRDefault="00C05422">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874703" w:history="1">
            <w:r w:rsidRPr="00A5448C">
              <w:rPr>
                <w:rStyle w:val="-"/>
                <w:noProof/>
                <w:lang w:val="el-GR"/>
              </w:rPr>
              <w:t>2.4.3.2</w:t>
            </w:r>
            <w:r>
              <w:rPr>
                <w:rFonts w:asciiTheme="minorHAnsi" w:eastAsiaTheme="minorEastAsia" w:hAnsiTheme="minorHAnsi" w:cstheme="minorBidi"/>
                <w:noProof/>
                <w:kern w:val="2"/>
                <w:sz w:val="24"/>
                <w:szCs w:val="24"/>
                <w:lang w:val="el-GR" w:eastAsia="el-GR"/>
                <w14:ligatures w14:val="standardContextual"/>
              </w:rPr>
              <w:tab/>
            </w:r>
            <w:r w:rsidRPr="00A5448C">
              <w:rPr>
                <w:rStyle w:val="-"/>
                <w:noProof/>
                <w:lang w:val="el-GR"/>
              </w:rPr>
              <w:t>Τεχνική Προσφορά</w:t>
            </w:r>
            <w:r>
              <w:rPr>
                <w:noProof/>
                <w:webHidden/>
              </w:rPr>
              <w:tab/>
            </w:r>
            <w:r>
              <w:rPr>
                <w:noProof/>
                <w:webHidden/>
              </w:rPr>
              <w:fldChar w:fldCharType="begin"/>
            </w:r>
            <w:r>
              <w:rPr>
                <w:noProof/>
                <w:webHidden/>
              </w:rPr>
              <w:instrText xml:space="preserve"> PAGEREF _Toc190874703 \h </w:instrText>
            </w:r>
            <w:r>
              <w:rPr>
                <w:noProof/>
                <w:webHidden/>
              </w:rPr>
            </w:r>
            <w:r>
              <w:rPr>
                <w:noProof/>
                <w:webHidden/>
              </w:rPr>
              <w:fldChar w:fldCharType="separate"/>
            </w:r>
            <w:r w:rsidR="00105EBA">
              <w:rPr>
                <w:noProof/>
                <w:webHidden/>
              </w:rPr>
              <w:t>46</w:t>
            </w:r>
            <w:r>
              <w:rPr>
                <w:noProof/>
                <w:webHidden/>
              </w:rPr>
              <w:fldChar w:fldCharType="end"/>
            </w:r>
          </w:hyperlink>
        </w:p>
        <w:p w14:paraId="029C5A81" w14:textId="7E828927" w:rsidR="00C05422" w:rsidRDefault="00C05422">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704" w:history="1">
            <w:r w:rsidRPr="00A5448C">
              <w:rPr>
                <w:rStyle w:val="-"/>
                <w:noProof/>
                <w:lang w:val="el-GR"/>
              </w:rPr>
              <w:t>2.4.4</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_Toc190874704 \h </w:instrText>
            </w:r>
            <w:r>
              <w:rPr>
                <w:noProof/>
                <w:webHidden/>
              </w:rPr>
            </w:r>
            <w:r>
              <w:rPr>
                <w:noProof/>
                <w:webHidden/>
              </w:rPr>
              <w:fldChar w:fldCharType="separate"/>
            </w:r>
            <w:r w:rsidR="00105EBA">
              <w:rPr>
                <w:noProof/>
                <w:webHidden/>
              </w:rPr>
              <w:t>46</w:t>
            </w:r>
            <w:r>
              <w:rPr>
                <w:noProof/>
                <w:webHidden/>
              </w:rPr>
              <w:fldChar w:fldCharType="end"/>
            </w:r>
          </w:hyperlink>
        </w:p>
        <w:p w14:paraId="4348BE89" w14:textId="266CC56F" w:rsidR="00C05422" w:rsidRDefault="00C05422">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705" w:history="1">
            <w:r w:rsidRPr="00A5448C">
              <w:rPr>
                <w:rStyle w:val="-"/>
                <w:noProof/>
                <w:lang w:val="el-GR"/>
              </w:rPr>
              <w:t>2.4.5</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Χρόνος ισχύος των προσφορών</w:t>
            </w:r>
            <w:r>
              <w:rPr>
                <w:noProof/>
                <w:webHidden/>
              </w:rPr>
              <w:tab/>
            </w:r>
            <w:r>
              <w:rPr>
                <w:noProof/>
                <w:webHidden/>
              </w:rPr>
              <w:fldChar w:fldCharType="begin"/>
            </w:r>
            <w:r>
              <w:rPr>
                <w:noProof/>
                <w:webHidden/>
              </w:rPr>
              <w:instrText xml:space="preserve"> PAGEREF _Toc190874705 \h </w:instrText>
            </w:r>
            <w:r>
              <w:rPr>
                <w:noProof/>
                <w:webHidden/>
              </w:rPr>
            </w:r>
            <w:r>
              <w:rPr>
                <w:noProof/>
                <w:webHidden/>
              </w:rPr>
              <w:fldChar w:fldCharType="separate"/>
            </w:r>
            <w:r w:rsidR="00105EBA">
              <w:rPr>
                <w:noProof/>
                <w:webHidden/>
              </w:rPr>
              <w:t>47</w:t>
            </w:r>
            <w:r>
              <w:rPr>
                <w:noProof/>
                <w:webHidden/>
              </w:rPr>
              <w:fldChar w:fldCharType="end"/>
            </w:r>
          </w:hyperlink>
        </w:p>
        <w:p w14:paraId="58C26609" w14:textId="43A51402" w:rsidR="00C05422" w:rsidRDefault="00C05422">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706" w:history="1">
            <w:r w:rsidRPr="00A5448C">
              <w:rPr>
                <w:rStyle w:val="-"/>
                <w:noProof/>
                <w:lang w:val="el-GR"/>
              </w:rPr>
              <w:t>2.4.6</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Λόγοι απόρριψης προσφορών</w:t>
            </w:r>
            <w:r>
              <w:rPr>
                <w:noProof/>
                <w:webHidden/>
              </w:rPr>
              <w:tab/>
            </w:r>
            <w:r>
              <w:rPr>
                <w:noProof/>
                <w:webHidden/>
              </w:rPr>
              <w:fldChar w:fldCharType="begin"/>
            </w:r>
            <w:r>
              <w:rPr>
                <w:noProof/>
                <w:webHidden/>
              </w:rPr>
              <w:instrText xml:space="preserve"> PAGEREF _Toc190874706 \h </w:instrText>
            </w:r>
            <w:r>
              <w:rPr>
                <w:noProof/>
                <w:webHidden/>
              </w:rPr>
            </w:r>
            <w:r>
              <w:rPr>
                <w:noProof/>
                <w:webHidden/>
              </w:rPr>
              <w:fldChar w:fldCharType="separate"/>
            </w:r>
            <w:r w:rsidR="00105EBA">
              <w:rPr>
                <w:noProof/>
                <w:webHidden/>
              </w:rPr>
              <w:t>47</w:t>
            </w:r>
            <w:r>
              <w:rPr>
                <w:noProof/>
                <w:webHidden/>
              </w:rPr>
              <w:fldChar w:fldCharType="end"/>
            </w:r>
          </w:hyperlink>
        </w:p>
        <w:p w14:paraId="34D15710" w14:textId="4858EC18" w:rsidR="00C05422" w:rsidRDefault="00C05422">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0874707" w:history="1">
            <w:r w:rsidRPr="00A5448C">
              <w:rPr>
                <w:rStyle w:val="-"/>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A5448C">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_Toc190874707 \h </w:instrText>
            </w:r>
            <w:r>
              <w:rPr>
                <w:noProof/>
                <w:webHidden/>
              </w:rPr>
            </w:r>
            <w:r>
              <w:rPr>
                <w:noProof/>
                <w:webHidden/>
              </w:rPr>
              <w:fldChar w:fldCharType="separate"/>
            </w:r>
            <w:r w:rsidR="00105EBA">
              <w:rPr>
                <w:noProof/>
                <w:webHidden/>
              </w:rPr>
              <w:t>50</w:t>
            </w:r>
            <w:r>
              <w:rPr>
                <w:noProof/>
                <w:webHidden/>
              </w:rPr>
              <w:fldChar w:fldCharType="end"/>
            </w:r>
          </w:hyperlink>
        </w:p>
        <w:p w14:paraId="5E05DAF3" w14:textId="675489CB"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08" w:history="1">
            <w:r w:rsidRPr="00A5448C">
              <w:rPr>
                <w:rStyle w:val="-"/>
                <w:noProof/>
                <w:lang w:val="el-GR"/>
              </w:rPr>
              <w:t>3.1</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_Toc190874708 \h </w:instrText>
            </w:r>
            <w:r>
              <w:rPr>
                <w:noProof/>
                <w:webHidden/>
              </w:rPr>
            </w:r>
            <w:r>
              <w:rPr>
                <w:noProof/>
                <w:webHidden/>
              </w:rPr>
              <w:fldChar w:fldCharType="separate"/>
            </w:r>
            <w:r w:rsidR="00105EBA">
              <w:rPr>
                <w:noProof/>
                <w:webHidden/>
              </w:rPr>
              <w:t>50</w:t>
            </w:r>
            <w:r>
              <w:rPr>
                <w:noProof/>
                <w:webHidden/>
              </w:rPr>
              <w:fldChar w:fldCharType="end"/>
            </w:r>
          </w:hyperlink>
        </w:p>
        <w:p w14:paraId="21AD89D3" w14:textId="2BE7FCC3" w:rsidR="00C05422" w:rsidRDefault="00C05422">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709" w:history="1">
            <w:r w:rsidRPr="00A5448C">
              <w:rPr>
                <w:rStyle w:val="-"/>
                <w:noProof/>
                <w:lang w:val="el-GR"/>
              </w:rPr>
              <w:t>3.1.1</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_Toc190874709 \h </w:instrText>
            </w:r>
            <w:r>
              <w:rPr>
                <w:noProof/>
                <w:webHidden/>
              </w:rPr>
            </w:r>
            <w:r>
              <w:rPr>
                <w:noProof/>
                <w:webHidden/>
              </w:rPr>
              <w:fldChar w:fldCharType="separate"/>
            </w:r>
            <w:r w:rsidR="00105EBA">
              <w:rPr>
                <w:noProof/>
                <w:webHidden/>
              </w:rPr>
              <w:t>50</w:t>
            </w:r>
            <w:r>
              <w:rPr>
                <w:noProof/>
                <w:webHidden/>
              </w:rPr>
              <w:fldChar w:fldCharType="end"/>
            </w:r>
          </w:hyperlink>
        </w:p>
        <w:p w14:paraId="198D2C8F" w14:textId="7A074DFC" w:rsidR="00C05422" w:rsidRDefault="00C05422">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710" w:history="1">
            <w:r w:rsidRPr="00A5448C">
              <w:rPr>
                <w:rStyle w:val="-"/>
                <w:noProof/>
                <w:lang w:val="el-GR"/>
              </w:rPr>
              <w:t>3.1.2</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Αξιολόγηση προσφορών</w:t>
            </w:r>
            <w:r>
              <w:rPr>
                <w:noProof/>
                <w:webHidden/>
              </w:rPr>
              <w:tab/>
            </w:r>
            <w:r>
              <w:rPr>
                <w:noProof/>
                <w:webHidden/>
              </w:rPr>
              <w:fldChar w:fldCharType="begin"/>
            </w:r>
            <w:r>
              <w:rPr>
                <w:noProof/>
                <w:webHidden/>
              </w:rPr>
              <w:instrText xml:space="preserve"> PAGEREF _Toc190874710 \h </w:instrText>
            </w:r>
            <w:r>
              <w:rPr>
                <w:noProof/>
                <w:webHidden/>
              </w:rPr>
            </w:r>
            <w:r>
              <w:rPr>
                <w:noProof/>
                <w:webHidden/>
              </w:rPr>
              <w:fldChar w:fldCharType="separate"/>
            </w:r>
            <w:r w:rsidR="00105EBA">
              <w:rPr>
                <w:noProof/>
                <w:webHidden/>
              </w:rPr>
              <w:t>50</w:t>
            </w:r>
            <w:r>
              <w:rPr>
                <w:noProof/>
                <w:webHidden/>
              </w:rPr>
              <w:fldChar w:fldCharType="end"/>
            </w:r>
          </w:hyperlink>
        </w:p>
        <w:p w14:paraId="57F339AC" w14:textId="29A87FF3"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11" w:history="1">
            <w:r w:rsidRPr="00A5448C">
              <w:rPr>
                <w:rStyle w:val="-"/>
                <w:noProof/>
                <w:lang w:val="el-GR"/>
              </w:rPr>
              <w:t>3.2</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_Toc190874711 \h </w:instrText>
            </w:r>
            <w:r>
              <w:rPr>
                <w:noProof/>
                <w:webHidden/>
              </w:rPr>
            </w:r>
            <w:r>
              <w:rPr>
                <w:noProof/>
                <w:webHidden/>
              </w:rPr>
              <w:fldChar w:fldCharType="separate"/>
            </w:r>
            <w:r w:rsidR="00105EBA">
              <w:rPr>
                <w:noProof/>
                <w:webHidden/>
              </w:rPr>
              <w:t>52</w:t>
            </w:r>
            <w:r>
              <w:rPr>
                <w:noProof/>
                <w:webHidden/>
              </w:rPr>
              <w:fldChar w:fldCharType="end"/>
            </w:r>
          </w:hyperlink>
        </w:p>
        <w:p w14:paraId="28F85F84" w14:textId="26FB68A2"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12" w:history="1">
            <w:r w:rsidRPr="00A5448C">
              <w:rPr>
                <w:rStyle w:val="-"/>
                <w:noProof/>
                <w:lang w:val="el-GR"/>
              </w:rPr>
              <w:t>3.3</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Κατακύρωση - σύναψη σύμβασης</w:t>
            </w:r>
            <w:r>
              <w:rPr>
                <w:noProof/>
                <w:webHidden/>
              </w:rPr>
              <w:tab/>
            </w:r>
            <w:r>
              <w:rPr>
                <w:noProof/>
                <w:webHidden/>
              </w:rPr>
              <w:fldChar w:fldCharType="begin"/>
            </w:r>
            <w:r>
              <w:rPr>
                <w:noProof/>
                <w:webHidden/>
              </w:rPr>
              <w:instrText xml:space="preserve"> PAGEREF _Toc190874712 \h </w:instrText>
            </w:r>
            <w:r>
              <w:rPr>
                <w:noProof/>
                <w:webHidden/>
              </w:rPr>
            </w:r>
            <w:r>
              <w:rPr>
                <w:noProof/>
                <w:webHidden/>
              </w:rPr>
              <w:fldChar w:fldCharType="separate"/>
            </w:r>
            <w:r w:rsidR="00105EBA">
              <w:rPr>
                <w:noProof/>
                <w:webHidden/>
              </w:rPr>
              <w:t>54</w:t>
            </w:r>
            <w:r>
              <w:rPr>
                <w:noProof/>
                <w:webHidden/>
              </w:rPr>
              <w:fldChar w:fldCharType="end"/>
            </w:r>
          </w:hyperlink>
        </w:p>
        <w:p w14:paraId="5B75113C" w14:textId="48A20AB5"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13" w:history="1">
            <w:r w:rsidRPr="00A5448C">
              <w:rPr>
                <w:rStyle w:val="-"/>
                <w:noProof/>
                <w:lang w:val="el-GR"/>
              </w:rPr>
              <w:t>3.4</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_Toc190874713 \h </w:instrText>
            </w:r>
            <w:r>
              <w:rPr>
                <w:noProof/>
                <w:webHidden/>
              </w:rPr>
            </w:r>
            <w:r>
              <w:rPr>
                <w:noProof/>
                <w:webHidden/>
              </w:rPr>
              <w:fldChar w:fldCharType="separate"/>
            </w:r>
            <w:r w:rsidR="00105EBA">
              <w:rPr>
                <w:noProof/>
                <w:webHidden/>
              </w:rPr>
              <w:t>55</w:t>
            </w:r>
            <w:r>
              <w:rPr>
                <w:noProof/>
                <w:webHidden/>
              </w:rPr>
              <w:fldChar w:fldCharType="end"/>
            </w:r>
          </w:hyperlink>
        </w:p>
        <w:p w14:paraId="3523132C" w14:textId="05AE0E3B"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14" w:history="1">
            <w:r w:rsidRPr="00A5448C">
              <w:rPr>
                <w:rStyle w:val="-"/>
                <w:noProof/>
                <w:lang w:val="el-GR"/>
              </w:rPr>
              <w:t>3.5</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Ματαίωση Διαδικασίας</w:t>
            </w:r>
            <w:r>
              <w:rPr>
                <w:noProof/>
                <w:webHidden/>
              </w:rPr>
              <w:tab/>
            </w:r>
            <w:r>
              <w:rPr>
                <w:noProof/>
                <w:webHidden/>
              </w:rPr>
              <w:fldChar w:fldCharType="begin"/>
            </w:r>
            <w:r>
              <w:rPr>
                <w:noProof/>
                <w:webHidden/>
              </w:rPr>
              <w:instrText xml:space="preserve"> PAGEREF _Toc190874714 \h </w:instrText>
            </w:r>
            <w:r>
              <w:rPr>
                <w:noProof/>
                <w:webHidden/>
              </w:rPr>
            </w:r>
            <w:r>
              <w:rPr>
                <w:noProof/>
                <w:webHidden/>
              </w:rPr>
              <w:fldChar w:fldCharType="separate"/>
            </w:r>
            <w:r w:rsidR="00105EBA">
              <w:rPr>
                <w:noProof/>
                <w:webHidden/>
              </w:rPr>
              <w:t>58</w:t>
            </w:r>
            <w:r>
              <w:rPr>
                <w:noProof/>
                <w:webHidden/>
              </w:rPr>
              <w:fldChar w:fldCharType="end"/>
            </w:r>
          </w:hyperlink>
        </w:p>
        <w:p w14:paraId="1DA359CD" w14:textId="0DF0ABA3" w:rsidR="00C05422" w:rsidRDefault="00C05422">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0874715" w:history="1">
            <w:r w:rsidRPr="00A5448C">
              <w:rPr>
                <w:rStyle w:val="-"/>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A5448C">
              <w:rPr>
                <w:rStyle w:val="-"/>
                <w:noProof/>
              </w:rPr>
              <w:t>ΟΡΟΙ ΕΚΤΕΛΕΣΗΣ ΤΗΣ ΣΥΜΒΑΣΗΣ</w:t>
            </w:r>
            <w:r>
              <w:rPr>
                <w:noProof/>
                <w:webHidden/>
              </w:rPr>
              <w:tab/>
            </w:r>
            <w:r>
              <w:rPr>
                <w:noProof/>
                <w:webHidden/>
              </w:rPr>
              <w:fldChar w:fldCharType="begin"/>
            </w:r>
            <w:r>
              <w:rPr>
                <w:noProof/>
                <w:webHidden/>
              </w:rPr>
              <w:instrText xml:space="preserve"> PAGEREF _Toc190874715 \h </w:instrText>
            </w:r>
            <w:r>
              <w:rPr>
                <w:noProof/>
                <w:webHidden/>
              </w:rPr>
            </w:r>
            <w:r>
              <w:rPr>
                <w:noProof/>
                <w:webHidden/>
              </w:rPr>
              <w:fldChar w:fldCharType="separate"/>
            </w:r>
            <w:r w:rsidR="00105EBA">
              <w:rPr>
                <w:noProof/>
                <w:webHidden/>
              </w:rPr>
              <w:t>59</w:t>
            </w:r>
            <w:r>
              <w:rPr>
                <w:noProof/>
                <w:webHidden/>
              </w:rPr>
              <w:fldChar w:fldCharType="end"/>
            </w:r>
          </w:hyperlink>
        </w:p>
        <w:p w14:paraId="1EB8C6A5" w14:textId="3059DDD0"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16" w:history="1">
            <w:r w:rsidRPr="00A5448C">
              <w:rPr>
                <w:rStyle w:val="-"/>
                <w:noProof/>
                <w:lang w:val="el-GR"/>
              </w:rPr>
              <w:t>4.1</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Εγγυήσεις (καλής εκτέλεσης)</w:t>
            </w:r>
            <w:r>
              <w:rPr>
                <w:noProof/>
                <w:webHidden/>
              </w:rPr>
              <w:tab/>
            </w:r>
            <w:r>
              <w:rPr>
                <w:noProof/>
                <w:webHidden/>
              </w:rPr>
              <w:fldChar w:fldCharType="begin"/>
            </w:r>
            <w:r>
              <w:rPr>
                <w:noProof/>
                <w:webHidden/>
              </w:rPr>
              <w:instrText xml:space="preserve"> PAGEREF _Toc190874716 \h </w:instrText>
            </w:r>
            <w:r>
              <w:rPr>
                <w:noProof/>
                <w:webHidden/>
              </w:rPr>
            </w:r>
            <w:r>
              <w:rPr>
                <w:noProof/>
                <w:webHidden/>
              </w:rPr>
              <w:fldChar w:fldCharType="separate"/>
            </w:r>
            <w:r w:rsidR="00105EBA">
              <w:rPr>
                <w:noProof/>
                <w:webHidden/>
              </w:rPr>
              <w:t>59</w:t>
            </w:r>
            <w:r>
              <w:rPr>
                <w:noProof/>
                <w:webHidden/>
              </w:rPr>
              <w:fldChar w:fldCharType="end"/>
            </w:r>
          </w:hyperlink>
        </w:p>
        <w:p w14:paraId="31A9721F" w14:textId="2FCFADCC"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17" w:history="1">
            <w:r w:rsidRPr="00A5448C">
              <w:rPr>
                <w:rStyle w:val="-"/>
                <w:noProof/>
                <w:lang w:val="el-GR"/>
              </w:rPr>
              <w:t>4.2</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_Toc190874717 \h </w:instrText>
            </w:r>
            <w:r>
              <w:rPr>
                <w:noProof/>
                <w:webHidden/>
              </w:rPr>
            </w:r>
            <w:r>
              <w:rPr>
                <w:noProof/>
                <w:webHidden/>
              </w:rPr>
              <w:fldChar w:fldCharType="separate"/>
            </w:r>
            <w:r w:rsidR="00105EBA">
              <w:rPr>
                <w:noProof/>
                <w:webHidden/>
              </w:rPr>
              <w:t>60</w:t>
            </w:r>
            <w:r>
              <w:rPr>
                <w:noProof/>
                <w:webHidden/>
              </w:rPr>
              <w:fldChar w:fldCharType="end"/>
            </w:r>
          </w:hyperlink>
        </w:p>
        <w:p w14:paraId="4C8BE25B" w14:textId="5856CCD8"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18" w:history="1">
            <w:r w:rsidRPr="00A5448C">
              <w:rPr>
                <w:rStyle w:val="-"/>
                <w:noProof/>
                <w:lang w:val="el-GR"/>
              </w:rPr>
              <w:t>4.3</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Όροι εκτέλεσης της σύμβασης</w:t>
            </w:r>
            <w:r>
              <w:rPr>
                <w:noProof/>
                <w:webHidden/>
              </w:rPr>
              <w:tab/>
            </w:r>
            <w:r>
              <w:rPr>
                <w:noProof/>
                <w:webHidden/>
              </w:rPr>
              <w:fldChar w:fldCharType="begin"/>
            </w:r>
            <w:r>
              <w:rPr>
                <w:noProof/>
                <w:webHidden/>
              </w:rPr>
              <w:instrText xml:space="preserve"> PAGEREF _Toc190874718 \h </w:instrText>
            </w:r>
            <w:r>
              <w:rPr>
                <w:noProof/>
                <w:webHidden/>
              </w:rPr>
            </w:r>
            <w:r>
              <w:rPr>
                <w:noProof/>
                <w:webHidden/>
              </w:rPr>
              <w:fldChar w:fldCharType="separate"/>
            </w:r>
            <w:r w:rsidR="00105EBA">
              <w:rPr>
                <w:noProof/>
                <w:webHidden/>
              </w:rPr>
              <w:t>60</w:t>
            </w:r>
            <w:r>
              <w:rPr>
                <w:noProof/>
                <w:webHidden/>
              </w:rPr>
              <w:fldChar w:fldCharType="end"/>
            </w:r>
          </w:hyperlink>
        </w:p>
        <w:p w14:paraId="2D77A7C2" w14:textId="56E59D5E"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19" w:history="1">
            <w:r w:rsidRPr="00A5448C">
              <w:rPr>
                <w:rStyle w:val="-"/>
                <w:noProof/>
                <w:lang w:val="el-GR"/>
              </w:rPr>
              <w:t>4.4</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Υπεργολαβία</w:t>
            </w:r>
            <w:r>
              <w:rPr>
                <w:noProof/>
                <w:webHidden/>
              </w:rPr>
              <w:tab/>
            </w:r>
            <w:r>
              <w:rPr>
                <w:noProof/>
                <w:webHidden/>
              </w:rPr>
              <w:fldChar w:fldCharType="begin"/>
            </w:r>
            <w:r>
              <w:rPr>
                <w:noProof/>
                <w:webHidden/>
              </w:rPr>
              <w:instrText xml:space="preserve"> PAGEREF _Toc190874719 \h </w:instrText>
            </w:r>
            <w:r>
              <w:rPr>
                <w:noProof/>
                <w:webHidden/>
              </w:rPr>
            </w:r>
            <w:r>
              <w:rPr>
                <w:noProof/>
                <w:webHidden/>
              </w:rPr>
              <w:fldChar w:fldCharType="separate"/>
            </w:r>
            <w:r w:rsidR="00105EBA">
              <w:rPr>
                <w:noProof/>
                <w:webHidden/>
              </w:rPr>
              <w:t>63</w:t>
            </w:r>
            <w:r>
              <w:rPr>
                <w:noProof/>
                <w:webHidden/>
              </w:rPr>
              <w:fldChar w:fldCharType="end"/>
            </w:r>
          </w:hyperlink>
        </w:p>
        <w:p w14:paraId="626B8A20" w14:textId="58AEF0AA"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20" w:history="1">
            <w:r w:rsidRPr="00A5448C">
              <w:rPr>
                <w:rStyle w:val="-"/>
                <w:noProof/>
                <w:lang w:val="el-GR"/>
              </w:rPr>
              <w:t>4.5</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_Toc190874720 \h </w:instrText>
            </w:r>
            <w:r>
              <w:rPr>
                <w:noProof/>
                <w:webHidden/>
              </w:rPr>
            </w:r>
            <w:r>
              <w:rPr>
                <w:noProof/>
                <w:webHidden/>
              </w:rPr>
              <w:fldChar w:fldCharType="separate"/>
            </w:r>
            <w:r w:rsidR="00105EBA">
              <w:rPr>
                <w:noProof/>
                <w:webHidden/>
              </w:rPr>
              <w:t>64</w:t>
            </w:r>
            <w:r>
              <w:rPr>
                <w:noProof/>
                <w:webHidden/>
              </w:rPr>
              <w:fldChar w:fldCharType="end"/>
            </w:r>
          </w:hyperlink>
        </w:p>
        <w:p w14:paraId="529EE6DC" w14:textId="00D5574B"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21" w:history="1">
            <w:r w:rsidRPr="00A5448C">
              <w:rPr>
                <w:rStyle w:val="-"/>
                <w:noProof/>
                <w:lang w:val="el-GR"/>
              </w:rPr>
              <w:t>4.6</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_Toc190874721 \h </w:instrText>
            </w:r>
            <w:r>
              <w:rPr>
                <w:noProof/>
                <w:webHidden/>
              </w:rPr>
            </w:r>
            <w:r>
              <w:rPr>
                <w:noProof/>
                <w:webHidden/>
              </w:rPr>
              <w:fldChar w:fldCharType="separate"/>
            </w:r>
            <w:r w:rsidR="00105EBA">
              <w:rPr>
                <w:noProof/>
                <w:webHidden/>
              </w:rPr>
              <w:t>64</w:t>
            </w:r>
            <w:r>
              <w:rPr>
                <w:noProof/>
                <w:webHidden/>
              </w:rPr>
              <w:fldChar w:fldCharType="end"/>
            </w:r>
          </w:hyperlink>
        </w:p>
        <w:p w14:paraId="350B5BB7" w14:textId="1156D3F8" w:rsidR="00C05422" w:rsidRDefault="00C05422">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0874722" w:history="1">
            <w:r w:rsidRPr="00A5448C">
              <w:rPr>
                <w:rStyle w:val="-"/>
                <w:noProof/>
                <w:lang w:val="el-GR"/>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A5448C">
              <w:rPr>
                <w:rStyle w:val="-"/>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_Toc190874722 \h </w:instrText>
            </w:r>
            <w:r>
              <w:rPr>
                <w:noProof/>
                <w:webHidden/>
              </w:rPr>
            </w:r>
            <w:r>
              <w:rPr>
                <w:noProof/>
                <w:webHidden/>
              </w:rPr>
              <w:fldChar w:fldCharType="separate"/>
            </w:r>
            <w:r w:rsidR="00105EBA">
              <w:rPr>
                <w:noProof/>
                <w:webHidden/>
              </w:rPr>
              <w:t>66</w:t>
            </w:r>
            <w:r>
              <w:rPr>
                <w:noProof/>
                <w:webHidden/>
              </w:rPr>
              <w:fldChar w:fldCharType="end"/>
            </w:r>
          </w:hyperlink>
        </w:p>
        <w:p w14:paraId="0FCA5480" w14:textId="0AD64A8D"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23" w:history="1">
            <w:r w:rsidRPr="00A5448C">
              <w:rPr>
                <w:rStyle w:val="-"/>
                <w:noProof/>
                <w:lang w:val="el-GR"/>
              </w:rPr>
              <w:t>5.1</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Τρόπος πληρωμής</w:t>
            </w:r>
            <w:r>
              <w:rPr>
                <w:noProof/>
                <w:webHidden/>
              </w:rPr>
              <w:tab/>
            </w:r>
            <w:r>
              <w:rPr>
                <w:noProof/>
                <w:webHidden/>
              </w:rPr>
              <w:fldChar w:fldCharType="begin"/>
            </w:r>
            <w:r>
              <w:rPr>
                <w:noProof/>
                <w:webHidden/>
              </w:rPr>
              <w:instrText xml:space="preserve"> PAGEREF _Toc190874723 \h </w:instrText>
            </w:r>
            <w:r>
              <w:rPr>
                <w:noProof/>
                <w:webHidden/>
              </w:rPr>
            </w:r>
            <w:r>
              <w:rPr>
                <w:noProof/>
                <w:webHidden/>
              </w:rPr>
              <w:fldChar w:fldCharType="separate"/>
            </w:r>
            <w:r w:rsidR="00105EBA">
              <w:rPr>
                <w:noProof/>
                <w:webHidden/>
              </w:rPr>
              <w:t>66</w:t>
            </w:r>
            <w:r>
              <w:rPr>
                <w:noProof/>
                <w:webHidden/>
              </w:rPr>
              <w:fldChar w:fldCharType="end"/>
            </w:r>
          </w:hyperlink>
        </w:p>
        <w:p w14:paraId="60185DE2" w14:textId="67A96FC2"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24" w:history="1">
            <w:r w:rsidRPr="00A5448C">
              <w:rPr>
                <w:rStyle w:val="-"/>
                <w:noProof/>
                <w:lang w:val="el-GR"/>
              </w:rPr>
              <w:t>5.2</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_Toc190874724 \h </w:instrText>
            </w:r>
            <w:r>
              <w:rPr>
                <w:noProof/>
                <w:webHidden/>
              </w:rPr>
            </w:r>
            <w:r>
              <w:rPr>
                <w:noProof/>
                <w:webHidden/>
              </w:rPr>
              <w:fldChar w:fldCharType="separate"/>
            </w:r>
            <w:r w:rsidR="00105EBA">
              <w:rPr>
                <w:noProof/>
                <w:webHidden/>
              </w:rPr>
              <w:t>67</w:t>
            </w:r>
            <w:r>
              <w:rPr>
                <w:noProof/>
                <w:webHidden/>
              </w:rPr>
              <w:fldChar w:fldCharType="end"/>
            </w:r>
          </w:hyperlink>
        </w:p>
        <w:p w14:paraId="21D68776" w14:textId="0328009F"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25" w:history="1">
            <w:r w:rsidRPr="00A5448C">
              <w:rPr>
                <w:rStyle w:val="-"/>
                <w:noProof/>
                <w:lang w:val="el-GR"/>
              </w:rPr>
              <w:t>5.3</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_Toc190874725 \h </w:instrText>
            </w:r>
            <w:r>
              <w:rPr>
                <w:noProof/>
                <w:webHidden/>
              </w:rPr>
            </w:r>
            <w:r>
              <w:rPr>
                <w:noProof/>
                <w:webHidden/>
              </w:rPr>
              <w:fldChar w:fldCharType="separate"/>
            </w:r>
            <w:r w:rsidR="00105EBA">
              <w:rPr>
                <w:noProof/>
                <w:webHidden/>
              </w:rPr>
              <w:t>68</w:t>
            </w:r>
            <w:r>
              <w:rPr>
                <w:noProof/>
                <w:webHidden/>
              </w:rPr>
              <w:fldChar w:fldCharType="end"/>
            </w:r>
          </w:hyperlink>
        </w:p>
        <w:p w14:paraId="3E1783F9" w14:textId="6540272B"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26" w:history="1">
            <w:r w:rsidRPr="00A5448C">
              <w:rPr>
                <w:rStyle w:val="-"/>
                <w:noProof/>
                <w:lang w:val="el-GR"/>
              </w:rPr>
              <w:t>5.4</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Δικαστική επίλυση διαφορών</w:t>
            </w:r>
            <w:r>
              <w:rPr>
                <w:noProof/>
                <w:webHidden/>
              </w:rPr>
              <w:tab/>
            </w:r>
            <w:r>
              <w:rPr>
                <w:noProof/>
                <w:webHidden/>
              </w:rPr>
              <w:fldChar w:fldCharType="begin"/>
            </w:r>
            <w:r>
              <w:rPr>
                <w:noProof/>
                <w:webHidden/>
              </w:rPr>
              <w:instrText xml:space="preserve"> PAGEREF _Toc190874726 \h </w:instrText>
            </w:r>
            <w:r>
              <w:rPr>
                <w:noProof/>
                <w:webHidden/>
              </w:rPr>
            </w:r>
            <w:r>
              <w:rPr>
                <w:noProof/>
                <w:webHidden/>
              </w:rPr>
              <w:fldChar w:fldCharType="separate"/>
            </w:r>
            <w:r w:rsidR="00105EBA">
              <w:rPr>
                <w:noProof/>
                <w:webHidden/>
              </w:rPr>
              <w:t>68</w:t>
            </w:r>
            <w:r>
              <w:rPr>
                <w:noProof/>
                <w:webHidden/>
              </w:rPr>
              <w:fldChar w:fldCharType="end"/>
            </w:r>
          </w:hyperlink>
        </w:p>
        <w:p w14:paraId="272EB396" w14:textId="4851A627" w:rsidR="00C05422" w:rsidRDefault="00C05422">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0874727" w:history="1">
            <w:r w:rsidRPr="00A5448C">
              <w:rPr>
                <w:rStyle w:val="-"/>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A5448C">
              <w:rPr>
                <w:rStyle w:val="-"/>
                <w:noProof/>
              </w:rPr>
              <w:t>ΧΡΟΝΟΣ ΚΑΙ ΤΡΟΠΟΣ ΕΚΤΕΛΕΣΗΣ</w:t>
            </w:r>
            <w:r>
              <w:rPr>
                <w:noProof/>
                <w:webHidden/>
              </w:rPr>
              <w:tab/>
            </w:r>
            <w:r>
              <w:rPr>
                <w:noProof/>
                <w:webHidden/>
              </w:rPr>
              <w:fldChar w:fldCharType="begin"/>
            </w:r>
            <w:r>
              <w:rPr>
                <w:noProof/>
                <w:webHidden/>
              </w:rPr>
              <w:instrText xml:space="preserve"> PAGEREF _Toc190874727 \h </w:instrText>
            </w:r>
            <w:r>
              <w:rPr>
                <w:noProof/>
                <w:webHidden/>
              </w:rPr>
            </w:r>
            <w:r>
              <w:rPr>
                <w:noProof/>
                <w:webHidden/>
              </w:rPr>
              <w:fldChar w:fldCharType="separate"/>
            </w:r>
            <w:r w:rsidR="00105EBA">
              <w:rPr>
                <w:noProof/>
                <w:webHidden/>
              </w:rPr>
              <w:t>70</w:t>
            </w:r>
            <w:r>
              <w:rPr>
                <w:noProof/>
                <w:webHidden/>
              </w:rPr>
              <w:fldChar w:fldCharType="end"/>
            </w:r>
          </w:hyperlink>
        </w:p>
        <w:p w14:paraId="45AC49F3" w14:textId="21CD5450"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28" w:history="1">
            <w:r w:rsidRPr="00A5448C">
              <w:rPr>
                <w:rStyle w:val="-"/>
                <w:noProof/>
                <w:lang w:val="el-GR"/>
              </w:rPr>
              <w:t>6.1</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Παρακολούθηση της σύμβασης</w:t>
            </w:r>
            <w:r>
              <w:rPr>
                <w:noProof/>
                <w:webHidden/>
              </w:rPr>
              <w:tab/>
            </w:r>
            <w:r>
              <w:rPr>
                <w:noProof/>
                <w:webHidden/>
              </w:rPr>
              <w:fldChar w:fldCharType="begin"/>
            </w:r>
            <w:r>
              <w:rPr>
                <w:noProof/>
                <w:webHidden/>
              </w:rPr>
              <w:instrText xml:space="preserve"> PAGEREF _Toc190874728 \h </w:instrText>
            </w:r>
            <w:r>
              <w:rPr>
                <w:noProof/>
                <w:webHidden/>
              </w:rPr>
            </w:r>
            <w:r>
              <w:rPr>
                <w:noProof/>
                <w:webHidden/>
              </w:rPr>
              <w:fldChar w:fldCharType="separate"/>
            </w:r>
            <w:r w:rsidR="00105EBA">
              <w:rPr>
                <w:noProof/>
                <w:webHidden/>
              </w:rPr>
              <w:t>70</w:t>
            </w:r>
            <w:r>
              <w:rPr>
                <w:noProof/>
                <w:webHidden/>
              </w:rPr>
              <w:fldChar w:fldCharType="end"/>
            </w:r>
          </w:hyperlink>
        </w:p>
        <w:p w14:paraId="7D9DBB8D" w14:textId="6DF53B74"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29" w:history="1">
            <w:r w:rsidRPr="00A5448C">
              <w:rPr>
                <w:rStyle w:val="-"/>
                <w:noProof/>
                <w:lang w:val="el-GR"/>
              </w:rPr>
              <w:t>6.2</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Διάρκεια σύμβασης</w:t>
            </w:r>
            <w:r>
              <w:rPr>
                <w:noProof/>
                <w:webHidden/>
              </w:rPr>
              <w:tab/>
            </w:r>
            <w:r>
              <w:rPr>
                <w:noProof/>
                <w:webHidden/>
              </w:rPr>
              <w:fldChar w:fldCharType="begin"/>
            </w:r>
            <w:r>
              <w:rPr>
                <w:noProof/>
                <w:webHidden/>
              </w:rPr>
              <w:instrText xml:space="preserve"> PAGEREF _Toc190874729 \h </w:instrText>
            </w:r>
            <w:r>
              <w:rPr>
                <w:noProof/>
                <w:webHidden/>
              </w:rPr>
            </w:r>
            <w:r>
              <w:rPr>
                <w:noProof/>
                <w:webHidden/>
              </w:rPr>
              <w:fldChar w:fldCharType="separate"/>
            </w:r>
            <w:r w:rsidR="00105EBA">
              <w:rPr>
                <w:noProof/>
                <w:webHidden/>
              </w:rPr>
              <w:t>70</w:t>
            </w:r>
            <w:r>
              <w:rPr>
                <w:noProof/>
                <w:webHidden/>
              </w:rPr>
              <w:fldChar w:fldCharType="end"/>
            </w:r>
          </w:hyperlink>
        </w:p>
        <w:p w14:paraId="27310CFB" w14:textId="5BC1D1A2"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30" w:history="1">
            <w:r w:rsidRPr="00A5448C">
              <w:rPr>
                <w:rStyle w:val="-"/>
                <w:noProof/>
                <w:lang w:val="el-GR"/>
              </w:rPr>
              <w:t>6.3</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_Toc190874730 \h </w:instrText>
            </w:r>
            <w:r>
              <w:rPr>
                <w:noProof/>
                <w:webHidden/>
              </w:rPr>
            </w:r>
            <w:r>
              <w:rPr>
                <w:noProof/>
                <w:webHidden/>
              </w:rPr>
              <w:fldChar w:fldCharType="separate"/>
            </w:r>
            <w:r w:rsidR="00105EBA">
              <w:rPr>
                <w:noProof/>
                <w:webHidden/>
              </w:rPr>
              <w:t>70</w:t>
            </w:r>
            <w:r>
              <w:rPr>
                <w:noProof/>
                <w:webHidden/>
              </w:rPr>
              <w:fldChar w:fldCharType="end"/>
            </w:r>
          </w:hyperlink>
        </w:p>
        <w:p w14:paraId="1FCBBD4C" w14:textId="0CE0C556"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31" w:history="1">
            <w:r w:rsidRPr="00A5448C">
              <w:rPr>
                <w:rStyle w:val="-"/>
                <w:noProof/>
                <w:lang w:val="el-GR"/>
              </w:rPr>
              <w:t>6.4</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_Toc190874731 \h </w:instrText>
            </w:r>
            <w:r>
              <w:rPr>
                <w:noProof/>
                <w:webHidden/>
              </w:rPr>
            </w:r>
            <w:r>
              <w:rPr>
                <w:noProof/>
                <w:webHidden/>
              </w:rPr>
              <w:fldChar w:fldCharType="separate"/>
            </w:r>
            <w:r w:rsidR="00105EBA">
              <w:rPr>
                <w:noProof/>
                <w:webHidden/>
              </w:rPr>
              <w:t>71</w:t>
            </w:r>
            <w:r>
              <w:rPr>
                <w:noProof/>
                <w:webHidden/>
              </w:rPr>
              <w:fldChar w:fldCharType="end"/>
            </w:r>
          </w:hyperlink>
        </w:p>
        <w:p w14:paraId="6629C45B" w14:textId="4A7AFA4E"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32" w:history="1">
            <w:r w:rsidRPr="00A5448C">
              <w:rPr>
                <w:rStyle w:val="-"/>
                <w:noProof/>
                <w:lang w:val="el-GR"/>
              </w:rPr>
              <w:t>6.5</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Αναπροσαρμογή τιμής</w:t>
            </w:r>
            <w:r>
              <w:rPr>
                <w:noProof/>
                <w:webHidden/>
              </w:rPr>
              <w:tab/>
            </w:r>
            <w:r>
              <w:rPr>
                <w:noProof/>
                <w:webHidden/>
              </w:rPr>
              <w:fldChar w:fldCharType="begin"/>
            </w:r>
            <w:r>
              <w:rPr>
                <w:noProof/>
                <w:webHidden/>
              </w:rPr>
              <w:instrText xml:space="preserve"> PAGEREF _Toc190874732 \h </w:instrText>
            </w:r>
            <w:r>
              <w:rPr>
                <w:noProof/>
                <w:webHidden/>
              </w:rPr>
            </w:r>
            <w:r>
              <w:rPr>
                <w:noProof/>
                <w:webHidden/>
              </w:rPr>
              <w:fldChar w:fldCharType="separate"/>
            </w:r>
            <w:r w:rsidR="00105EBA">
              <w:rPr>
                <w:noProof/>
                <w:webHidden/>
              </w:rPr>
              <w:t>72</w:t>
            </w:r>
            <w:r>
              <w:rPr>
                <w:noProof/>
                <w:webHidden/>
              </w:rPr>
              <w:fldChar w:fldCharType="end"/>
            </w:r>
          </w:hyperlink>
        </w:p>
        <w:p w14:paraId="6B5EB64A" w14:textId="64BC2372" w:rsidR="00C05422" w:rsidRDefault="00C05422">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33" w:history="1">
            <w:r w:rsidRPr="00A5448C">
              <w:rPr>
                <w:rStyle w:val="-"/>
                <w:noProof/>
                <w:lang w:val="el-GR"/>
              </w:rPr>
              <w:t>6.6</w:t>
            </w:r>
            <w:r>
              <w:rPr>
                <w:rFonts w:asciiTheme="minorHAnsi" w:eastAsiaTheme="minorEastAsia" w:hAnsiTheme="minorHAnsi" w:cstheme="minorBidi"/>
                <w:smallCaps w:val="0"/>
                <w:noProof/>
                <w:kern w:val="2"/>
                <w:sz w:val="24"/>
                <w:szCs w:val="24"/>
                <w:lang w:val="el-GR" w:eastAsia="el-GR"/>
                <w14:ligatures w14:val="standardContextual"/>
              </w:rPr>
              <w:tab/>
            </w:r>
            <w:r w:rsidRPr="00A5448C">
              <w:rPr>
                <w:rStyle w:val="-"/>
                <w:noProof/>
                <w:lang w:val="el-GR"/>
              </w:rPr>
              <w:t>Αντικατάσταση/ προσθήκη μελών ομάδας έργου κατά την εκτέλεση της σύμβασης</w:t>
            </w:r>
            <w:r>
              <w:rPr>
                <w:noProof/>
                <w:webHidden/>
              </w:rPr>
              <w:tab/>
            </w:r>
            <w:r>
              <w:rPr>
                <w:noProof/>
                <w:webHidden/>
              </w:rPr>
              <w:fldChar w:fldCharType="begin"/>
            </w:r>
            <w:r>
              <w:rPr>
                <w:noProof/>
                <w:webHidden/>
              </w:rPr>
              <w:instrText xml:space="preserve"> PAGEREF _Toc190874733 \h </w:instrText>
            </w:r>
            <w:r>
              <w:rPr>
                <w:noProof/>
                <w:webHidden/>
              </w:rPr>
            </w:r>
            <w:r>
              <w:rPr>
                <w:noProof/>
                <w:webHidden/>
              </w:rPr>
              <w:fldChar w:fldCharType="separate"/>
            </w:r>
            <w:r w:rsidR="00105EBA">
              <w:rPr>
                <w:noProof/>
                <w:webHidden/>
              </w:rPr>
              <w:t>72</w:t>
            </w:r>
            <w:r>
              <w:rPr>
                <w:noProof/>
                <w:webHidden/>
              </w:rPr>
              <w:fldChar w:fldCharType="end"/>
            </w:r>
          </w:hyperlink>
        </w:p>
        <w:p w14:paraId="2B842FEB" w14:textId="0451B702" w:rsidR="00C05422" w:rsidRDefault="00C05422">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0874734" w:history="1">
            <w:r w:rsidRPr="00A5448C">
              <w:rPr>
                <w:rStyle w:val="-"/>
                <w:noProof/>
                <w14:scene3d>
                  <w14:camera w14:prst="orthographicFront"/>
                  <w14:lightRig w14:rig="threePt" w14:dir="t">
                    <w14:rot w14:lat="0" w14:lon="0" w14:rev="0"/>
                  </w14:lightRig>
                </w14:scene3d>
              </w:rPr>
              <w:t>7.</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A5448C">
              <w:rPr>
                <w:rStyle w:val="-"/>
                <w:noProof/>
              </w:rPr>
              <w:t>ΠΑΡΑΡΤΗΜΑΤΑ</w:t>
            </w:r>
            <w:r>
              <w:rPr>
                <w:noProof/>
                <w:webHidden/>
              </w:rPr>
              <w:tab/>
            </w:r>
            <w:r>
              <w:rPr>
                <w:noProof/>
                <w:webHidden/>
              </w:rPr>
              <w:fldChar w:fldCharType="begin"/>
            </w:r>
            <w:r>
              <w:rPr>
                <w:noProof/>
                <w:webHidden/>
              </w:rPr>
              <w:instrText xml:space="preserve"> PAGEREF _Toc190874734 \h </w:instrText>
            </w:r>
            <w:r>
              <w:rPr>
                <w:noProof/>
                <w:webHidden/>
              </w:rPr>
            </w:r>
            <w:r>
              <w:rPr>
                <w:noProof/>
                <w:webHidden/>
              </w:rPr>
              <w:fldChar w:fldCharType="separate"/>
            </w:r>
            <w:r w:rsidR="00105EBA">
              <w:rPr>
                <w:noProof/>
                <w:webHidden/>
              </w:rPr>
              <w:t>73</w:t>
            </w:r>
            <w:r>
              <w:rPr>
                <w:noProof/>
                <w:webHidden/>
              </w:rPr>
              <w:fldChar w:fldCharType="end"/>
            </w:r>
          </w:hyperlink>
        </w:p>
        <w:p w14:paraId="092F07BE" w14:textId="1F2AFEE4" w:rsidR="00C05422" w:rsidRDefault="00C05422">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35" w:history="1">
            <w:r w:rsidRPr="00A5448C">
              <w:rPr>
                <w:rStyle w:val="-"/>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_Toc190874735 \h </w:instrText>
            </w:r>
            <w:r>
              <w:rPr>
                <w:noProof/>
                <w:webHidden/>
              </w:rPr>
            </w:r>
            <w:r>
              <w:rPr>
                <w:noProof/>
                <w:webHidden/>
              </w:rPr>
              <w:fldChar w:fldCharType="separate"/>
            </w:r>
            <w:r w:rsidR="00105EBA">
              <w:rPr>
                <w:noProof/>
                <w:webHidden/>
              </w:rPr>
              <w:t>73</w:t>
            </w:r>
            <w:r>
              <w:rPr>
                <w:noProof/>
                <w:webHidden/>
              </w:rPr>
              <w:fldChar w:fldCharType="end"/>
            </w:r>
          </w:hyperlink>
        </w:p>
        <w:p w14:paraId="6C48AE6E" w14:textId="2B00F77D" w:rsidR="00C05422" w:rsidRDefault="00C05422">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736" w:history="1">
            <w:r w:rsidRPr="00A5448C">
              <w:rPr>
                <w:rStyle w:val="-"/>
                <w:noProof/>
                <w:lang w:val="el-GR"/>
              </w:rPr>
              <w:t>1.</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Περιβάλλον της Σύμβασης</w:t>
            </w:r>
            <w:r>
              <w:rPr>
                <w:noProof/>
                <w:webHidden/>
              </w:rPr>
              <w:tab/>
            </w:r>
            <w:r>
              <w:rPr>
                <w:noProof/>
                <w:webHidden/>
              </w:rPr>
              <w:fldChar w:fldCharType="begin"/>
            </w:r>
            <w:r>
              <w:rPr>
                <w:noProof/>
                <w:webHidden/>
              </w:rPr>
              <w:instrText xml:space="preserve"> PAGEREF _Toc190874736 \h </w:instrText>
            </w:r>
            <w:r>
              <w:rPr>
                <w:noProof/>
                <w:webHidden/>
              </w:rPr>
            </w:r>
            <w:r>
              <w:rPr>
                <w:noProof/>
                <w:webHidden/>
              </w:rPr>
              <w:fldChar w:fldCharType="separate"/>
            </w:r>
            <w:r w:rsidR="00105EBA">
              <w:rPr>
                <w:noProof/>
                <w:webHidden/>
              </w:rPr>
              <w:t>73</w:t>
            </w:r>
            <w:r>
              <w:rPr>
                <w:noProof/>
                <w:webHidden/>
              </w:rPr>
              <w:fldChar w:fldCharType="end"/>
            </w:r>
          </w:hyperlink>
        </w:p>
        <w:p w14:paraId="3B58AAD2" w14:textId="66B3D0F9" w:rsidR="00C05422" w:rsidRDefault="00C05422">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874737" w:history="1">
            <w:r w:rsidRPr="00A5448C">
              <w:rPr>
                <w:rStyle w:val="-"/>
                <w:rFonts w:eastAsia="SimSun"/>
                <w:noProof/>
                <w:lang w:val="el-GR"/>
              </w:rPr>
              <w:t>1.1.</w:t>
            </w:r>
            <w:r>
              <w:rPr>
                <w:rFonts w:asciiTheme="minorHAnsi" w:eastAsiaTheme="minorEastAsia" w:hAnsiTheme="minorHAnsi" w:cstheme="minorBidi"/>
                <w:noProof/>
                <w:kern w:val="2"/>
                <w:sz w:val="24"/>
                <w:szCs w:val="24"/>
                <w:lang w:val="el-GR" w:eastAsia="el-GR"/>
                <w14:ligatures w14:val="standardContextual"/>
              </w:rPr>
              <w:tab/>
            </w:r>
            <w:r w:rsidRPr="00A5448C">
              <w:rPr>
                <w:rStyle w:val="-"/>
                <w:rFonts w:eastAsia="SimSun"/>
                <w:noProof/>
                <w:lang w:val="el-GR"/>
              </w:rPr>
              <w:t>Εμπλεκόμενοι στην υλοποίηση της Σύμβασης</w:t>
            </w:r>
            <w:r>
              <w:rPr>
                <w:noProof/>
                <w:webHidden/>
              </w:rPr>
              <w:tab/>
            </w:r>
            <w:r>
              <w:rPr>
                <w:noProof/>
                <w:webHidden/>
              </w:rPr>
              <w:fldChar w:fldCharType="begin"/>
            </w:r>
            <w:r>
              <w:rPr>
                <w:noProof/>
                <w:webHidden/>
              </w:rPr>
              <w:instrText xml:space="preserve"> PAGEREF _Toc190874737 \h </w:instrText>
            </w:r>
            <w:r>
              <w:rPr>
                <w:noProof/>
                <w:webHidden/>
              </w:rPr>
            </w:r>
            <w:r>
              <w:rPr>
                <w:noProof/>
                <w:webHidden/>
              </w:rPr>
              <w:fldChar w:fldCharType="separate"/>
            </w:r>
            <w:r w:rsidR="00105EBA">
              <w:rPr>
                <w:noProof/>
                <w:webHidden/>
              </w:rPr>
              <w:t>73</w:t>
            </w:r>
            <w:r>
              <w:rPr>
                <w:noProof/>
                <w:webHidden/>
              </w:rPr>
              <w:fldChar w:fldCharType="end"/>
            </w:r>
          </w:hyperlink>
        </w:p>
        <w:p w14:paraId="539E13AD" w14:textId="07DD8724" w:rsidR="00C05422" w:rsidRDefault="00C05422">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874738" w:history="1">
            <w:r w:rsidRPr="00A5448C">
              <w:rPr>
                <w:rStyle w:val="-"/>
                <w:rFonts w:eastAsia="SimSun"/>
                <w:noProof/>
              </w:rPr>
              <w:t>1.1.1.</w:t>
            </w:r>
            <w:r>
              <w:rPr>
                <w:rFonts w:asciiTheme="minorHAnsi" w:eastAsiaTheme="minorEastAsia" w:hAnsiTheme="minorHAnsi" w:cstheme="minorBidi"/>
                <w:noProof/>
                <w:kern w:val="2"/>
                <w:sz w:val="24"/>
                <w:szCs w:val="24"/>
                <w:lang w:val="el-GR" w:eastAsia="el-GR"/>
                <w14:ligatures w14:val="standardContextual"/>
              </w:rPr>
              <w:tab/>
            </w:r>
            <w:r w:rsidRPr="00A5448C">
              <w:rPr>
                <w:rStyle w:val="-"/>
                <w:rFonts w:eastAsia="SimSun"/>
                <w:bCs/>
                <w:noProof/>
              </w:rPr>
              <w:t>Φορέας Υλοποίησης – Αναθέτουσα Αρχή</w:t>
            </w:r>
            <w:r>
              <w:rPr>
                <w:noProof/>
                <w:webHidden/>
              </w:rPr>
              <w:tab/>
            </w:r>
            <w:r>
              <w:rPr>
                <w:noProof/>
                <w:webHidden/>
              </w:rPr>
              <w:fldChar w:fldCharType="begin"/>
            </w:r>
            <w:r>
              <w:rPr>
                <w:noProof/>
                <w:webHidden/>
              </w:rPr>
              <w:instrText xml:space="preserve"> PAGEREF _Toc190874738 \h </w:instrText>
            </w:r>
            <w:r>
              <w:rPr>
                <w:noProof/>
                <w:webHidden/>
              </w:rPr>
            </w:r>
            <w:r>
              <w:rPr>
                <w:noProof/>
                <w:webHidden/>
              </w:rPr>
              <w:fldChar w:fldCharType="separate"/>
            </w:r>
            <w:r w:rsidR="00105EBA">
              <w:rPr>
                <w:noProof/>
                <w:webHidden/>
              </w:rPr>
              <w:t>73</w:t>
            </w:r>
            <w:r>
              <w:rPr>
                <w:noProof/>
                <w:webHidden/>
              </w:rPr>
              <w:fldChar w:fldCharType="end"/>
            </w:r>
          </w:hyperlink>
        </w:p>
        <w:p w14:paraId="7265C86F" w14:textId="112FA3A9" w:rsidR="00C05422" w:rsidRDefault="00C05422">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874739" w:history="1">
            <w:r w:rsidRPr="00A5448C">
              <w:rPr>
                <w:rStyle w:val="-"/>
                <w:rFonts w:eastAsia="SimSun"/>
                <w:noProof/>
                <w:lang w:val="el-GR"/>
              </w:rPr>
              <w:t>1.1.2.</w:t>
            </w:r>
            <w:r>
              <w:rPr>
                <w:rFonts w:asciiTheme="minorHAnsi" w:eastAsiaTheme="minorEastAsia" w:hAnsiTheme="minorHAnsi" w:cstheme="minorBidi"/>
                <w:noProof/>
                <w:kern w:val="2"/>
                <w:sz w:val="24"/>
                <w:szCs w:val="24"/>
                <w:lang w:val="el-GR" w:eastAsia="el-GR"/>
                <w14:ligatures w14:val="standardContextual"/>
              </w:rPr>
              <w:tab/>
            </w:r>
            <w:r w:rsidRPr="00A5448C">
              <w:rPr>
                <w:rStyle w:val="-"/>
                <w:rFonts w:eastAsia="SimSun"/>
                <w:bCs/>
                <w:noProof/>
                <w:lang w:val="el-GR"/>
              </w:rPr>
              <w:t>Φορέας Χρηματοδότησης - Κύριος του Έργου – Φορέας Λειτουργίας</w:t>
            </w:r>
            <w:r>
              <w:rPr>
                <w:noProof/>
                <w:webHidden/>
              </w:rPr>
              <w:tab/>
            </w:r>
            <w:r>
              <w:rPr>
                <w:noProof/>
                <w:webHidden/>
              </w:rPr>
              <w:fldChar w:fldCharType="begin"/>
            </w:r>
            <w:r>
              <w:rPr>
                <w:noProof/>
                <w:webHidden/>
              </w:rPr>
              <w:instrText xml:space="preserve"> PAGEREF _Toc190874739 \h </w:instrText>
            </w:r>
            <w:r>
              <w:rPr>
                <w:noProof/>
                <w:webHidden/>
              </w:rPr>
            </w:r>
            <w:r>
              <w:rPr>
                <w:noProof/>
                <w:webHidden/>
              </w:rPr>
              <w:fldChar w:fldCharType="separate"/>
            </w:r>
            <w:r w:rsidR="00105EBA">
              <w:rPr>
                <w:noProof/>
                <w:webHidden/>
              </w:rPr>
              <w:t>75</w:t>
            </w:r>
            <w:r>
              <w:rPr>
                <w:noProof/>
                <w:webHidden/>
              </w:rPr>
              <w:fldChar w:fldCharType="end"/>
            </w:r>
          </w:hyperlink>
        </w:p>
        <w:p w14:paraId="45C73C71" w14:textId="6435DEF5" w:rsidR="00C05422" w:rsidRDefault="00C05422">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874740" w:history="1">
            <w:r w:rsidRPr="00A5448C">
              <w:rPr>
                <w:rStyle w:val="-"/>
                <w:rFonts w:eastAsia="SimSun"/>
                <w:noProof/>
                <w:lang w:val="el-GR"/>
              </w:rPr>
              <w:t>1.1.3.</w:t>
            </w:r>
            <w:r>
              <w:rPr>
                <w:rFonts w:asciiTheme="minorHAnsi" w:eastAsiaTheme="minorEastAsia" w:hAnsiTheme="minorHAnsi" w:cstheme="minorBidi"/>
                <w:noProof/>
                <w:kern w:val="2"/>
                <w:sz w:val="24"/>
                <w:szCs w:val="24"/>
                <w:lang w:val="el-GR" w:eastAsia="el-GR"/>
                <w14:ligatures w14:val="standardContextual"/>
              </w:rPr>
              <w:tab/>
            </w:r>
            <w:r w:rsidRPr="00A5448C">
              <w:rPr>
                <w:rStyle w:val="-"/>
                <w:rFonts w:eastAsia="SimSun"/>
                <w:bCs/>
                <w:noProof/>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_Toc190874740 \h </w:instrText>
            </w:r>
            <w:r>
              <w:rPr>
                <w:noProof/>
                <w:webHidden/>
              </w:rPr>
            </w:r>
            <w:r>
              <w:rPr>
                <w:noProof/>
                <w:webHidden/>
              </w:rPr>
              <w:fldChar w:fldCharType="separate"/>
            </w:r>
            <w:r w:rsidR="00105EBA">
              <w:rPr>
                <w:noProof/>
                <w:webHidden/>
              </w:rPr>
              <w:t>75</w:t>
            </w:r>
            <w:r>
              <w:rPr>
                <w:noProof/>
                <w:webHidden/>
              </w:rPr>
              <w:fldChar w:fldCharType="end"/>
            </w:r>
          </w:hyperlink>
        </w:p>
        <w:p w14:paraId="0766871B" w14:textId="6F15B33D" w:rsidR="00C05422" w:rsidRDefault="00C05422">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741" w:history="1">
            <w:r w:rsidRPr="00A5448C">
              <w:rPr>
                <w:rStyle w:val="-"/>
                <w:noProof/>
                <w:lang w:val="el-GR"/>
              </w:rPr>
              <w:t>2.</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_Toc190874741 \h </w:instrText>
            </w:r>
            <w:r>
              <w:rPr>
                <w:noProof/>
                <w:webHidden/>
              </w:rPr>
            </w:r>
            <w:r>
              <w:rPr>
                <w:noProof/>
                <w:webHidden/>
              </w:rPr>
              <w:fldChar w:fldCharType="separate"/>
            </w:r>
            <w:r w:rsidR="00105EBA">
              <w:rPr>
                <w:noProof/>
                <w:webHidden/>
              </w:rPr>
              <w:t>75</w:t>
            </w:r>
            <w:r>
              <w:rPr>
                <w:noProof/>
                <w:webHidden/>
              </w:rPr>
              <w:fldChar w:fldCharType="end"/>
            </w:r>
          </w:hyperlink>
        </w:p>
        <w:p w14:paraId="0359D84D" w14:textId="03A34F00" w:rsidR="00C05422" w:rsidRDefault="00C05422">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874742" w:history="1">
            <w:r w:rsidRPr="00A5448C">
              <w:rPr>
                <w:rStyle w:val="-"/>
                <w:noProof/>
                <w:lang w:val="el-GR"/>
              </w:rPr>
              <w:t>2.1</w:t>
            </w:r>
            <w:r>
              <w:rPr>
                <w:rFonts w:asciiTheme="minorHAnsi" w:eastAsiaTheme="minorEastAsia" w:hAnsiTheme="minorHAnsi" w:cstheme="minorBidi"/>
                <w:noProof/>
                <w:kern w:val="2"/>
                <w:sz w:val="24"/>
                <w:szCs w:val="24"/>
                <w:lang w:val="el-GR" w:eastAsia="el-GR"/>
                <w14:ligatures w14:val="standardContextual"/>
              </w:rPr>
              <w:tab/>
            </w:r>
            <w:r w:rsidRPr="00A5448C">
              <w:rPr>
                <w:rStyle w:val="-"/>
                <w:noProof/>
                <w:lang w:val="el-GR"/>
              </w:rPr>
              <w:t>ΠΕΡΙΒΑΛΛΟΝ ΤΟΥ ΕΡΓΟΥ</w:t>
            </w:r>
            <w:r>
              <w:rPr>
                <w:noProof/>
                <w:webHidden/>
              </w:rPr>
              <w:tab/>
            </w:r>
            <w:r>
              <w:rPr>
                <w:noProof/>
                <w:webHidden/>
              </w:rPr>
              <w:fldChar w:fldCharType="begin"/>
            </w:r>
            <w:r>
              <w:rPr>
                <w:noProof/>
                <w:webHidden/>
              </w:rPr>
              <w:instrText xml:space="preserve"> PAGEREF _Toc190874742 \h </w:instrText>
            </w:r>
            <w:r>
              <w:rPr>
                <w:noProof/>
                <w:webHidden/>
              </w:rPr>
            </w:r>
            <w:r>
              <w:rPr>
                <w:noProof/>
                <w:webHidden/>
              </w:rPr>
              <w:fldChar w:fldCharType="separate"/>
            </w:r>
            <w:r w:rsidR="00105EBA">
              <w:rPr>
                <w:noProof/>
                <w:webHidden/>
              </w:rPr>
              <w:t>75</w:t>
            </w:r>
            <w:r>
              <w:rPr>
                <w:noProof/>
                <w:webHidden/>
              </w:rPr>
              <w:fldChar w:fldCharType="end"/>
            </w:r>
          </w:hyperlink>
        </w:p>
        <w:p w14:paraId="28CBAC02" w14:textId="3097B3F3" w:rsidR="00C05422" w:rsidRDefault="00C05422">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874743" w:history="1">
            <w:r w:rsidRPr="00A5448C">
              <w:rPr>
                <w:rStyle w:val="-"/>
                <w:noProof/>
                <w:lang w:val="el-GR"/>
              </w:rPr>
              <w:t>2.2</w:t>
            </w:r>
            <w:r>
              <w:rPr>
                <w:rFonts w:asciiTheme="minorHAnsi" w:eastAsiaTheme="minorEastAsia" w:hAnsiTheme="minorHAnsi" w:cstheme="minorBidi"/>
                <w:noProof/>
                <w:kern w:val="2"/>
                <w:sz w:val="24"/>
                <w:szCs w:val="24"/>
                <w:lang w:val="el-GR" w:eastAsia="el-GR"/>
                <w14:ligatures w14:val="standardContextual"/>
              </w:rPr>
              <w:tab/>
            </w:r>
            <w:r w:rsidRPr="00A5448C">
              <w:rPr>
                <w:rStyle w:val="-"/>
                <w:noProof/>
                <w:lang w:val="el-GR"/>
              </w:rPr>
              <w:t>Αντικείμενο της Σύμβασης</w:t>
            </w:r>
            <w:r>
              <w:rPr>
                <w:noProof/>
                <w:webHidden/>
              </w:rPr>
              <w:tab/>
            </w:r>
            <w:r>
              <w:rPr>
                <w:noProof/>
                <w:webHidden/>
              </w:rPr>
              <w:fldChar w:fldCharType="begin"/>
            </w:r>
            <w:r>
              <w:rPr>
                <w:noProof/>
                <w:webHidden/>
              </w:rPr>
              <w:instrText xml:space="preserve"> PAGEREF _Toc190874743 \h </w:instrText>
            </w:r>
            <w:r>
              <w:rPr>
                <w:noProof/>
                <w:webHidden/>
              </w:rPr>
            </w:r>
            <w:r>
              <w:rPr>
                <w:noProof/>
                <w:webHidden/>
              </w:rPr>
              <w:fldChar w:fldCharType="separate"/>
            </w:r>
            <w:r w:rsidR="00105EBA">
              <w:rPr>
                <w:noProof/>
                <w:webHidden/>
              </w:rPr>
              <w:t>76</w:t>
            </w:r>
            <w:r>
              <w:rPr>
                <w:noProof/>
                <w:webHidden/>
              </w:rPr>
              <w:fldChar w:fldCharType="end"/>
            </w:r>
          </w:hyperlink>
        </w:p>
        <w:p w14:paraId="28929EBF" w14:textId="7B831B69" w:rsidR="00C05422" w:rsidRDefault="00C05422">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874744" w:history="1">
            <w:r w:rsidRPr="00A5448C">
              <w:rPr>
                <w:rStyle w:val="-"/>
                <w:b/>
                <w:bCs/>
                <w:noProof/>
                <w:lang w:val="el-GR"/>
              </w:rPr>
              <w:t>Παραδοτέα Έργου</w:t>
            </w:r>
            <w:r>
              <w:rPr>
                <w:noProof/>
                <w:webHidden/>
              </w:rPr>
              <w:tab/>
            </w:r>
            <w:r>
              <w:rPr>
                <w:noProof/>
                <w:webHidden/>
              </w:rPr>
              <w:fldChar w:fldCharType="begin"/>
            </w:r>
            <w:r>
              <w:rPr>
                <w:noProof/>
                <w:webHidden/>
              </w:rPr>
              <w:instrText xml:space="preserve"> PAGEREF _Toc190874744 \h </w:instrText>
            </w:r>
            <w:r>
              <w:rPr>
                <w:noProof/>
                <w:webHidden/>
              </w:rPr>
            </w:r>
            <w:r>
              <w:rPr>
                <w:noProof/>
                <w:webHidden/>
              </w:rPr>
              <w:fldChar w:fldCharType="separate"/>
            </w:r>
            <w:r w:rsidR="00105EBA">
              <w:rPr>
                <w:noProof/>
                <w:webHidden/>
              </w:rPr>
              <w:t>77</w:t>
            </w:r>
            <w:r>
              <w:rPr>
                <w:noProof/>
                <w:webHidden/>
              </w:rPr>
              <w:fldChar w:fldCharType="end"/>
            </w:r>
          </w:hyperlink>
        </w:p>
        <w:p w14:paraId="1BE0CCF2" w14:textId="1EE4EE9A" w:rsidR="00C05422" w:rsidRDefault="00C05422">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745" w:history="1">
            <w:r w:rsidRPr="00A5448C">
              <w:rPr>
                <w:rStyle w:val="-"/>
                <w:noProof/>
                <w:lang w:val="el-GR"/>
              </w:rPr>
              <w:t>3.</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Μεθοδολογία Υλοποίησης</w:t>
            </w:r>
            <w:r>
              <w:rPr>
                <w:noProof/>
                <w:webHidden/>
              </w:rPr>
              <w:tab/>
            </w:r>
            <w:r>
              <w:rPr>
                <w:noProof/>
                <w:webHidden/>
              </w:rPr>
              <w:fldChar w:fldCharType="begin"/>
            </w:r>
            <w:r>
              <w:rPr>
                <w:noProof/>
                <w:webHidden/>
              </w:rPr>
              <w:instrText xml:space="preserve"> PAGEREF _Toc190874745 \h </w:instrText>
            </w:r>
            <w:r>
              <w:rPr>
                <w:noProof/>
                <w:webHidden/>
              </w:rPr>
            </w:r>
            <w:r>
              <w:rPr>
                <w:noProof/>
                <w:webHidden/>
              </w:rPr>
              <w:fldChar w:fldCharType="separate"/>
            </w:r>
            <w:r w:rsidR="00105EBA">
              <w:rPr>
                <w:noProof/>
                <w:webHidden/>
              </w:rPr>
              <w:t>77</w:t>
            </w:r>
            <w:r>
              <w:rPr>
                <w:noProof/>
                <w:webHidden/>
              </w:rPr>
              <w:fldChar w:fldCharType="end"/>
            </w:r>
          </w:hyperlink>
        </w:p>
        <w:p w14:paraId="1A23254D" w14:textId="1EC7A226" w:rsidR="00C05422" w:rsidRDefault="00C05422">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874746" w:history="1">
            <w:r w:rsidRPr="00A5448C">
              <w:rPr>
                <w:rStyle w:val="-"/>
                <w:noProof/>
                <w:lang w:val="el-GR"/>
              </w:rPr>
              <w:t>3.1</w:t>
            </w:r>
            <w:r>
              <w:rPr>
                <w:rFonts w:asciiTheme="minorHAnsi" w:eastAsiaTheme="minorEastAsia" w:hAnsiTheme="minorHAnsi" w:cstheme="minorBidi"/>
                <w:noProof/>
                <w:kern w:val="2"/>
                <w:sz w:val="24"/>
                <w:szCs w:val="24"/>
                <w:lang w:val="el-GR" w:eastAsia="el-GR"/>
                <w14:ligatures w14:val="standardContextual"/>
              </w:rPr>
              <w:tab/>
            </w:r>
            <w:r w:rsidRPr="00A5448C">
              <w:rPr>
                <w:rStyle w:val="-"/>
                <w:noProof/>
                <w:lang w:val="el-GR"/>
              </w:rPr>
              <w:t>Χρονοδιάγραμμα</w:t>
            </w:r>
            <w:r>
              <w:rPr>
                <w:noProof/>
                <w:webHidden/>
              </w:rPr>
              <w:tab/>
            </w:r>
            <w:r>
              <w:rPr>
                <w:noProof/>
                <w:webHidden/>
              </w:rPr>
              <w:fldChar w:fldCharType="begin"/>
            </w:r>
            <w:r>
              <w:rPr>
                <w:noProof/>
                <w:webHidden/>
              </w:rPr>
              <w:instrText xml:space="preserve"> PAGEREF _Toc190874746 \h </w:instrText>
            </w:r>
            <w:r>
              <w:rPr>
                <w:noProof/>
                <w:webHidden/>
              </w:rPr>
            </w:r>
            <w:r>
              <w:rPr>
                <w:noProof/>
                <w:webHidden/>
              </w:rPr>
              <w:fldChar w:fldCharType="separate"/>
            </w:r>
            <w:r w:rsidR="00105EBA">
              <w:rPr>
                <w:noProof/>
                <w:webHidden/>
              </w:rPr>
              <w:t>78</w:t>
            </w:r>
            <w:r>
              <w:rPr>
                <w:noProof/>
                <w:webHidden/>
              </w:rPr>
              <w:fldChar w:fldCharType="end"/>
            </w:r>
          </w:hyperlink>
        </w:p>
        <w:p w14:paraId="515AB617" w14:textId="1A3B9AE1" w:rsidR="00C05422" w:rsidRDefault="00C05422">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874747" w:history="1">
            <w:r w:rsidRPr="00A5448C">
              <w:rPr>
                <w:rStyle w:val="-"/>
                <w:noProof/>
                <w:lang w:val="el-GR"/>
              </w:rPr>
              <w:t>3.2</w:t>
            </w:r>
            <w:r>
              <w:rPr>
                <w:rFonts w:asciiTheme="minorHAnsi" w:eastAsiaTheme="minorEastAsia" w:hAnsiTheme="minorHAnsi" w:cstheme="minorBidi"/>
                <w:noProof/>
                <w:kern w:val="2"/>
                <w:sz w:val="24"/>
                <w:szCs w:val="24"/>
                <w:lang w:val="el-GR" w:eastAsia="el-GR"/>
                <w14:ligatures w14:val="standardContextual"/>
              </w:rPr>
              <w:tab/>
            </w:r>
            <w:r w:rsidRPr="00A5448C">
              <w:rPr>
                <w:rStyle w:val="-"/>
                <w:noProof/>
                <w:lang w:val="el-GR"/>
              </w:rPr>
              <w:t>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_Toc190874747 \h </w:instrText>
            </w:r>
            <w:r>
              <w:rPr>
                <w:noProof/>
                <w:webHidden/>
              </w:rPr>
            </w:r>
            <w:r>
              <w:rPr>
                <w:noProof/>
                <w:webHidden/>
              </w:rPr>
              <w:fldChar w:fldCharType="separate"/>
            </w:r>
            <w:r w:rsidR="00105EBA">
              <w:rPr>
                <w:noProof/>
                <w:webHidden/>
              </w:rPr>
              <w:t>78</w:t>
            </w:r>
            <w:r>
              <w:rPr>
                <w:noProof/>
                <w:webHidden/>
              </w:rPr>
              <w:fldChar w:fldCharType="end"/>
            </w:r>
          </w:hyperlink>
        </w:p>
        <w:p w14:paraId="20087643" w14:textId="5F09D060" w:rsidR="00C05422" w:rsidRDefault="00C05422">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874748" w:history="1">
            <w:r w:rsidRPr="00A5448C">
              <w:rPr>
                <w:rStyle w:val="-"/>
                <w:noProof/>
                <w:lang w:val="el-GR"/>
              </w:rPr>
              <w:t>3.3</w:t>
            </w:r>
            <w:r>
              <w:rPr>
                <w:rFonts w:asciiTheme="minorHAnsi" w:eastAsiaTheme="minorEastAsia" w:hAnsiTheme="minorHAnsi" w:cstheme="minorBidi"/>
                <w:noProof/>
                <w:kern w:val="2"/>
                <w:sz w:val="24"/>
                <w:szCs w:val="24"/>
                <w:lang w:val="el-GR" w:eastAsia="el-GR"/>
                <w14:ligatures w14:val="standardContextual"/>
              </w:rPr>
              <w:tab/>
            </w:r>
            <w:r w:rsidRPr="00A5448C">
              <w:rPr>
                <w:rStyle w:val="-"/>
                <w:noProof/>
                <w:lang w:val="el-GR"/>
              </w:rPr>
              <w:t>Ομάδα Έργου/Σχήμα Διοίκησης Έργου</w:t>
            </w:r>
            <w:r>
              <w:rPr>
                <w:noProof/>
                <w:webHidden/>
              </w:rPr>
              <w:tab/>
            </w:r>
            <w:r>
              <w:rPr>
                <w:noProof/>
                <w:webHidden/>
              </w:rPr>
              <w:fldChar w:fldCharType="begin"/>
            </w:r>
            <w:r>
              <w:rPr>
                <w:noProof/>
                <w:webHidden/>
              </w:rPr>
              <w:instrText xml:space="preserve"> PAGEREF _Toc190874748 \h </w:instrText>
            </w:r>
            <w:r>
              <w:rPr>
                <w:noProof/>
                <w:webHidden/>
              </w:rPr>
            </w:r>
            <w:r>
              <w:rPr>
                <w:noProof/>
                <w:webHidden/>
              </w:rPr>
              <w:fldChar w:fldCharType="separate"/>
            </w:r>
            <w:r w:rsidR="00105EBA">
              <w:rPr>
                <w:noProof/>
                <w:webHidden/>
              </w:rPr>
              <w:t>78</w:t>
            </w:r>
            <w:r>
              <w:rPr>
                <w:noProof/>
                <w:webHidden/>
              </w:rPr>
              <w:fldChar w:fldCharType="end"/>
            </w:r>
          </w:hyperlink>
        </w:p>
        <w:p w14:paraId="7FAD9D03" w14:textId="0CE5D265" w:rsidR="00C05422" w:rsidRDefault="00C05422">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874749" w:history="1">
            <w:r w:rsidRPr="00A5448C">
              <w:rPr>
                <w:rStyle w:val="-"/>
                <w:noProof/>
                <w:lang w:val="el-GR"/>
              </w:rPr>
              <w:t>3.4</w:t>
            </w:r>
            <w:r>
              <w:rPr>
                <w:rFonts w:asciiTheme="minorHAnsi" w:eastAsiaTheme="minorEastAsia" w:hAnsiTheme="minorHAnsi" w:cstheme="minorBidi"/>
                <w:noProof/>
                <w:kern w:val="2"/>
                <w:sz w:val="24"/>
                <w:szCs w:val="24"/>
                <w:lang w:val="el-GR" w:eastAsia="el-GR"/>
                <w14:ligatures w14:val="standardContextual"/>
              </w:rPr>
              <w:tab/>
            </w:r>
            <w:r w:rsidRPr="00A5448C">
              <w:rPr>
                <w:rStyle w:val="-"/>
                <w:noProof/>
                <w:lang w:val="el-GR"/>
              </w:rPr>
              <w:t>Μεθοδολογία διοίκησης και διασφάλισης ποιότητας</w:t>
            </w:r>
            <w:r>
              <w:rPr>
                <w:noProof/>
                <w:webHidden/>
              </w:rPr>
              <w:tab/>
            </w:r>
            <w:r>
              <w:rPr>
                <w:noProof/>
                <w:webHidden/>
              </w:rPr>
              <w:fldChar w:fldCharType="begin"/>
            </w:r>
            <w:r>
              <w:rPr>
                <w:noProof/>
                <w:webHidden/>
              </w:rPr>
              <w:instrText xml:space="preserve"> PAGEREF _Toc190874749 \h </w:instrText>
            </w:r>
            <w:r>
              <w:rPr>
                <w:noProof/>
                <w:webHidden/>
              </w:rPr>
            </w:r>
            <w:r>
              <w:rPr>
                <w:noProof/>
                <w:webHidden/>
              </w:rPr>
              <w:fldChar w:fldCharType="separate"/>
            </w:r>
            <w:r w:rsidR="00105EBA">
              <w:rPr>
                <w:noProof/>
                <w:webHidden/>
              </w:rPr>
              <w:t>79</w:t>
            </w:r>
            <w:r>
              <w:rPr>
                <w:noProof/>
                <w:webHidden/>
              </w:rPr>
              <w:fldChar w:fldCharType="end"/>
            </w:r>
          </w:hyperlink>
        </w:p>
        <w:p w14:paraId="426D7087" w14:textId="138EFF58" w:rsidR="00C05422" w:rsidRDefault="00C05422">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874750" w:history="1">
            <w:r w:rsidRPr="00A5448C">
              <w:rPr>
                <w:rStyle w:val="-"/>
                <w:noProof/>
                <w:lang w:val="el-GR"/>
              </w:rPr>
              <w:t>3.5</w:t>
            </w:r>
            <w:r>
              <w:rPr>
                <w:rFonts w:asciiTheme="minorHAnsi" w:eastAsiaTheme="minorEastAsia" w:hAnsiTheme="minorHAnsi" w:cstheme="minorBidi"/>
                <w:noProof/>
                <w:kern w:val="2"/>
                <w:sz w:val="24"/>
                <w:szCs w:val="24"/>
                <w:lang w:val="el-GR" w:eastAsia="el-GR"/>
                <w14:ligatures w14:val="standardContextual"/>
              </w:rPr>
              <w:tab/>
            </w:r>
            <w:r w:rsidRPr="00A5448C">
              <w:rPr>
                <w:rStyle w:val="-"/>
                <w:noProof/>
                <w:lang w:val="el-GR"/>
              </w:rPr>
              <w:t>Τόπος υλοποίησης/ παροχής των υπηρεσιών</w:t>
            </w:r>
            <w:r>
              <w:rPr>
                <w:noProof/>
                <w:webHidden/>
              </w:rPr>
              <w:tab/>
            </w:r>
            <w:r>
              <w:rPr>
                <w:noProof/>
                <w:webHidden/>
              </w:rPr>
              <w:fldChar w:fldCharType="begin"/>
            </w:r>
            <w:r>
              <w:rPr>
                <w:noProof/>
                <w:webHidden/>
              </w:rPr>
              <w:instrText xml:space="preserve"> PAGEREF _Toc190874750 \h </w:instrText>
            </w:r>
            <w:r>
              <w:rPr>
                <w:noProof/>
                <w:webHidden/>
              </w:rPr>
            </w:r>
            <w:r>
              <w:rPr>
                <w:noProof/>
                <w:webHidden/>
              </w:rPr>
              <w:fldChar w:fldCharType="separate"/>
            </w:r>
            <w:r w:rsidR="00105EBA">
              <w:rPr>
                <w:noProof/>
                <w:webHidden/>
              </w:rPr>
              <w:t>79</w:t>
            </w:r>
            <w:r>
              <w:rPr>
                <w:noProof/>
                <w:webHidden/>
              </w:rPr>
              <w:fldChar w:fldCharType="end"/>
            </w:r>
          </w:hyperlink>
        </w:p>
        <w:p w14:paraId="7B82CF5E" w14:textId="7A788CCE" w:rsidR="00C05422" w:rsidRDefault="00C05422">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51" w:history="1">
            <w:r w:rsidRPr="00A5448C">
              <w:rPr>
                <w:rStyle w:val="-"/>
                <w:noProof/>
                <w:lang w:val="el-GR"/>
              </w:rPr>
              <w:t>ΠΑΡΑΡΤΗΜΑ ΙΙ – Πίνακες Συμμόρφωσης</w:t>
            </w:r>
            <w:r>
              <w:rPr>
                <w:noProof/>
                <w:webHidden/>
              </w:rPr>
              <w:tab/>
            </w:r>
            <w:r>
              <w:rPr>
                <w:noProof/>
                <w:webHidden/>
              </w:rPr>
              <w:fldChar w:fldCharType="begin"/>
            </w:r>
            <w:r>
              <w:rPr>
                <w:noProof/>
                <w:webHidden/>
              </w:rPr>
              <w:instrText xml:space="preserve"> PAGEREF _Toc190874751 \h </w:instrText>
            </w:r>
            <w:r>
              <w:rPr>
                <w:noProof/>
                <w:webHidden/>
              </w:rPr>
            </w:r>
            <w:r>
              <w:rPr>
                <w:noProof/>
                <w:webHidden/>
              </w:rPr>
              <w:fldChar w:fldCharType="separate"/>
            </w:r>
            <w:r w:rsidR="00105EBA">
              <w:rPr>
                <w:noProof/>
                <w:webHidden/>
              </w:rPr>
              <w:t>80</w:t>
            </w:r>
            <w:r>
              <w:rPr>
                <w:noProof/>
                <w:webHidden/>
              </w:rPr>
              <w:fldChar w:fldCharType="end"/>
            </w:r>
          </w:hyperlink>
        </w:p>
        <w:p w14:paraId="645A51AA" w14:textId="19C6B89F" w:rsidR="00C05422" w:rsidRDefault="00C05422">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52" w:history="1">
            <w:r w:rsidRPr="00A5448C">
              <w:rPr>
                <w:rStyle w:val="-"/>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_Toc190874752 \h </w:instrText>
            </w:r>
            <w:r>
              <w:rPr>
                <w:noProof/>
                <w:webHidden/>
              </w:rPr>
            </w:r>
            <w:r>
              <w:rPr>
                <w:noProof/>
                <w:webHidden/>
              </w:rPr>
              <w:fldChar w:fldCharType="separate"/>
            </w:r>
            <w:r w:rsidR="00105EBA">
              <w:rPr>
                <w:noProof/>
                <w:webHidden/>
              </w:rPr>
              <w:t>81</w:t>
            </w:r>
            <w:r>
              <w:rPr>
                <w:noProof/>
                <w:webHidden/>
              </w:rPr>
              <w:fldChar w:fldCharType="end"/>
            </w:r>
          </w:hyperlink>
        </w:p>
        <w:p w14:paraId="77FBE529" w14:textId="2270C8BA" w:rsidR="00C05422" w:rsidRDefault="00C05422">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874753" w:history="1">
            <w:r w:rsidRPr="00A5448C">
              <w:rPr>
                <w:rStyle w:val="-"/>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_Toc190874753 \h </w:instrText>
            </w:r>
            <w:r>
              <w:rPr>
                <w:noProof/>
                <w:webHidden/>
              </w:rPr>
            </w:r>
            <w:r>
              <w:rPr>
                <w:noProof/>
                <w:webHidden/>
              </w:rPr>
              <w:fldChar w:fldCharType="separate"/>
            </w:r>
            <w:r w:rsidR="00105EBA">
              <w:rPr>
                <w:noProof/>
                <w:webHidden/>
              </w:rPr>
              <w:t>81</w:t>
            </w:r>
            <w:r>
              <w:rPr>
                <w:noProof/>
                <w:webHidden/>
              </w:rPr>
              <w:fldChar w:fldCharType="end"/>
            </w:r>
          </w:hyperlink>
        </w:p>
        <w:p w14:paraId="15934025" w14:textId="05010AF7" w:rsidR="00C05422" w:rsidRDefault="00C05422">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54" w:history="1">
            <w:r w:rsidRPr="00A5448C">
              <w:rPr>
                <w:rStyle w:val="-"/>
                <w:noProof/>
                <w:lang w:val="el-GR"/>
              </w:rPr>
              <w:t>ΠΑΡΑΡΤΗΜΑ Ι</w:t>
            </w:r>
            <w:r w:rsidRPr="00A5448C">
              <w:rPr>
                <w:rStyle w:val="-"/>
                <w:noProof/>
              </w:rPr>
              <w:t>V</w:t>
            </w:r>
            <w:r w:rsidRPr="00A5448C">
              <w:rPr>
                <w:rStyle w:val="-"/>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_Toc190874754 \h </w:instrText>
            </w:r>
            <w:r>
              <w:rPr>
                <w:noProof/>
                <w:webHidden/>
              </w:rPr>
            </w:r>
            <w:r>
              <w:rPr>
                <w:noProof/>
                <w:webHidden/>
              </w:rPr>
              <w:fldChar w:fldCharType="separate"/>
            </w:r>
            <w:r w:rsidR="00105EBA">
              <w:rPr>
                <w:noProof/>
                <w:webHidden/>
              </w:rPr>
              <w:t>82</w:t>
            </w:r>
            <w:r>
              <w:rPr>
                <w:noProof/>
                <w:webHidden/>
              </w:rPr>
              <w:fldChar w:fldCharType="end"/>
            </w:r>
          </w:hyperlink>
        </w:p>
        <w:p w14:paraId="4D1094CC" w14:textId="070DC615" w:rsidR="00C05422" w:rsidRDefault="00C05422">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55" w:history="1">
            <w:r w:rsidRPr="00A5448C">
              <w:rPr>
                <w:rStyle w:val="-"/>
                <w:noProof/>
              </w:rPr>
              <w:t>ΠΑΡΑΡΤΗΜΑ V – Υπόδειγμα Τεχνικής Προσφοράς</w:t>
            </w:r>
            <w:r>
              <w:rPr>
                <w:noProof/>
                <w:webHidden/>
              </w:rPr>
              <w:tab/>
            </w:r>
            <w:r>
              <w:rPr>
                <w:noProof/>
                <w:webHidden/>
              </w:rPr>
              <w:fldChar w:fldCharType="begin"/>
            </w:r>
            <w:r>
              <w:rPr>
                <w:noProof/>
                <w:webHidden/>
              </w:rPr>
              <w:instrText xml:space="preserve"> PAGEREF _Toc190874755 \h </w:instrText>
            </w:r>
            <w:r>
              <w:rPr>
                <w:noProof/>
                <w:webHidden/>
              </w:rPr>
            </w:r>
            <w:r>
              <w:rPr>
                <w:noProof/>
                <w:webHidden/>
              </w:rPr>
              <w:fldChar w:fldCharType="separate"/>
            </w:r>
            <w:r w:rsidR="00105EBA">
              <w:rPr>
                <w:noProof/>
                <w:webHidden/>
              </w:rPr>
              <w:t>85</w:t>
            </w:r>
            <w:r>
              <w:rPr>
                <w:noProof/>
                <w:webHidden/>
              </w:rPr>
              <w:fldChar w:fldCharType="end"/>
            </w:r>
          </w:hyperlink>
        </w:p>
        <w:p w14:paraId="10292948" w14:textId="39F89D9E" w:rsidR="00C05422" w:rsidRDefault="00C05422">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56" w:history="1">
            <w:r w:rsidRPr="00A5448C">
              <w:rPr>
                <w:rStyle w:val="-"/>
                <w:noProof/>
                <w:lang w:val="el-GR"/>
              </w:rPr>
              <w:t xml:space="preserve">ΠΑΡΑΡΤΗΜΑ </w:t>
            </w:r>
            <w:r w:rsidRPr="00A5448C">
              <w:rPr>
                <w:rStyle w:val="-"/>
                <w:noProof/>
              </w:rPr>
              <w:t>VI</w:t>
            </w:r>
            <w:r w:rsidRPr="00A5448C">
              <w:rPr>
                <w:rStyle w:val="-"/>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_Toc190874756 \h </w:instrText>
            </w:r>
            <w:r>
              <w:rPr>
                <w:noProof/>
                <w:webHidden/>
              </w:rPr>
            </w:r>
            <w:r>
              <w:rPr>
                <w:noProof/>
                <w:webHidden/>
              </w:rPr>
              <w:fldChar w:fldCharType="separate"/>
            </w:r>
            <w:r w:rsidR="00105EBA">
              <w:rPr>
                <w:noProof/>
                <w:webHidden/>
              </w:rPr>
              <w:t>86</w:t>
            </w:r>
            <w:r>
              <w:rPr>
                <w:noProof/>
                <w:webHidden/>
              </w:rPr>
              <w:fldChar w:fldCharType="end"/>
            </w:r>
          </w:hyperlink>
        </w:p>
        <w:p w14:paraId="16217A76" w14:textId="164D882A" w:rsidR="00C05422" w:rsidRDefault="00C05422">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757" w:history="1">
            <w:r w:rsidRPr="00A5448C">
              <w:rPr>
                <w:rStyle w:val="-"/>
                <w:noProof/>
                <w:lang w:val="el-GR"/>
              </w:rPr>
              <w:t>1.</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_Toc190874757 \h </w:instrText>
            </w:r>
            <w:r>
              <w:rPr>
                <w:noProof/>
                <w:webHidden/>
              </w:rPr>
            </w:r>
            <w:r>
              <w:rPr>
                <w:noProof/>
                <w:webHidden/>
              </w:rPr>
              <w:fldChar w:fldCharType="separate"/>
            </w:r>
            <w:r w:rsidR="00105EBA">
              <w:rPr>
                <w:noProof/>
                <w:webHidden/>
              </w:rPr>
              <w:t>86</w:t>
            </w:r>
            <w:r>
              <w:rPr>
                <w:noProof/>
                <w:webHidden/>
              </w:rPr>
              <w:fldChar w:fldCharType="end"/>
            </w:r>
          </w:hyperlink>
        </w:p>
        <w:p w14:paraId="1D63C966" w14:textId="7A981123" w:rsidR="00C05422" w:rsidRDefault="00C05422">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58" w:history="1">
            <w:r w:rsidRPr="00A5448C">
              <w:rPr>
                <w:rStyle w:val="-"/>
                <w:noProof/>
                <w:lang w:val="el-GR"/>
              </w:rPr>
              <w:t xml:space="preserve">ΠΑΡΑΡΤΗΜΑ </w:t>
            </w:r>
            <w:r w:rsidRPr="00A5448C">
              <w:rPr>
                <w:rStyle w:val="-"/>
                <w:noProof/>
              </w:rPr>
              <w:t>VI</w:t>
            </w:r>
            <w:r w:rsidRPr="00A5448C">
              <w:rPr>
                <w:rStyle w:val="-"/>
                <w:noProof/>
                <w:lang w:val="el-GR"/>
              </w:rPr>
              <w:t>Ι – Άλλες Δηλώσεις</w:t>
            </w:r>
            <w:r>
              <w:rPr>
                <w:noProof/>
                <w:webHidden/>
              </w:rPr>
              <w:tab/>
            </w:r>
            <w:r>
              <w:rPr>
                <w:noProof/>
                <w:webHidden/>
              </w:rPr>
              <w:fldChar w:fldCharType="begin"/>
            </w:r>
            <w:r>
              <w:rPr>
                <w:noProof/>
                <w:webHidden/>
              </w:rPr>
              <w:instrText xml:space="preserve"> PAGEREF _Toc190874758 \h </w:instrText>
            </w:r>
            <w:r>
              <w:rPr>
                <w:noProof/>
                <w:webHidden/>
              </w:rPr>
            </w:r>
            <w:r>
              <w:rPr>
                <w:noProof/>
                <w:webHidden/>
              </w:rPr>
              <w:fldChar w:fldCharType="separate"/>
            </w:r>
            <w:r w:rsidR="00105EBA">
              <w:rPr>
                <w:noProof/>
                <w:webHidden/>
              </w:rPr>
              <w:t>87</w:t>
            </w:r>
            <w:r>
              <w:rPr>
                <w:noProof/>
                <w:webHidden/>
              </w:rPr>
              <w:fldChar w:fldCharType="end"/>
            </w:r>
          </w:hyperlink>
        </w:p>
        <w:p w14:paraId="1832214E" w14:textId="5C9A953C" w:rsidR="00C05422" w:rsidRDefault="00C05422">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59" w:history="1">
            <w:r w:rsidRPr="00A5448C">
              <w:rPr>
                <w:rStyle w:val="-"/>
                <w:noProof/>
                <w:lang w:val="el-GR"/>
              </w:rPr>
              <w:t xml:space="preserve">ΠΑΡΑΡΤΗΜΑ </w:t>
            </w:r>
            <w:r w:rsidRPr="00A5448C">
              <w:rPr>
                <w:rStyle w:val="-"/>
                <w:noProof/>
              </w:rPr>
              <w:t>VIII</w:t>
            </w:r>
            <w:r w:rsidRPr="00A5448C">
              <w:rPr>
                <w:rStyle w:val="-"/>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_Toc190874759 \h </w:instrText>
            </w:r>
            <w:r>
              <w:rPr>
                <w:noProof/>
                <w:webHidden/>
              </w:rPr>
            </w:r>
            <w:r>
              <w:rPr>
                <w:noProof/>
                <w:webHidden/>
              </w:rPr>
              <w:fldChar w:fldCharType="separate"/>
            </w:r>
            <w:r w:rsidR="00105EBA">
              <w:rPr>
                <w:noProof/>
                <w:webHidden/>
              </w:rPr>
              <w:t>88</w:t>
            </w:r>
            <w:r>
              <w:rPr>
                <w:noProof/>
                <w:webHidden/>
              </w:rPr>
              <w:fldChar w:fldCharType="end"/>
            </w:r>
          </w:hyperlink>
        </w:p>
        <w:p w14:paraId="5634593E" w14:textId="332A16B0" w:rsidR="00C05422" w:rsidRDefault="00C05422">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760" w:history="1">
            <w:r w:rsidRPr="00A5448C">
              <w:rPr>
                <w:rStyle w:val="-"/>
                <w:noProof/>
                <w:lang w:val="el-GR"/>
              </w:rPr>
              <w:t>I.</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_Toc190874760 \h </w:instrText>
            </w:r>
            <w:r>
              <w:rPr>
                <w:noProof/>
                <w:webHidden/>
              </w:rPr>
            </w:r>
            <w:r>
              <w:rPr>
                <w:noProof/>
                <w:webHidden/>
              </w:rPr>
              <w:fldChar w:fldCharType="separate"/>
            </w:r>
            <w:r w:rsidR="00105EBA">
              <w:rPr>
                <w:noProof/>
                <w:webHidden/>
              </w:rPr>
              <w:t>88</w:t>
            </w:r>
            <w:r>
              <w:rPr>
                <w:noProof/>
                <w:webHidden/>
              </w:rPr>
              <w:fldChar w:fldCharType="end"/>
            </w:r>
          </w:hyperlink>
        </w:p>
        <w:p w14:paraId="31508A4C" w14:textId="6ECB7145" w:rsidR="00C05422" w:rsidRDefault="00C05422">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874761" w:history="1">
            <w:r w:rsidRPr="00A5448C">
              <w:rPr>
                <w:rStyle w:val="-"/>
                <w:noProof/>
                <w:lang w:val="el-GR"/>
              </w:rPr>
              <w:t>II.</w:t>
            </w:r>
            <w:r>
              <w:rPr>
                <w:rFonts w:asciiTheme="minorHAnsi" w:eastAsiaTheme="minorEastAsia" w:hAnsiTheme="minorHAnsi" w:cstheme="minorBidi"/>
                <w:i w:val="0"/>
                <w:iCs w:val="0"/>
                <w:noProof/>
                <w:kern w:val="2"/>
                <w:sz w:val="24"/>
                <w:szCs w:val="24"/>
                <w:lang w:val="el-GR" w:eastAsia="el-GR"/>
                <w14:ligatures w14:val="standardContextual"/>
              </w:rPr>
              <w:tab/>
            </w:r>
            <w:r w:rsidRPr="00A5448C">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_Toc190874761 \h </w:instrText>
            </w:r>
            <w:r>
              <w:rPr>
                <w:noProof/>
                <w:webHidden/>
              </w:rPr>
            </w:r>
            <w:r>
              <w:rPr>
                <w:noProof/>
                <w:webHidden/>
              </w:rPr>
              <w:fldChar w:fldCharType="separate"/>
            </w:r>
            <w:r w:rsidR="00105EBA">
              <w:rPr>
                <w:noProof/>
                <w:webHidden/>
              </w:rPr>
              <w:t>89</w:t>
            </w:r>
            <w:r>
              <w:rPr>
                <w:noProof/>
                <w:webHidden/>
              </w:rPr>
              <w:fldChar w:fldCharType="end"/>
            </w:r>
          </w:hyperlink>
        </w:p>
        <w:p w14:paraId="79D6593A" w14:textId="675CCB8E" w:rsidR="00C05422" w:rsidRDefault="00C05422">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62" w:history="1">
            <w:r w:rsidRPr="00A5448C">
              <w:rPr>
                <w:rStyle w:val="-"/>
                <w:noProof/>
                <w:lang w:val="el-GR"/>
              </w:rPr>
              <w:t>ΠΑΡΑΡΤΗΜΑ IX–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_Toc190874762 \h </w:instrText>
            </w:r>
            <w:r>
              <w:rPr>
                <w:noProof/>
                <w:webHidden/>
              </w:rPr>
            </w:r>
            <w:r>
              <w:rPr>
                <w:noProof/>
                <w:webHidden/>
              </w:rPr>
              <w:fldChar w:fldCharType="separate"/>
            </w:r>
            <w:r w:rsidR="00105EBA">
              <w:rPr>
                <w:noProof/>
                <w:webHidden/>
              </w:rPr>
              <w:t>90</w:t>
            </w:r>
            <w:r>
              <w:rPr>
                <w:noProof/>
                <w:webHidden/>
              </w:rPr>
              <w:fldChar w:fldCharType="end"/>
            </w:r>
          </w:hyperlink>
        </w:p>
        <w:p w14:paraId="2F29FB2F" w14:textId="2887CBBA" w:rsidR="00C05422" w:rsidRDefault="00C05422">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874763" w:history="1">
            <w:r w:rsidRPr="00A5448C">
              <w:rPr>
                <w:rStyle w:val="-"/>
                <w:noProof/>
                <w:lang w:val="el-GR"/>
              </w:rPr>
              <w:t xml:space="preserve">ΠΑΡΑΡΤΗΜΑ </w:t>
            </w:r>
            <w:r w:rsidRPr="00A5448C">
              <w:rPr>
                <w:rStyle w:val="-"/>
                <w:noProof/>
              </w:rPr>
              <w:t>X</w:t>
            </w:r>
            <w:r w:rsidRPr="00A5448C">
              <w:rPr>
                <w:rStyle w:val="-"/>
                <w:noProof/>
                <w:lang w:val="el-GR"/>
              </w:rPr>
              <w:t xml:space="preserve"> – Ρήτρα Ακεραιότητας</w:t>
            </w:r>
            <w:r>
              <w:rPr>
                <w:noProof/>
                <w:webHidden/>
              </w:rPr>
              <w:tab/>
            </w:r>
            <w:r>
              <w:rPr>
                <w:noProof/>
                <w:webHidden/>
              </w:rPr>
              <w:fldChar w:fldCharType="begin"/>
            </w:r>
            <w:r>
              <w:rPr>
                <w:noProof/>
                <w:webHidden/>
              </w:rPr>
              <w:instrText xml:space="preserve"> PAGEREF _Toc190874763 \h </w:instrText>
            </w:r>
            <w:r>
              <w:rPr>
                <w:noProof/>
                <w:webHidden/>
              </w:rPr>
            </w:r>
            <w:r>
              <w:rPr>
                <w:noProof/>
                <w:webHidden/>
              </w:rPr>
              <w:fldChar w:fldCharType="separate"/>
            </w:r>
            <w:r w:rsidR="00105EBA">
              <w:rPr>
                <w:noProof/>
                <w:webHidden/>
              </w:rPr>
              <w:t>91</w:t>
            </w:r>
            <w:r>
              <w:rPr>
                <w:noProof/>
                <w:webHidden/>
              </w:rPr>
              <w:fldChar w:fldCharType="end"/>
            </w:r>
          </w:hyperlink>
        </w:p>
        <w:p w14:paraId="25698511" w14:textId="78961050" w:rsidR="00A81D32" w:rsidRDefault="005D6014">
          <w:r>
            <w:rPr>
              <w:b/>
              <w:bCs/>
              <w:caps/>
              <w:sz w:val="20"/>
              <w:szCs w:val="20"/>
            </w:rPr>
            <w:fldChar w:fldCharType="end"/>
          </w:r>
        </w:p>
      </w:sdtContent>
    </w:sdt>
    <w:p w14:paraId="71AEB11C" w14:textId="77777777" w:rsidR="008E18C3" w:rsidRPr="00603221" w:rsidRDefault="008E18C3">
      <w:pPr>
        <w:rPr>
          <w:rFonts w:eastAsia="MS Mincho"/>
          <w:b/>
          <w:bCs/>
          <w:caps/>
          <w:lang w:val="el-GR" w:eastAsia="el-GR"/>
        </w:rPr>
        <w:sectPr w:rsidR="008E18C3" w:rsidRPr="00603221" w:rsidSect="00DF02B0">
          <w:headerReference w:type="first" r:id="rId12"/>
          <w:pgSz w:w="11906" w:h="16838"/>
          <w:pgMar w:top="1134" w:right="1134" w:bottom="1134" w:left="1134" w:header="720" w:footer="709" w:gutter="0"/>
          <w:cols w:space="720"/>
          <w:titlePg/>
          <w:docGrid w:linePitch="360"/>
        </w:sectPr>
      </w:pPr>
    </w:p>
    <w:p w14:paraId="55CD7CD3" w14:textId="77777777" w:rsidR="008338F0" w:rsidRPr="003329FF" w:rsidRDefault="003355E7">
      <w:pPr>
        <w:pStyle w:val="1"/>
        <w:numPr>
          <w:ilvl w:val="0"/>
          <w:numId w:val="18"/>
        </w:numPr>
        <w:rPr>
          <w:lang w:val="el-GR"/>
        </w:rPr>
      </w:pPr>
      <w:bookmarkStart w:id="10" w:name="_Toc97194404"/>
      <w:bookmarkStart w:id="11" w:name="_Toc190874662"/>
      <w:r w:rsidRPr="003329FF">
        <w:rPr>
          <w:lang w:val="el-GR"/>
        </w:rPr>
        <w:lastRenderedPageBreak/>
        <w:t>ΑΝΑΘΕΤΟΥΣΑ ΑΡΧΗ ΚΑΙ ΑΝΤΙΚΕΙΜΕΝΟ ΣΥΜΒΑΣΗΣ</w:t>
      </w:r>
      <w:bookmarkEnd w:id="10"/>
      <w:bookmarkEnd w:id="11"/>
    </w:p>
    <w:p w14:paraId="473A9C05" w14:textId="77777777" w:rsidR="008338F0" w:rsidRPr="0032146B" w:rsidRDefault="003355E7">
      <w:pPr>
        <w:pStyle w:val="2"/>
        <w:numPr>
          <w:ilvl w:val="1"/>
          <w:numId w:val="19"/>
        </w:numPr>
        <w:rPr>
          <w:lang w:val="el-GR"/>
        </w:rPr>
      </w:pPr>
      <w:bookmarkStart w:id="12" w:name="_Toc97194256"/>
      <w:bookmarkStart w:id="13" w:name="_Toc97194405"/>
      <w:bookmarkStart w:id="14" w:name="_Toc190874663"/>
      <w:r w:rsidRPr="0032146B">
        <w:rPr>
          <w:lang w:val="el-GR"/>
        </w:rPr>
        <w:t>Στοιχεία Αναθέτουσας Αρχής</w:t>
      </w:r>
      <w:bookmarkEnd w:id="12"/>
      <w:bookmarkEnd w:id="13"/>
      <w:bookmarkEnd w:id="14"/>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9F28A1"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6CCB626C" w:rsidR="004D0444" w:rsidRPr="00603221" w:rsidRDefault="004D612B" w:rsidP="004D0444">
            <w:pPr>
              <w:pStyle w:val="normalwithoutspacing"/>
            </w:pPr>
            <w:r w:rsidRPr="00F04160">
              <w:t>Κωδικός</w:t>
            </w:r>
            <w:r w:rsidRPr="00AF48BC">
              <w:t xml:space="preserve"> </w:t>
            </w:r>
            <w:r>
              <w:t>Αναθέτουσας Αρχής για την</w:t>
            </w:r>
            <w:r w:rsidRPr="00F04160">
              <w:t xml:space="preserve"> Ηλεκτρονική Τιμολόγηση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18BA7F8E" w:rsidR="004D0444" w:rsidRPr="00603221" w:rsidRDefault="004D0444" w:rsidP="004D0444">
            <w:pPr>
              <w:pStyle w:val="normalwithoutspacing"/>
              <w:snapToGrid w:val="0"/>
            </w:pPr>
            <w:r w:rsidRPr="00782EAD">
              <w:t>1053.E00553.0000</w:t>
            </w:r>
            <w:r w:rsidR="000C63CC">
              <w:t>1</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385F060D"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512D4DA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7356EA38" w:rsidR="008338F0" w:rsidRPr="00603221" w:rsidRDefault="00E817D9">
            <w:pPr>
              <w:pStyle w:val="normalwithoutspacing"/>
              <w:snapToGrid w:val="0"/>
              <w:rPr>
                <w:lang w:val="en-US"/>
              </w:rPr>
            </w:pPr>
            <w:hyperlink r:id="rId13" w:history="1">
              <w:r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466BA34A" w:rsidR="008338F0" w:rsidRPr="00D76A5C" w:rsidRDefault="00D76A5C">
            <w:pPr>
              <w:pStyle w:val="normalwithoutspacing"/>
              <w:snapToGrid w:val="0"/>
              <w:rPr>
                <w:highlight w:val="magenta"/>
              </w:rPr>
            </w:pPr>
            <w:proofErr w:type="spellStart"/>
            <w:r w:rsidRPr="00A3059F">
              <w:rPr>
                <w:lang w:val="en-US"/>
              </w:rPr>
              <w:t>Μερό</w:t>
            </w:r>
            <w:proofErr w:type="spellEnd"/>
            <w:r w:rsidRPr="00A3059F">
              <w:rPr>
                <w:lang w:val="en-US"/>
              </w:rPr>
              <w:t>πη Δράκου</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6D744967" w:rsidR="008338F0" w:rsidRPr="00603221" w:rsidRDefault="00E817D9">
            <w:pPr>
              <w:pStyle w:val="normalwithoutspacing"/>
              <w:snapToGrid w:val="0"/>
            </w:pPr>
            <w:hyperlink r:id="rId14" w:history="1">
              <w:r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6C50A694" w:rsidR="008338F0" w:rsidRPr="00603221" w:rsidRDefault="00C43AB6">
            <w:pPr>
              <w:pStyle w:val="normalwithoutspacing"/>
              <w:snapToGrid w:val="0"/>
            </w:pPr>
            <w:hyperlink r:id="rId15" w:history="1">
              <w:r w:rsidRPr="007E5865">
                <w:rPr>
                  <w:rStyle w:val="-"/>
                </w:rPr>
                <w:t>https://www.ktpae.gr/</w:t>
              </w:r>
            </w:hyperlink>
            <w:r>
              <w:t xml:space="preserve"> </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 </w:t>
      </w:r>
    </w:p>
    <w:p w14:paraId="06989723" w14:textId="77777777" w:rsidR="006F0660" w:rsidRDefault="006F0660">
      <w:pPr>
        <w:pStyle w:val="normalwithoutspacing"/>
        <w:rPr>
          <w:b/>
        </w:rPr>
      </w:pPr>
    </w:p>
    <w:p w14:paraId="5D55A5F6" w14:textId="1FC93F92"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3B1B098A"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2D10B9">
        <w:t>.</w:t>
      </w:r>
      <w:r w:rsidRPr="00603221">
        <w:t xml:space="preserve"> </w:t>
      </w:r>
    </w:p>
    <w:p w14:paraId="7B26BA15" w14:textId="77777777" w:rsidR="006F0660" w:rsidRDefault="006F0660" w:rsidP="00D157B7">
      <w:pPr>
        <w:suppressAutoHyphens w:val="0"/>
        <w:spacing w:after="0"/>
        <w:jc w:val="left"/>
        <w:rPr>
          <w:b/>
          <w:lang w:val="el-GR"/>
        </w:rPr>
      </w:pPr>
    </w:p>
    <w:p w14:paraId="1A7D840D" w14:textId="5AC60E7D"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7ED14EE9" w:rsidR="002E1FDE" w:rsidRDefault="003355E7" w:rsidP="002E1FDE">
      <w:pPr>
        <w:pStyle w:val="normalwithoutspacing"/>
        <w:ind w:left="567" w:hanging="567"/>
        <w:rPr>
          <w:rStyle w:val="-"/>
        </w:rPr>
      </w:pPr>
      <w:r w:rsidRPr="00603221">
        <w:t>α)</w:t>
      </w:r>
      <w:r w:rsidRPr="00603221">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w:t>
      </w:r>
      <w:r w:rsidR="00293645">
        <w:t xml:space="preserve">Ο.Π.Σ. </w:t>
      </w:r>
      <w:r w:rsidRPr="00603221">
        <w:t>Ε.Σ.Η.ΔΗ.Σ.</w:t>
      </w:r>
      <w:r w:rsidR="002E1FDE" w:rsidRPr="00603221">
        <w:t xml:space="preserve"> και μέσω της διαδικτυακής πύλης της Αναθέτουσας Αρχής </w:t>
      </w:r>
      <w:hyperlink r:id="rId16" w:history="1">
        <w:r w:rsidR="00154623" w:rsidRPr="009344C5">
          <w:rPr>
            <w:rStyle w:val="-"/>
          </w:rPr>
          <w:t>http://www.ktpae.gr</w:t>
        </w:r>
      </w:hyperlink>
    </w:p>
    <w:p w14:paraId="1155CDD2" w14:textId="6C3B2BA2" w:rsidR="00154623" w:rsidRPr="00603221" w:rsidRDefault="006F0660" w:rsidP="006F0660">
      <w:pPr>
        <w:pStyle w:val="normalwithoutspacing"/>
        <w:ind w:left="567" w:hanging="567"/>
      </w:pPr>
      <w:r w:rsidRPr="00EF0725">
        <w:t xml:space="preserve">β) </w:t>
      </w:r>
      <w:r>
        <w:t xml:space="preserve">     </w:t>
      </w:r>
      <w:r w:rsidR="00154623" w:rsidRPr="00154623">
        <w:t xml:space="preserve">Κάθε είδους επικοινωνία και ανταλλαγή πληροφοριών πραγματοποιείται </w:t>
      </w:r>
      <w:r w:rsidR="00293645" w:rsidRPr="00154623">
        <w:t>μέσω</w:t>
      </w:r>
      <w:r w:rsidR="00293645">
        <w:t xml:space="preserve"> </w:t>
      </w:r>
      <w:r w:rsidR="00293645" w:rsidRPr="00154623">
        <w:t>του</w:t>
      </w:r>
      <w:r w:rsidR="00293645">
        <w:t xml:space="preserve"> </w:t>
      </w:r>
      <w:r w:rsidR="00293645" w:rsidRPr="00154623">
        <w:t>Ε.Σ.Η.ΔΗ.Σ.</w:t>
      </w:r>
      <w:r w:rsidR="00293645">
        <w:t xml:space="preserve"> Προμήθειες και Υπηρεσίες (εφεξής Ε.Σ.Η.ΔΗ.Σ.), το οποίο είναι </w:t>
      </w:r>
      <w:proofErr w:type="spellStart"/>
      <w:r w:rsidR="00293645">
        <w:t>προσβάσιμο</w:t>
      </w:r>
      <w:proofErr w:type="spellEnd"/>
      <w:r w:rsidR="00293645">
        <w:t xml:space="preserve"> από τη Διαδικτυακή Πύλη (</w:t>
      </w:r>
      <w:hyperlink r:id="rId17" w:history="1">
        <w:r w:rsidR="00293645" w:rsidRPr="00603221">
          <w:rPr>
            <w:rStyle w:val="-"/>
            <w:rFonts w:eastAsia="MS Mincho"/>
            <w:shd w:val="clear" w:color="auto" w:fill="FFFFFF"/>
          </w:rPr>
          <w:t>www.promitheus.gov.gr</w:t>
        </w:r>
      </w:hyperlink>
      <w:r w:rsidR="00293645">
        <w:t>)</w:t>
      </w:r>
      <w:r w:rsidR="00293645" w:rsidRPr="00B525DD">
        <w:t xml:space="preserve"> </w:t>
      </w:r>
      <w:r w:rsidR="00293645">
        <w:t>του Ο.Π.Σ. Ε.Σ.Η.ΔΗ.Σ</w:t>
      </w:r>
    </w:p>
    <w:p w14:paraId="23C5A79D" w14:textId="6656A225" w:rsidR="008338F0" w:rsidRDefault="006F0660">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 </w:t>
      </w:r>
      <w:hyperlink r:id="rId18" w:history="1">
        <w:r w:rsidR="003355E7" w:rsidRPr="00603221">
          <w:rPr>
            <w:rStyle w:val="-"/>
            <w:shd w:val="clear" w:color="auto" w:fill="FFFFFF"/>
          </w:rPr>
          <w:t>www.promitheus.gov.gr</w:t>
        </w:r>
      </w:hyperlink>
      <w:r w:rsidR="003355E7" w:rsidRPr="00603221">
        <w:rPr>
          <w:color w:val="000000"/>
          <w:shd w:val="clear" w:color="auto" w:fill="FFFFFF"/>
        </w:rPr>
        <w:t xml:space="preserve"> </w:t>
      </w: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5" w:name="_Ref89085315"/>
      <w:bookmarkStart w:id="16" w:name="_Toc97194257"/>
      <w:bookmarkStart w:id="17" w:name="_Toc97194406"/>
      <w:bookmarkStart w:id="18" w:name="_Toc190874664"/>
      <w:r w:rsidRPr="00603221">
        <w:rPr>
          <w:rFonts w:cs="Tahoma"/>
          <w:lang w:val="el-GR"/>
        </w:rPr>
        <w:t>Στοιχεία Διαδικασίας - Χρηματοδότηση</w:t>
      </w:r>
      <w:bookmarkEnd w:id="15"/>
      <w:bookmarkEnd w:id="16"/>
      <w:bookmarkEnd w:id="17"/>
      <w:bookmarkEnd w:id="18"/>
    </w:p>
    <w:p w14:paraId="0F04A6BE" w14:textId="77777777" w:rsidR="008338F0" w:rsidRPr="00603221" w:rsidRDefault="003355E7">
      <w:pPr>
        <w:rPr>
          <w:lang w:val="el-GR"/>
        </w:rPr>
      </w:pPr>
      <w:r w:rsidRPr="00603221">
        <w:rPr>
          <w:b/>
          <w:lang w:val="el-GR"/>
        </w:rPr>
        <w:t xml:space="preserve">Είδος διαδικασίας </w:t>
      </w:r>
    </w:p>
    <w:p w14:paraId="407D7F38" w14:textId="3C590216" w:rsidR="008338F0" w:rsidRPr="00603221" w:rsidRDefault="003355E7">
      <w:pPr>
        <w:pStyle w:val="normalwithoutspacing"/>
        <w:rPr>
          <w:lang w:eastAsia="el-GR"/>
        </w:rPr>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lastRenderedPageBreak/>
        <w:t>Χρηματοδότηση της σύμβασης</w:t>
      </w:r>
    </w:p>
    <w:p w14:paraId="76ED8666" w14:textId="77777777" w:rsidR="00092F07" w:rsidRPr="00092F07" w:rsidRDefault="00092F07" w:rsidP="00092F07">
      <w:pPr>
        <w:pStyle w:val="normalwithoutspacing"/>
      </w:pPr>
      <w:r w:rsidRPr="00092F07">
        <w:t xml:space="preserve">Φορέας χρηματοδότησης της Σύμβασης είναι το Υπουργείο Ψηφιακής Διακυβέρνησης. </w:t>
      </w:r>
    </w:p>
    <w:p w14:paraId="1149F443" w14:textId="0B49D101" w:rsidR="00092F07" w:rsidRPr="00092F07" w:rsidRDefault="00092F07" w:rsidP="00092F07">
      <w:pPr>
        <w:pStyle w:val="normalwithoutspacing"/>
      </w:pPr>
      <w:r w:rsidRPr="00A9450D">
        <w:t>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1023711-0000000 (Γενικές Κρατικές Δαπάνες) του Υπουργείου Οικονομικών.</w:t>
      </w:r>
    </w:p>
    <w:p w14:paraId="0A43B7E0" w14:textId="77777777" w:rsidR="006F0660" w:rsidRDefault="006F0660" w:rsidP="00824E13">
      <w:pPr>
        <w:pStyle w:val="normalwithoutspacing"/>
      </w:pPr>
    </w:p>
    <w:p w14:paraId="15E727EF" w14:textId="77777777" w:rsidR="008338F0" w:rsidRPr="00603221" w:rsidRDefault="003355E7" w:rsidP="003A109E">
      <w:pPr>
        <w:pStyle w:val="2"/>
        <w:rPr>
          <w:rFonts w:cs="Tahoma"/>
          <w:lang w:val="el-GR"/>
        </w:rPr>
      </w:pPr>
      <w:r w:rsidRPr="00603221">
        <w:rPr>
          <w:rFonts w:cs="Tahoma"/>
          <w:lang w:val="el-GR"/>
        </w:rPr>
        <w:tab/>
      </w:r>
      <w:bookmarkStart w:id="19" w:name="_Toc97194258"/>
      <w:bookmarkStart w:id="20" w:name="_Toc97194407"/>
      <w:bookmarkStart w:id="21" w:name="_Toc190874665"/>
      <w:r w:rsidRPr="00603221">
        <w:rPr>
          <w:rFonts w:cs="Tahoma"/>
          <w:lang w:val="el-GR"/>
        </w:rPr>
        <w:t>Συνοπτική Περιγραφή φυσικού και οικονομικού αντικειμένου της σύμβασης</w:t>
      </w:r>
      <w:bookmarkEnd w:id="19"/>
      <w:bookmarkEnd w:id="20"/>
      <w:bookmarkEnd w:id="21"/>
      <w:r w:rsidRPr="00603221">
        <w:rPr>
          <w:rFonts w:cs="Tahoma"/>
          <w:lang w:val="el-GR"/>
        </w:rPr>
        <w:t xml:space="preserve"> </w:t>
      </w:r>
    </w:p>
    <w:p w14:paraId="1BF1E2A9" w14:textId="13C58E58" w:rsidR="000E3C4E" w:rsidRPr="00F2571B" w:rsidRDefault="000E3C4E" w:rsidP="000E3C4E">
      <w:pPr>
        <w:rPr>
          <w:lang w:val="el-GR"/>
        </w:rPr>
      </w:pPr>
      <w:r w:rsidRPr="000E3C4E">
        <w:rPr>
          <w:lang w:val="el-GR"/>
        </w:rPr>
        <w:t xml:space="preserve">Αντικείμενο </w:t>
      </w:r>
      <w:r w:rsidRPr="00ED50D6">
        <w:rPr>
          <w:lang w:val="el-GR"/>
        </w:rPr>
        <w:t xml:space="preserve">της σύμβασης είναι </w:t>
      </w:r>
      <w:r w:rsidR="00337D8E" w:rsidRPr="00337D8E">
        <w:rPr>
          <w:rFonts w:cstheme="minorHAnsi"/>
          <w:bCs/>
          <w:color w:val="000000"/>
          <w:lang w:val="el-GR"/>
        </w:rPr>
        <w:t>η παροχή Υπηρεσιών δημοσιότητας</w:t>
      </w:r>
      <w:r w:rsidRPr="0000349A">
        <w:rPr>
          <w:rFonts w:cstheme="minorHAnsi"/>
          <w:bCs/>
          <w:color w:val="000000"/>
          <w:lang w:val="el-GR"/>
        </w:rPr>
        <w:t xml:space="preserve"> </w:t>
      </w:r>
      <w:r w:rsidR="00000FD1">
        <w:rPr>
          <w:rFonts w:cstheme="minorHAnsi"/>
          <w:bCs/>
          <w:color w:val="000000"/>
          <w:lang w:val="el-GR"/>
        </w:rPr>
        <w:t xml:space="preserve">για τα έτη 2025 και 2026 </w:t>
      </w:r>
      <w:r w:rsidR="0000349A" w:rsidRPr="0000349A">
        <w:rPr>
          <w:rFonts w:cstheme="minorHAnsi"/>
          <w:bCs/>
          <w:color w:val="000000"/>
          <w:lang w:val="el-GR"/>
        </w:rPr>
        <w:t xml:space="preserve">για τις ανάγκες του Προγράμματος </w:t>
      </w:r>
      <w:r w:rsidR="001B78D3" w:rsidRPr="0004400B">
        <w:rPr>
          <w:rFonts w:eastAsia="Calibri"/>
          <w:lang w:val="el-GR"/>
        </w:rPr>
        <w:t>«</w:t>
      </w:r>
      <w:r w:rsidR="001B78D3" w:rsidRPr="00A2658B">
        <w:rPr>
          <w:b/>
          <w:bCs/>
          <w:lang w:val="el-GR"/>
        </w:rPr>
        <w:t>Υποστηρικτικά μέτρα των νέων ηλικίας δεκαοκτώ (18) και δεκαεννέα (19) ετών»(“Youth Pass”)</w:t>
      </w:r>
      <w:r w:rsidR="001B78D3" w:rsidRPr="0004400B">
        <w:rPr>
          <w:rFonts w:eastAsia="Calibri"/>
          <w:lang w:val="el-GR"/>
        </w:rPr>
        <w:t>»</w:t>
      </w:r>
    </w:p>
    <w:p w14:paraId="343EB3A6" w14:textId="69D3AB64" w:rsidR="00894F95" w:rsidRPr="00894F95" w:rsidRDefault="003355E7" w:rsidP="00894F95">
      <w:pPr>
        <w:suppressAutoHyphens w:val="0"/>
        <w:spacing w:after="0"/>
        <w:rPr>
          <w:lang w:val="el-GR" w:eastAsia="en-US"/>
        </w:rPr>
      </w:pPr>
      <w:r w:rsidRPr="00603221">
        <w:rPr>
          <w:lang w:val="el-GR"/>
        </w:rPr>
        <w:t>Οι παρεχόμενες υπηρεσίες κατατάσσονται στους ακόλουθους κωδικούς του Κοινού Λεξιλογίου δημοσίων συμβάσεων (CPV) :</w:t>
      </w:r>
      <w:r w:rsidR="00894F95" w:rsidRPr="00894F95">
        <w:rPr>
          <w:lang w:val="el-GR" w:eastAsia="en-US"/>
        </w:rPr>
        <w:t xml:space="preserve"> 79341000-6 Υπηρεσίες διαφήμισης </w:t>
      </w:r>
      <w:r w:rsidR="00975978">
        <w:rPr>
          <w:lang w:val="el-GR" w:eastAsia="en-US"/>
        </w:rPr>
        <w:t xml:space="preserve">και </w:t>
      </w:r>
      <w:r w:rsidR="00894F95" w:rsidRPr="00894F95">
        <w:rPr>
          <w:lang w:val="el-GR" w:eastAsia="en-US"/>
        </w:rPr>
        <w:t>79341100-7 Υπηρεσίες παροχής συμβουλών σε θέματα διαφήμισης</w:t>
      </w:r>
    </w:p>
    <w:p w14:paraId="10970E25" w14:textId="77777777" w:rsidR="00894F95" w:rsidRDefault="00894F95" w:rsidP="00894F95">
      <w:pPr>
        <w:spacing w:before="120"/>
        <w:contextualSpacing/>
        <w:rPr>
          <w:rFonts w:cstheme="minorHAnsi"/>
          <w:lang w:val="el-GR"/>
        </w:rPr>
      </w:pPr>
    </w:p>
    <w:p w14:paraId="7DC05B8F" w14:textId="0EEB3CBA" w:rsidR="000E3C4E" w:rsidRPr="000E3C4E" w:rsidRDefault="000E3C4E">
      <w:pPr>
        <w:rPr>
          <w:lang w:val="el-GR"/>
        </w:rPr>
      </w:pPr>
      <w:r w:rsidRPr="000E3C4E">
        <w:rPr>
          <w:lang w:val="el-GR"/>
        </w:rPr>
        <w:t>Συνολική  εκτιμώμενη αξία σύμβασης €</w:t>
      </w:r>
      <w:r w:rsidR="002C5823" w:rsidRPr="002C5823">
        <w:rPr>
          <w:lang w:val="el-GR"/>
        </w:rPr>
        <w:t>2</w:t>
      </w:r>
      <w:r w:rsidR="000B5314">
        <w:rPr>
          <w:lang w:val="el-GR"/>
        </w:rPr>
        <w:t>00</w:t>
      </w:r>
      <w:r w:rsidRPr="000E3C4E">
        <w:rPr>
          <w:lang w:val="el-GR"/>
        </w:rPr>
        <w:t>.000,00 μη Περιλαμβανομένου ΦΠΑ , προϋπολογισμός με ΦΠΑ: €2</w:t>
      </w:r>
      <w:r w:rsidR="000B5314">
        <w:rPr>
          <w:lang w:val="el-GR"/>
        </w:rPr>
        <w:t>48</w:t>
      </w:r>
      <w:r w:rsidRPr="000E3C4E">
        <w:rPr>
          <w:lang w:val="el-GR"/>
        </w:rPr>
        <w:t>.</w:t>
      </w:r>
      <w:r w:rsidR="000B5314">
        <w:rPr>
          <w:lang w:val="el-GR"/>
        </w:rPr>
        <w:t>0</w:t>
      </w:r>
      <w:r w:rsidR="00337D8E">
        <w:rPr>
          <w:lang w:val="el-GR"/>
        </w:rPr>
        <w:t>00</w:t>
      </w:r>
      <w:r w:rsidRPr="000E3C4E">
        <w:rPr>
          <w:lang w:val="el-GR"/>
        </w:rPr>
        <w:t>,00, ΦΠΑ 24% €</w:t>
      </w:r>
      <w:r w:rsidR="000B5314">
        <w:rPr>
          <w:lang w:val="el-GR"/>
        </w:rPr>
        <w:t>48</w:t>
      </w:r>
      <w:r w:rsidRPr="000E3C4E">
        <w:rPr>
          <w:lang w:val="el-GR"/>
        </w:rPr>
        <w:t>.</w:t>
      </w:r>
      <w:r w:rsidR="000B5314">
        <w:rPr>
          <w:lang w:val="el-GR"/>
        </w:rPr>
        <w:t>0</w:t>
      </w:r>
      <w:r w:rsidR="00337D8E">
        <w:rPr>
          <w:lang w:val="el-GR"/>
        </w:rPr>
        <w:t>00</w:t>
      </w:r>
      <w:r w:rsidRPr="000E3C4E">
        <w:rPr>
          <w:lang w:val="el-GR"/>
        </w:rPr>
        <w:t>,00.</w:t>
      </w:r>
    </w:p>
    <w:p w14:paraId="40797A5E" w14:textId="2B8DF5E6"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0B5314">
        <w:rPr>
          <w:lang w:val="el-GR"/>
        </w:rPr>
        <w:t>είκοσι δύο (22)</w:t>
      </w:r>
      <w:r w:rsidR="00A00118">
        <w:rPr>
          <w:lang w:val="el-GR"/>
        </w:rPr>
        <w:t xml:space="preserve"> </w:t>
      </w:r>
      <w:r w:rsidRPr="00603221">
        <w:rPr>
          <w:lang w:val="el-GR"/>
        </w:rPr>
        <w:t xml:space="preserve">μήνες </w:t>
      </w:r>
      <w:r w:rsidR="004F203B" w:rsidRPr="00A00118">
        <w:rPr>
          <w:lang w:val="el-GR"/>
        </w:rPr>
        <w:t xml:space="preserve">συμπεριλαμβανομένης της διαδικασίας </w:t>
      </w:r>
      <w:r w:rsidR="00E2271E" w:rsidRPr="00E2271E">
        <w:rPr>
          <w:lang w:val="el-GR"/>
        </w:rPr>
        <w:t xml:space="preserve">ελέγχου και παραλαβής </w:t>
      </w:r>
      <w:r w:rsidR="004F203B" w:rsidRPr="00A00118">
        <w:rPr>
          <w:lang w:val="el-GR"/>
        </w:rPr>
        <w:t>παραδοτέων, όπως ορίζεται στην Παρ.</w:t>
      </w:r>
      <w:r w:rsidR="00BA2DC9" w:rsidRPr="00A00118">
        <w:rPr>
          <w:lang w:val="el-GR"/>
        </w:rPr>
        <w:t xml:space="preserve"> </w:t>
      </w:r>
      <w:r w:rsidR="004F203B" w:rsidRPr="00A00118">
        <w:rPr>
          <w:lang w:val="el-GR"/>
        </w:rPr>
        <w:fldChar w:fldCharType="begin"/>
      </w:r>
      <w:r w:rsidR="004F203B" w:rsidRPr="00A00118">
        <w:rPr>
          <w:lang w:val="el-GR"/>
        </w:rPr>
        <w:instrText xml:space="preserve"> REF _Ref40954198 \r \h </w:instrText>
      </w:r>
      <w:r w:rsidR="00672C9B" w:rsidRPr="00A00118">
        <w:rPr>
          <w:lang w:val="el-GR"/>
        </w:rPr>
        <w:instrText xml:space="preserve"> \* MERGEFORMAT </w:instrText>
      </w:r>
      <w:r w:rsidR="004F203B" w:rsidRPr="00A00118">
        <w:rPr>
          <w:lang w:val="el-GR"/>
        </w:rPr>
      </w:r>
      <w:r w:rsidR="004F203B" w:rsidRPr="00A00118">
        <w:rPr>
          <w:lang w:val="el-GR"/>
        </w:rPr>
        <w:fldChar w:fldCharType="separate"/>
      </w:r>
      <w:r w:rsidR="00105EBA">
        <w:rPr>
          <w:lang w:val="el-GR"/>
        </w:rPr>
        <w:t>6.3</w:t>
      </w:r>
      <w:r w:rsidR="004F203B" w:rsidRPr="00A00118">
        <w:rPr>
          <w:lang w:val="el-GR"/>
        </w:rPr>
        <w:fldChar w:fldCharType="end"/>
      </w:r>
      <w:r w:rsidR="002E6472" w:rsidRPr="00A00118">
        <w:rPr>
          <w:lang w:val="el-GR"/>
        </w:rPr>
        <w:t xml:space="preserve"> της παρούσας</w:t>
      </w:r>
      <w:r w:rsidR="002E6472" w:rsidRPr="00672C9B">
        <w:rPr>
          <w:lang w:val="el-GR"/>
        </w:rPr>
        <w:t>.</w:t>
      </w:r>
    </w:p>
    <w:p w14:paraId="0F585134" w14:textId="207F6D7C"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105EBA"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6E8AD13A" w14:textId="58B98360" w:rsidR="00FD40D7" w:rsidRDefault="003355E7" w:rsidP="00A00118">
      <w:pPr>
        <w:pStyle w:val="normalwithoutspacing"/>
      </w:pPr>
      <w:bookmarkStart w:id="22" w:name="_Hlk123829316"/>
      <w:r w:rsidRPr="00603221">
        <w:t xml:space="preserve">Η σύμβαση θα ανατεθεί με το κριτήριο της πλέον συμφέρουσας από οικονομική άποψη προσφοράς, </w:t>
      </w:r>
      <w:r w:rsidR="00207FC7" w:rsidRPr="00C64BBD">
        <w:t xml:space="preserve">βάσει </w:t>
      </w:r>
      <w:r w:rsidR="00207FC7" w:rsidRPr="00C64BBD">
        <w:rPr>
          <w:b/>
          <w:bCs/>
        </w:rPr>
        <w:t>της βέλτιστης σχέσης</w:t>
      </w:r>
      <w:r w:rsidR="00207FC7" w:rsidRPr="00C64BBD">
        <w:rPr>
          <w:b/>
        </w:rPr>
        <w:t xml:space="preserve"> ποιότητας – τιμής</w:t>
      </w:r>
      <w:r w:rsidR="00207FC7" w:rsidRPr="00C64BBD">
        <w:t>.</w:t>
      </w:r>
    </w:p>
    <w:bookmarkEnd w:id="22"/>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23" w:name="_Toc97194259"/>
      <w:bookmarkStart w:id="24" w:name="_Toc97194408"/>
      <w:bookmarkStart w:id="25" w:name="_Toc190874666"/>
      <w:r w:rsidRPr="00603221">
        <w:rPr>
          <w:rFonts w:cs="Tahoma"/>
          <w:lang w:val="el-GR"/>
        </w:rPr>
        <w:t>Θεσμικό πλαίσιο</w:t>
      </w:r>
      <w:bookmarkEnd w:id="23"/>
      <w:bookmarkEnd w:id="24"/>
      <w:bookmarkEnd w:id="25"/>
      <w:r w:rsidRPr="00603221">
        <w:rPr>
          <w:rFonts w:cs="Tahoma"/>
          <w:lang w:val="el-GR"/>
        </w:rPr>
        <w:t xml:space="preserve"> </w:t>
      </w:r>
    </w:p>
    <w:p w14:paraId="623E741C" w14:textId="77777777" w:rsidR="002D10B9" w:rsidRPr="00603221" w:rsidRDefault="002D10B9" w:rsidP="002D10B9">
      <w:pPr>
        <w:tabs>
          <w:tab w:val="left" w:pos="284"/>
        </w:tabs>
        <w:rPr>
          <w:lang w:val="el-GR"/>
        </w:rPr>
      </w:pPr>
      <w:bookmarkStart w:id="26" w:name="_Hlk147319640"/>
      <w:bookmarkStart w:id="27" w:name="_Hlk71646966"/>
      <w:r w:rsidRPr="00603221">
        <w:rPr>
          <w:lang w:val="el-GR"/>
        </w:rPr>
        <w:t xml:space="preserve">Η ανάθεση και εκτέλεση της σύμβασης διέπεται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bookmarkEnd w:id="26"/>
    <w:p w14:paraId="30D61B10" w14:textId="77777777" w:rsidR="00F85809" w:rsidRPr="003C540F" w:rsidRDefault="00F85809" w:rsidP="00F85809">
      <w:pPr>
        <w:pStyle w:val="aff"/>
        <w:numPr>
          <w:ilvl w:val="0"/>
          <w:numId w:val="50"/>
        </w:numPr>
        <w:suppressAutoHyphens w:val="0"/>
        <w:autoSpaceDE w:val="0"/>
        <w:autoSpaceDN w:val="0"/>
        <w:adjustRightInd w:val="0"/>
        <w:snapToGrid w:val="0"/>
        <w:spacing w:before="120" w:after="0"/>
        <w:contextualSpacing w:val="0"/>
        <w:rPr>
          <w:lang w:val="el-GR"/>
        </w:rPr>
      </w:pPr>
      <w:r w:rsidRPr="003C540F">
        <w:rPr>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20D8F601" w14:textId="77777777" w:rsidR="00F85809" w:rsidRPr="003C540F" w:rsidRDefault="00F85809" w:rsidP="00F85809">
      <w:pPr>
        <w:pStyle w:val="aff"/>
        <w:numPr>
          <w:ilvl w:val="0"/>
          <w:numId w:val="50"/>
        </w:numPr>
        <w:suppressAutoHyphens w:val="0"/>
        <w:snapToGrid w:val="0"/>
        <w:spacing w:before="120" w:after="0"/>
        <w:contextualSpacing w:val="0"/>
        <w:rPr>
          <w:lang w:val="el-GR"/>
        </w:rPr>
      </w:pPr>
      <w:r w:rsidRPr="003C540F">
        <w:rPr>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3E6238E3" w14:textId="77777777" w:rsidR="00F85809" w:rsidRPr="003C540F" w:rsidRDefault="00F85809" w:rsidP="00F85809">
      <w:pPr>
        <w:pStyle w:val="aff"/>
        <w:numPr>
          <w:ilvl w:val="0"/>
          <w:numId w:val="50"/>
        </w:numPr>
        <w:suppressAutoHyphens w:val="0"/>
        <w:autoSpaceDE w:val="0"/>
        <w:autoSpaceDN w:val="0"/>
        <w:adjustRightInd w:val="0"/>
        <w:snapToGrid w:val="0"/>
        <w:spacing w:before="120" w:after="0"/>
        <w:contextualSpacing w:val="0"/>
        <w:rPr>
          <w:lang w:val="el-GR"/>
        </w:rPr>
      </w:pPr>
      <w:r w:rsidRPr="003C540F">
        <w:rPr>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592D42F7" w14:textId="77777777" w:rsidR="00F85809" w:rsidRPr="003C540F" w:rsidRDefault="00F85809" w:rsidP="00F85809">
      <w:pPr>
        <w:pStyle w:val="aff"/>
        <w:numPr>
          <w:ilvl w:val="0"/>
          <w:numId w:val="50"/>
        </w:numPr>
        <w:suppressAutoHyphens w:val="0"/>
        <w:snapToGrid w:val="0"/>
        <w:spacing w:before="120" w:after="0"/>
        <w:contextualSpacing w:val="0"/>
        <w:rPr>
          <w:lang w:val="el-GR"/>
        </w:rPr>
      </w:pPr>
      <w:r w:rsidRPr="003C540F">
        <w:rPr>
          <w:lang w:val="el-GR"/>
        </w:rPr>
        <w:t>Τον Ν. 4152/2013 «Επείγοντα μέτρα εφαρμογής των νόμων 4046/2012, 4093/2012 και 4127/2013» (ΦΕΚ 107/Α/09-05-2013), όπως τροποποιήθηκε και ισχύει.</w:t>
      </w:r>
    </w:p>
    <w:p w14:paraId="386EEA27" w14:textId="77777777" w:rsidR="00F85809" w:rsidRPr="003C540F" w:rsidRDefault="00F85809" w:rsidP="00F85809">
      <w:pPr>
        <w:pStyle w:val="aff"/>
        <w:numPr>
          <w:ilvl w:val="0"/>
          <w:numId w:val="50"/>
        </w:numPr>
        <w:suppressAutoHyphens w:val="0"/>
        <w:snapToGrid w:val="0"/>
        <w:spacing w:before="120" w:after="0"/>
        <w:contextualSpacing w:val="0"/>
        <w:rPr>
          <w:lang w:val="el-GR"/>
        </w:rPr>
      </w:pPr>
      <w:r w:rsidRPr="003C540F">
        <w:rPr>
          <w:lang w:val="el-GR"/>
        </w:rPr>
        <w:lastRenderedPageBreak/>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1219ADA4" w14:textId="77777777" w:rsidR="00F85809" w:rsidRPr="003C540F" w:rsidRDefault="00F85809" w:rsidP="00F85809">
      <w:pPr>
        <w:pStyle w:val="aff"/>
        <w:numPr>
          <w:ilvl w:val="0"/>
          <w:numId w:val="50"/>
        </w:numPr>
        <w:suppressAutoHyphens w:val="0"/>
        <w:snapToGrid w:val="0"/>
        <w:spacing w:before="120" w:after="0"/>
        <w:contextualSpacing w:val="0"/>
        <w:rPr>
          <w:lang w:val="el-GR"/>
        </w:rPr>
      </w:pPr>
      <w:r w:rsidRPr="003C540F">
        <w:rPr>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7E272D63" w14:textId="77777777" w:rsidR="00F85809" w:rsidRPr="003C540F" w:rsidRDefault="00F85809" w:rsidP="00F85809">
      <w:pPr>
        <w:pStyle w:val="aff"/>
        <w:numPr>
          <w:ilvl w:val="0"/>
          <w:numId w:val="50"/>
        </w:numPr>
        <w:suppressAutoHyphens w:val="0"/>
        <w:snapToGrid w:val="0"/>
        <w:spacing w:before="120" w:after="0"/>
        <w:contextualSpacing w:val="0"/>
        <w:rPr>
          <w:lang w:val="el-GR"/>
        </w:rPr>
      </w:pPr>
      <w:r w:rsidRPr="003C540F">
        <w:rPr>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400533BD" w14:textId="77777777" w:rsidR="00F85809" w:rsidRPr="003C540F" w:rsidRDefault="00F85809" w:rsidP="00F85809">
      <w:pPr>
        <w:pStyle w:val="aff"/>
        <w:numPr>
          <w:ilvl w:val="0"/>
          <w:numId w:val="50"/>
        </w:numPr>
        <w:suppressAutoHyphens w:val="0"/>
        <w:snapToGrid w:val="0"/>
        <w:spacing w:before="120" w:after="0"/>
        <w:contextualSpacing w:val="0"/>
        <w:rPr>
          <w:lang w:val="el-GR"/>
        </w:rPr>
      </w:pPr>
      <w:r w:rsidRPr="003C540F">
        <w:rPr>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229EAE68" w14:textId="77777777" w:rsidR="00F85809" w:rsidRPr="003C540F" w:rsidRDefault="00F85809" w:rsidP="00F85809">
      <w:pPr>
        <w:pStyle w:val="aff"/>
        <w:numPr>
          <w:ilvl w:val="0"/>
          <w:numId w:val="50"/>
        </w:numPr>
        <w:suppressAutoHyphens w:val="0"/>
        <w:snapToGrid w:val="0"/>
        <w:spacing w:before="120" w:after="0"/>
        <w:contextualSpacing w:val="0"/>
        <w:rPr>
          <w:lang w:val="el-GR"/>
        </w:rPr>
      </w:pPr>
      <w:r w:rsidRPr="003C540F">
        <w:rPr>
          <w:lang w:val="el-GR"/>
        </w:rPr>
        <w:t>Το Α.88 του Ν. 1892/1990 «Για τον εκσυγχρονισμό και την ανάπτυξη και άλλες διατάξεις» (ΦΕΚ 101/Α/31-07-1990), όπως ισχύει.</w:t>
      </w:r>
    </w:p>
    <w:p w14:paraId="3C958FF7" w14:textId="77777777" w:rsidR="00F85809" w:rsidRPr="00C54093" w:rsidRDefault="00F85809" w:rsidP="00F85809">
      <w:pPr>
        <w:numPr>
          <w:ilvl w:val="0"/>
          <w:numId w:val="50"/>
        </w:numPr>
        <w:snapToGrid w:val="0"/>
        <w:spacing w:before="120" w:after="0"/>
        <w:rPr>
          <w:lang w:eastAsia="ar-SA"/>
        </w:rPr>
      </w:pPr>
      <w:r w:rsidRPr="003C540F">
        <w:rPr>
          <w:lang w:val="el-GR" w:eastAsia="ar-SA"/>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C54093">
        <w:rPr>
          <w:lang w:eastAsia="ar-SA"/>
        </w:rPr>
        <w:t>(ΦΕΚ 133/Α/07-08-2019), όπ</w:t>
      </w:r>
      <w:proofErr w:type="spellStart"/>
      <w:r w:rsidRPr="00C54093">
        <w:rPr>
          <w:lang w:eastAsia="ar-SA"/>
        </w:rPr>
        <w:t>ως</w:t>
      </w:r>
      <w:proofErr w:type="spellEnd"/>
      <w:r w:rsidRPr="00C54093">
        <w:rPr>
          <w:lang w:eastAsia="ar-SA"/>
        </w:rPr>
        <w:t xml:space="preserve"> </w:t>
      </w:r>
      <w:proofErr w:type="spellStart"/>
      <w:r w:rsidRPr="00C54093">
        <w:rPr>
          <w:lang w:eastAsia="ar-SA"/>
        </w:rPr>
        <w:t>τρο</w:t>
      </w:r>
      <w:proofErr w:type="spellEnd"/>
      <w:r w:rsidRPr="00C54093">
        <w:rPr>
          <w:lang w:eastAsia="ar-SA"/>
        </w:rPr>
        <w:t xml:space="preserve">ποποιήθηκε και </w:t>
      </w:r>
      <w:proofErr w:type="spellStart"/>
      <w:r w:rsidRPr="00C54093">
        <w:rPr>
          <w:lang w:eastAsia="ar-SA"/>
        </w:rPr>
        <w:t>ισχύει</w:t>
      </w:r>
      <w:proofErr w:type="spellEnd"/>
      <w:r w:rsidRPr="00C54093">
        <w:rPr>
          <w:lang w:eastAsia="ar-SA"/>
        </w:rPr>
        <w:t>.</w:t>
      </w:r>
    </w:p>
    <w:p w14:paraId="50C0DBCF" w14:textId="77777777" w:rsidR="00F85809" w:rsidRPr="003C540F" w:rsidRDefault="00F85809" w:rsidP="00F85809">
      <w:pPr>
        <w:pStyle w:val="aff"/>
        <w:numPr>
          <w:ilvl w:val="0"/>
          <w:numId w:val="50"/>
        </w:numPr>
        <w:suppressAutoHyphens w:val="0"/>
        <w:autoSpaceDE w:val="0"/>
        <w:autoSpaceDN w:val="0"/>
        <w:adjustRightInd w:val="0"/>
        <w:snapToGrid w:val="0"/>
        <w:spacing w:before="120" w:after="0"/>
        <w:contextualSpacing w:val="0"/>
        <w:rPr>
          <w:lang w:val="el-GR"/>
        </w:rPr>
      </w:pPr>
      <w:r w:rsidRPr="003C540F">
        <w:rPr>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C54093">
        <w:t>COVID</w:t>
      </w:r>
      <w:r w:rsidRPr="003C540F">
        <w:rPr>
          <w:lang w:val="el-GR"/>
        </w:rPr>
        <w:t>- 19, επείγουσες δημοσιονομικές και φορολογικές ρυθμίσεις και άλλες διατάξεις» (ΦΕΚ 17/</w:t>
      </w:r>
      <w:r w:rsidRPr="00C54093">
        <w:t>A</w:t>
      </w:r>
      <w:r w:rsidRPr="003C540F">
        <w:rPr>
          <w:lang w:val="el-GR"/>
        </w:rPr>
        <w:t>/05-02-2021), όπως ισχύει.</w:t>
      </w:r>
    </w:p>
    <w:p w14:paraId="11BD6F51" w14:textId="77777777" w:rsidR="00F85809" w:rsidRPr="003C540F" w:rsidRDefault="00F85809" w:rsidP="00F85809">
      <w:pPr>
        <w:pStyle w:val="aff"/>
        <w:numPr>
          <w:ilvl w:val="0"/>
          <w:numId w:val="50"/>
        </w:numPr>
        <w:suppressAutoHyphens w:val="0"/>
        <w:snapToGrid w:val="0"/>
        <w:spacing w:before="120" w:after="0"/>
        <w:contextualSpacing w:val="0"/>
        <w:rPr>
          <w:lang w:val="el-GR"/>
        </w:rPr>
      </w:pPr>
      <w:r w:rsidRPr="003C540F">
        <w:rPr>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C54093">
        <w:t>A</w:t>
      </w:r>
      <w:r w:rsidRPr="003C540F">
        <w:rPr>
          <w:lang w:val="el-GR"/>
        </w:rPr>
        <w:t>/29-06-2020), όπως τροποποιήθηκε και ισχύει.</w:t>
      </w:r>
    </w:p>
    <w:p w14:paraId="2B64251C" w14:textId="77777777" w:rsidR="00F85809" w:rsidRPr="003C540F" w:rsidRDefault="00F85809" w:rsidP="00F85809">
      <w:pPr>
        <w:pStyle w:val="aff"/>
        <w:numPr>
          <w:ilvl w:val="0"/>
          <w:numId w:val="50"/>
        </w:numPr>
        <w:suppressAutoHyphens w:val="0"/>
        <w:snapToGrid w:val="0"/>
        <w:spacing w:before="120" w:after="0"/>
        <w:contextualSpacing w:val="0"/>
        <w:rPr>
          <w:lang w:val="el-GR"/>
        </w:rPr>
      </w:pPr>
      <w:r w:rsidRPr="003C540F">
        <w:rPr>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3BF05CDE" w14:textId="77777777" w:rsidR="00F85809" w:rsidRPr="003C540F" w:rsidRDefault="00F85809" w:rsidP="00F85809">
      <w:pPr>
        <w:pStyle w:val="aff"/>
        <w:numPr>
          <w:ilvl w:val="0"/>
          <w:numId w:val="50"/>
        </w:numPr>
        <w:suppressAutoHyphens w:val="0"/>
        <w:snapToGrid w:val="0"/>
        <w:spacing w:before="120" w:after="0"/>
        <w:contextualSpacing w:val="0"/>
        <w:rPr>
          <w:lang w:val="el-GR"/>
        </w:rPr>
      </w:pPr>
      <w:r w:rsidRPr="003C540F">
        <w:rPr>
          <w:lang w:val="el-GR"/>
        </w:rPr>
        <w:t xml:space="preserve">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w:t>
      </w:r>
      <w:r w:rsidRPr="003C540F">
        <w:rPr>
          <w:iCs/>
          <w:lang w:val="el-GR"/>
        </w:rPr>
        <w:t>(ΦΕΚ 2813/Β/30-06-2021), όπως ισχύει.</w:t>
      </w:r>
    </w:p>
    <w:p w14:paraId="0F27853F" w14:textId="77777777" w:rsidR="00F85809" w:rsidRPr="003C540F" w:rsidRDefault="00F85809" w:rsidP="00F85809">
      <w:pPr>
        <w:pStyle w:val="aff"/>
        <w:numPr>
          <w:ilvl w:val="0"/>
          <w:numId w:val="50"/>
        </w:numPr>
        <w:suppressAutoHyphens w:val="0"/>
        <w:snapToGrid w:val="0"/>
        <w:spacing w:before="120" w:after="0"/>
        <w:contextualSpacing w:val="0"/>
        <w:rPr>
          <w:lang w:val="el-GR"/>
        </w:rPr>
      </w:pPr>
      <w:r w:rsidRPr="003C540F">
        <w:rPr>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7A2F7822" w14:textId="77777777" w:rsidR="00F85809" w:rsidRPr="003C540F" w:rsidRDefault="00F85809" w:rsidP="00F85809">
      <w:pPr>
        <w:pStyle w:val="aff"/>
        <w:numPr>
          <w:ilvl w:val="0"/>
          <w:numId w:val="50"/>
        </w:numPr>
        <w:suppressAutoHyphens w:val="0"/>
        <w:snapToGrid w:val="0"/>
        <w:spacing w:before="120" w:after="0"/>
        <w:contextualSpacing w:val="0"/>
        <w:rPr>
          <w:lang w:val="el-GR"/>
        </w:rPr>
      </w:pPr>
      <w:r w:rsidRPr="003C540F">
        <w:rPr>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0A209DAD" w14:textId="77777777" w:rsidR="00F85809" w:rsidRPr="003C540F" w:rsidRDefault="00F85809" w:rsidP="00F85809">
      <w:pPr>
        <w:pStyle w:val="aff"/>
        <w:numPr>
          <w:ilvl w:val="0"/>
          <w:numId w:val="50"/>
        </w:numPr>
        <w:suppressAutoHyphens w:val="0"/>
        <w:snapToGrid w:val="0"/>
        <w:spacing w:before="120" w:after="0"/>
        <w:contextualSpacing w:val="0"/>
        <w:rPr>
          <w:lang w:val="el-GR"/>
        </w:rPr>
      </w:pPr>
      <w:r w:rsidRPr="00C54093">
        <w:lastRenderedPageBreak/>
        <w:t>To</w:t>
      </w:r>
      <w:r w:rsidRPr="003C540F">
        <w:rPr>
          <w:lang w:val="el-GR"/>
        </w:rPr>
        <w:t xml:space="preserve">ν </w:t>
      </w:r>
      <w:proofErr w:type="spellStart"/>
      <w:r w:rsidRPr="003C540F">
        <w:rPr>
          <w:lang w:val="el-GR"/>
        </w:rPr>
        <w:t>Ν</w:t>
      </w:r>
      <w:proofErr w:type="spellEnd"/>
      <w:r w:rsidRPr="003C540F">
        <w:rPr>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204DA9ED" w14:textId="77777777" w:rsidR="00F85809" w:rsidRPr="003C540F" w:rsidRDefault="00F85809" w:rsidP="00F85809">
      <w:pPr>
        <w:pStyle w:val="aff"/>
        <w:numPr>
          <w:ilvl w:val="0"/>
          <w:numId w:val="50"/>
        </w:numPr>
        <w:suppressAutoHyphens w:val="0"/>
        <w:snapToGrid w:val="0"/>
        <w:spacing w:before="120" w:after="0"/>
        <w:contextualSpacing w:val="0"/>
        <w:rPr>
          <w:lang w:val="el-GR"/>
        </w:rPr>
      </w:pPr>
      <w:r w:rsidRPr="003C540F">
        <w:rPr>
          <w:lang w:val="el-GR"/>
        </w:rPr>
        <w:t>Τον Ν. 2121/1993 “Πνευματική Ιδιοκτησία, Συγγενικά Δικαιώματα και Πολιτιστικά Θέματα”, (ΦΕΚ 25/Α/04-03-1993), όπως τροποποιήθηκε και ισχύει.</w:t>
      </w:r>
    </w:p>
    <w:p w14:paraId="5E7CA5CA" w14:textId="77777777" w:rsidR="00F85809" w:rsidRPr="003C540F" w:rsidRDefault="00F85809" w:rsidP="00F85809">
      <w:pPr>
        <w:pStyle w:val="aff"/>
        <w:numPr>
          <w:ilvl w:val="0"/>
          <w:numId w:val="50"/>
        </w:numPr>
        <w:suppressAutoHyphens w:val="0"/>
        <w:snapToGrid w:val="0"/>
        <w:spacing w:before="120" w:after="0"/>
        <w:contextualSpacing w:val="0"/>
        <w:rPr>
          <w:lang w:val="el-GR"/>
        </w:rPr>
      </w:pPr>
      <w:r w:rsidRPr="003C540F">
        <w:rPr>
          <w:lang w:val="el-GR"/>
        </w:rPr>
        <w:t>Το Π.Δ. 80/2016 «Ανάληψη υποχρεώσεων από τους Διατάκτες» (ΦΕΚ 145/Α/05-08-2016), όπως τροποποιήθηκε και ισχύει.</w:t>
      </w:r>
    </w:p>
    <w:p w14:paraId="6EF1152A" w14:textId="77777777" w:rsidR="00F85809" w:rsidRPr="003C540F" w:rsidRDefault="00F85809" w:rsidP="00F85809">
      <w:pPr>
        <w:pStyle w:val="aff"/>
        <w:numPr>
          <w:ilvl w:val="0"/>
          <w:numId w:val="50"/>
        </w:numPr>
        <w:suppressAutoHyphens w:val="0"/>
        <w:snapToGrid w:val="0"/>
        <w:spacing w:before="120" w:after="0"/>
        <w:contextualSpacing w:val="0"/>
        <w:rPr>
          <w:lang w:val="el-GR"/>
        </w:rPr>
      </w:pPr>
      <w:r w:rsidRPr="003C540F">
        <w:rPr>
          <w:lang w:val="el-GR" w:eastAsia="ar-SA"/>
        </w:rPr>
        <w:t>Τον Ν. 4912/2022 Ενιαία Αρχή Δημοσίων Συμβάσεων και άλλες διατάξεις του Υπουργείου Δικαιοσύνης” (ΦΕΚ 59/</w:t>
      </w:r>
      <w:r w:rsidRPr="00C54093">
        <w:rPr>
          <w:lang w:eastAsia="ar-SA"/>
        </w:rPr>
        <w:t>A</w:t>
      </w:r>
      <w:r w:rsidRPr="003C540F">
        <w:rPr>
          <w:lang w:val="el-GR" w:eastAsia="ar-SA"/>
        </w:rPr>
        <w:t>/17-03-2022), όπως ισχύει.</w:t>
      </w:r>
    </w:p>
    <w:p w14:paraId="31C5E3D8" w14:textId="77777777" w:rsidR="00F85809" w:rsidRPr="003C540F" w:rsidRDefault="00F85809" w:rsidP="00F85809">
      <w:pPr>
        <w:numPr>
          <w:ilvl w:val="0"/>
          <w:numId w:val="50"/>
        </w:numPr>
        <w:suppressAutoHyphens w:val="0"/>
        <w:snapToGrid w:val="0"/>
        <w:spacing w:before="120" w:after="0"/>
        <w:rPr>
          <w:lang w:val="el-GR" w:eastAsia="en-US"/>
        </w:rPr>
      </w:pPr>
      <w:r w:rsidRPr="003C540F">
        <w:rPr>
          <w:lang w:val="el-GR" w:eastAsia="en-US"/>
        </w:rPr>
        <w:t>Τον Ν. 4919/2022 (Α’ 71) «Σύσταση εταιρειών μέσω των Υπηρεσιών Μίας Στάσης (Υ.Μ.Σ.) και τήρηση του Γενικού Εμπορικού Μητρώου (Γ.Ε.ΜΗ.)</w:t>
      </w:r>
    </w:p>
    <w:p w14:paraId="0FC2AB6A" w14:textId="77777777" w:rsidR="00F85809" w:rsidRPr="003C540F" w:rsidRDefault="00F85809" w:rsidP="00F85809">
      <w:pPr>
        <w:pStyle w:val="aff"/>
        <w:numPr>
          <w:ilvl w:val="0"/>
          <w:numId w:val="50"/>
        </w:numPr>
        <w:suppressAutoHyphens w:val="0"/>
        <w:snapToGrid w:val="0"/>
        <w:spacing w:before="120" w:after="0"/>
        <w:contextualSpacing w:val="0"/>
        <w:rPr>
          <w:lang w:val="el-GR"/>
        </w:rPr>
      </w:pPr>
      <w:r w:rsidRPr="003C540F">
        <w:rPr>
          <w:lang w:val="el-GR"/>
        </w:rPr>
        <w:t>Τον Ν.</w:t>
      </w:r>
      <w:r w:rsidRPr="003C540F">
        <w:rPr>
          <w:color w:val="000000"/>
          <w:lang w:val="el-GR"/>
        </w:rPr>
        <w:t xml:space="preserve"> </w:t>
      </w:r>
      <w:r w:rsidRPr="003C540F">
        <w:rPr>
          <w:lang w:val="el-GR"/>
        </w:rPr>
        <w:t>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3A36C219" w14:textId="77777777" w:rsidR="00F85809" w:rsidRPr="003C540F" w:rsidRDefault="00F85809" w:rsidP="00F85809">
      <w:pPr>
        <w:numPr>
          <w:ilvl w:val="0"/>
          <w:numId w:val="50"/>
        </w:numPr>
        <w:suppressAutoHyphens w:val="0"/>
        <w:snapToGrid w:val="0"/>
        <w:spacing w:before="120" w:after="0"/>
        <w:rPr>
          <w:bCs/>
          <w:lang w:val="el-GR" w:eastAsia="en-US"/>
        </w:rPr>
      </w:pPr>
      <w:r w:rsidRPr="003C540F">
        <w:rPr>
          <w:bCs/>
          <w:lang w:val="el-GR" w:eastAsia="en-US"/>
        </w:rPr>
        <w:t>Την αριθμ. Κ.Υ.Α. οικ. 98979 ΕΞ 2021/10-08-2021 (Β’ 3766) «Ηλεκτρονική Τιμολόγηση στο πλαίσιο των Δημόσιων Συμβάσεων δυνάμει του ν. 4601/2019» (Α΄44).</w:t>
      </w:r>
    </w:p>
    <w:p w14:paraId="61C10296" w14:textId="77777777" w:rsidR="00F85809" w:rsidRPr="003C540F" w:rsidRDefault="00F85809" w:rsidP="00F85809">
      <w:pPr>
        <w:pStyle w:val="aff"/>
        <w:numPr>
          <w:ilvl w:val="0"/>
          <w:numId w:val="50"/>
        </w:numPr>
        <w:suppressAutoHyphens w:val="0"/>
        <w:snapToGrid w:val="0"/>
        <w:spacing w:before="120" w:after="0"/>
        <w:contextualSpacing w:val="0"/>
        <w:rPr>
          <w:color w:val="000000"/>
          <w:lang w:val="el-GR"/>
        </w:rPr>
      </w:pPr>
      <w:r w:rsidRPr="003C540F">
        <w:rPr>
          <w:lang w:val="el-GR" w:eastAsia="ar-SA"/>
        </w:rPr>
        <w:t xml:space="preserve">Την Αριθμ. 63446/2021 κοινή υπουργική απόφαση </w:t>
      </w:r>
      <w:r w:rsidRPr="003C540F">
        <w:rPr>
          <w:color w:val="000000"/>
          <w:lang w:val="el-GR"/>
        </w:rPr>
        <w:t>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448D1599" w14:textId="77777777" w:rsidR="00F85809" w:rsidRPr="003C540F" w:rsidRDefault="00F85809" w:rsidP="00F85809">
      <w:pPr>
        <w:numPr>
          <w:ilvl w:val="0"/>
          <w:numId w:val="50"/>
        </w:numPr>
        <w:suppressAutoHyphens w:val="0"/>
        <w:snapToGrid w:val="0"/>
        <w:spacing w:before="120" w:after="0"/>
        <w:rPr>
          <w:color w:val="000000"/>
          <w:lang w:val="el-GR"/>
        </w:rPr>
      </w:pPr>
      <w:r w:rsidRPr="003C540F">
        <w:rPr>
          <w:color w:val="000000"/>
          <w:lang w:val="el-GR"/>
        </w:rPr>
        <w:t>Τον Ν. 4389/2016 (ΦΕΚ Α’ 94) «Επείγουσες διατάξεις για την εφαρμογή της συμφωνίας δημοσιονομικών στόχων και διαρθρωτικών μεταρρυθμίσεων και άλλες διατάξεις» και ειδικότερα του άρθρου 7, της παραγράφου 1 και 5, του άρθρου 14 και του άρθρου 41 του Κεφαλαίου Α’ «Σύσταση Ανεξάρτητης Αρχής Δημοσίων Εσόδων», όπως ισχύει.</w:t>
      </w:r>
    </w:p>
    <w:p w14:paraId="73827801" w14:textId="77777777" w:rsidR="00F85809" w:rsidRPr="003C540F" w:rsidRDefault="00F85809" w:rsidP="00F85809">
      <w:pPr>
        <w:pStyle w:val="aff"/>
        <w:numPr>
          <w:ilvl w:val="0"/>
          <w:numId w:val="50"/>
        </w:numPr>
        <w:suppressAutoHyphens w:val="0"/>
        <w:snapToGrid w:val="0"/>
        <w:spacing w:before="120" w:after="0"/>
        <w:contextualSpacing w:val="0"/>
        <w:rPr>
          <w:color w:val="000000"/>
          <w:lang w:val="el-GR"/>
        </w:rPr>
      </w:pPr>
      <w:r w:rsidRPr="003C540F">
        <w:rPr>
          <w:color w:val="000000"/>
          <w:lang w:val="el-GR"/>
        </w:rPr>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6F42AE01" w14:textId="77777777" w:rsidR="00F85809" w:rsidRPr="003C540F" w:rsidRDefault="00F85809" w:rsidP="00F85809">
      <w:pPr>
        <w:pStyle w:val="aff"/>
        <w:numPr>
          <w:ilvl w:val="0"/>
          <w:numId w:val="50"/>
        </w:numPr>
        <w:suppressAutoHyphens w:val="0"/>
        <w:snapToGrid w:val="0"/>
        <w:spacing w:before="120" w:after="0"/>
        <w:contextualSpacing w:val="0"/>
        <w:rPr>
          <w:color w:val="000000"/>
          <w:lang w:val="el-GR"/>
        </w:rPr>
      </w:pPr>
      <w:r w:rsidRPr="003C540F">
        <w:rPr>
          <w:color w:val="000000"/>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6C1A4F13" w14:textId="77777777" w:rsidR="00F85809" w:rsidRPr="003C540F" w:rsidRDefault="00F85809" w:rsidP="00F85809">
      <w:pPr>
        <w:pStyle w:val="aff"/>
        <w:numPr>
          <w:ilvl w:val="0"/>
          <w:numId w:val="50"/>
        </w:numPr>
        <w:suppressAutoHyphens w:val="0"/>
        <w:snapToGrid w:val="0"/>
        <w:spacing w:before="120" w:after="0"/>
        <w:contextualSpacing w:val="0"/>
        <w:rPr>
          <w:lang w:val="el-GR"/>
        </w:rPr>
      </w:pPr>
      <w:r w:rsidRPr="003C540F">
        <w:rPr>
          <w:lang w:val="el-GR" w:eastAsia="ar-SA"/>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48588FB3" w14:textId="77777777" w:rsidR="00F85809" w:rsidRPr="003C540F" w:rsidRDefault="00F85809" w:rsidP="00F85809">
      <w:pPr>
        <w:pStyle w:val="aff"/>
        <w:numPr>
          <w:ilvl w:val="0"/>
          <w:numId w:val="50"/>
        </w:numPr>
        <w:suppressAutoHyphens w:val="0"/>
        <w:snapToGrid w:val="0"/>
        <w:spacing w:before="120" w:after="0"/>
        <w:contextualSpacing w:val="0"/>
        <w:rPr>
          <w:lang w:val="el-GR"/>
        </w:rPr>
      </w:pPr>
      <w:r w:rsidRPr="003C540F">
        <w:rPr>
          <w:lang w:val="el-GR" w:eastAsia="ar-SA"/>
        </w:rPr>
        <w:t xml:space="preserve">Τον Ν. 4635/2019 (ιδίως των άρθρων 85 </w:t>
      </w:r>
      <w:proofErr w:type="spellStart"/>
      <w:r w:rsidRPr="003C540F">
        <w:rPr>
          <w:lang w:val="el-GR" w:eastAsia="ar-SA"/>
        </w:rPr>
        <w:t>επ</w:t>
      </w:r>
      <w:proofErr w:type="spellEnd"/>
      <w:r w:rsidRPr="003C540F">
        <w:rPr>
          <w:lang w:val="el-GR" w:eastAsia="ar-SA"/>
        </w:rPr>
        <w:t>.) “Επενδύω στην Ελλάδα και άλλες διατάξεις” (ΦΕΚ 167/Α/30-10-2019),</w:t>
      </w:r>
      <w:r w:rsidRPr="003C540F">
        <w:rPr>
          <w:lang w:val="el-GR"/>
        </w:rPr>
        <w:t xml:space="preserve"> όπως τροποποιήθηκε και ισχύει</w:t>
      </w:r>
      <w:r w:rsidRPr="003C540F">
        <w:rPr>
          <w:lang w:val="el-GR" w:eastAsia="ar-SA"/>
        </w:rPr>
        <w:t>.</w:t>
      </w:r>
    </w:p>
    <w:p w14:paraId="088DB35A" w14:textId="77777777" w:rsidR="00F85809" w:rsidRPr="003C540F" w:rsidRDefault="00F85809" w:rsidP="00F85809">
      <w:pPr>
        <w:pStyle w:val="aff"/>
        <w:numPr>
          <w:ilvl w:val="0"/>
          <w:numId w:val="50"/>
        </w:numPr>
        <w:suppressAutoHyphens w:val="0"/>
        <w:snapToGrid w:val="0"/>
        <w:spacing w:before="120" w:after="0"/>
        <w:contextualSpacing w:val="0"/>
        <w:rPr>
          <w:lang w:val="el-GR"/>
        </w:rPr>
      </w:pPr>
      <w:r w:rsidRPr="003C540F">
        <w:rPr>
          <w:lang w:val="el-GR" w:eastAsia="ar-SA"/>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3F2637B2" w14:textId="77777777" w:rsidR="00F85809" w:rsidRPr="003C540F" w:rsidRDefault="00F85809" w:rsidP="00F85809">
      <w:pPr>
        <w:pStyle w:val="aff"/>
        <w:numPr>
          <w:ilvl w:val="0"/>
          <w:numId w:val="50"/>
        </w:numPr>
        <w:suppressAutoHyphens w:val="0"/>
        <w:snapToGrid w:val="0"/>
        <w:spacing w:before="120" w:after="0"/>
        <w:contextualSpacing w:val="0"/>
        <w:rPr>
          <w:lang w:val="el-GR"/>
        </w:rPr>
      </w:pPr>
      <w:r w:rsidRPr="003C540F">
        <w:rPr>
          <w:lang w:val="el-GR" w:eastAsia="ar-SA"/>
        </w:rPr>
        <w:lastRenderedPageBreak/>
        <w:t>Τον Ν. 2859/2000 “Κύρωση Κώδικα Φόρου Προστιθέμενης Αξίας” (ΦΕΚ 248/Α/07-11-2000), όπως τροποποιήθηκε και ισχύει.</w:t>
      </w:r>
    </w:p>
    <w:p w14:paraId="383383C0" w14:textId="77777777" w:rsidR="00F85809" w:rsidRPr="003C540F" w:rsidRDefault="00F85809" w:rsidP="00F85809">
      <w:pPr>
        <w:numPr>
          <w:ilvl w:val="0"/>
          <w:numId w:val="50"/>
        </w:numPr>
        <w:suppressAutoHyphens w:val="0"/>
        <w:snapToGrid w:val="0"/>
        <w:spacing w:before="120" w:after="0"/>
        <w:rPr>
          <w:bCs/>
          <w:lang w:val="el-GR" w:eastAsia="en-US"/>
        </w:rPr>
      </w:pPr>
      <w:r w:rsidRPr="003C540F">
        <w:rPr>
          <w:bCs/>
          <w:lang w:val="el-GR" w:eastAsia="en-US"/>
        </w:rPr>
        <w:t>Τον Ν. 2690/1999 (Α’ 45) «Κύρωση του Κώδικα Διοικητικής Διαδικασίας και άλλες διατάξεις» και ιδίως των άρθρων 1,2, 7, 11 και 13 έως 15.</w:t>
      </w:r>
    </w:p>
    <w:p w14:paraId="2B523FA8" w14:textId="77777777" w:rsidR="00F85809" w:rsidRPr="003C540F" w:rsidRDefault="00F85809" w:rsidP="00F85809">
      <w:pPr>
        <w:pStyle w:val="aff"/>
        <w:numPr>
          <w:ilvl w:val="0"/>
          <w:numId w:val="50"/>
        </w:numPr>
        <w:suppressAutoHyphens w:val="0"/>
        <w:autoSpaceDE w:val="0"/>
        <w:autoSpaceDN w:val="0"/>
        <w:adjustRightInd w:val="0"/>
        <w:snapToGrid w:val="0"/>
        <w:spacing w:before="120" w:after="0"/>
        <w:contextualSpacing w:val="0"/>
        <w:rPr>
          <w:lang w:val="el-GR"/>
        </w:rPr>
      </w:pPr>
      <w:r w:rsidRPr="003C540F">
        <w:rPr>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0D60E0E2" w14:textId="77777777" w:rsidR="00F85809" w:rsidRPr="003C540F" w:rsidRDefault="00F85809" w:rsidP="00F85809">
      <w:pPr>
        <w:pStyle w:val="aff"/>
        <w:numPr>
          <w:ilvl w:val="0"/>
          <w:numId w:val="50"/>
        </w:numPr>
        <w:suppressAutoHyphens w:val="0"/>
        <w:snapToGrid w:val="0"/>
        <w:spacing w:before="120" w:after="0"/>
        <w:contextualSpacing w:val="0"/>
        <w:rPr>
          <w:lang w:val="el-GR"/>
        </w:rPr>
      </w:pPr>
      <w:r w:rsidRPr="003C540F">
        <w:rPr>
          <w:lang w:val="el-GR"/>
        </w:rPr>
        <w:t>Τον Κανονισμό (ΕΕ) 2016/679 του Ευρωπαϊκού Κοινοβουλίου και του Συμβουλίου, της 27</w:t>
      </w:r>
      <w:r w:rsidRPr="003C540F">
        <w:rPr>
          <w:vertAlign w:val="superscript"/>
          <w:lang w:val="el-GR"/>
        </w:rPr>
        <w:t>ης</w:t>
      </w:r>
      <w:r w:rsidRPr="003C540F">
        <w:rPr>
          <w:lang w:val="el-GR"/>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C54093">
        <w:t>L</w:t>
      </w:r>
      <w:r w:rsidRPr="003C540F">
        <w:rPr>
          <w:lang w:val="el-GR"/>
        </w:rPr>
        <w:t xml:space="preserve"> 119), όπως τροποποιήθηκε και ισχύει. </w:t>
      </w:r>
    </w:p>
    <w:p w14:paraId="589FF134" w14:textId="77777777" w:rsidR="00F85809" w:rsidRPr="003C540F" w:rsidRDefault="00F85809" w:rsidP="00F85809">
      <w:pPr>
        <w:pStyle w:val="aff"/>
        <w:numPr>
          <w:ilvl w:val="0"/>
          <w:numId w:val="50"/>
        </w:numPr>
        <w:suppressAutoHyphens w:val="0"/>
        <w:snapToGrid w:val="0"/>
        <w:spacing w:before="120" w:after="0"/>
        <w:contextualSpacing w:val="0"/>
        <w:rPr>
          <w:lang w:val="el-GR"/>
        </w:rPr>
      </w:pPr>
      <w:r w:rsidRPr="003C540F">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0AF52D16" w14:textId="77777777" w:rsidR="00F85809" w:rsidRPr="00C54093" w:rsidRDefault="00F85809" w:rsidP="00F85809">
      <w:pPr>
        <w:pStyle w:val="aff"/>
        <w:numPr>
          <w:ilvl w:val="0"/>
          <w:numId w:val="50"/>
        </w:numPr>
        <w:suppressAutoHyphens w:val="0"/>
        <w:autoSpaceDE w:val="0"/>
        <w:autoSpaceDN w:val="0"/>
        <w:snapToGrid w:val="0"/>
        <w:spacing w:before="120" w:after="0"/>
        <w:contextualSpacing w:val="0"/>
      </w:pPr>
      <w:r w:rsidRPr="003C540F">
        <w:rPr>
          <w:lang w:val="el-GR"/>
        </w:rPr>
        <w:t xml:space="preserve">Τον </w:t>
      </w:r>
      <w:r w:rsidRPr="00C54093">
        <w:t>N</w:t>
      </w:r>
      <w:r w:rsidRPr="003C540F">
        <w:rPr>
          <w:lang w:val="el-GR"/>
        </w:rPr>
        <w:t xml:space="preserve">. 3429/2005 «Δημόσιες Επιχειρήσεις και Οργανισμοί (Δ.Ε.Κ.Ο.).» </w:t>
      </w:r>
      <w:r w:rsidRPr="00C54093">
        <w:t>ΦΕΚ (314/Α/27-12-2005), όπ</w:t>
      </w:r>
      <w:proofErr w:type="spellStart"/>
      <w:r w:rsidRPr="00C54093">
        <w:t>ως</w:t>
      </w:r>
      <w:proofErr w:type="spellEnd"/>
      <w:r w:rsidRPr="00C54093">
        <w:t xml:space="preserve"> </w:t>
      </w:r>
      <w:proofErr w:type="spellStart"/>
      <w:r w:rsidRPr="00C54093">
        <w:t>τρο</w:t>
      </w:r>
      <w:proofErr w:type="spellEnd"/>
      <w:r w:rsidRPr="00C54093">
        <w:t xml:space="preserve">ποποιήθηκε και </w:t>
      </w:r>
      <w:proofErr w:type="spellStart"/>
      <w:r w:rsidRPr="00C54093">
        <w:t>ισχύει</w:t>
      </w:r>
      <w:proofErr w:type="spellEnd"/>
      <w:r w:rsidRPr="00C54093">
        <w:t>.</w:t>
      </w:r>
    </w:p>
    <w:p w14:paraId="7ACF6C9F" w14:textId="77777777" w:rsidR="00F85809" w:rsidRPr="003C540F" w:rsidRDefault="00F85809" w:rsidP="00F85809">
      <w:pPr>
        <w:pStyle w:val="aff"/>
        <w:numPr>
          <w:ilvl w:val="0"/>
          <w:numId w:val="50"/>
        </w:numPr>
        <w:suppressAutoHyphens w:val="0"/>
        <w:autoSpaceDE w:val="0"/>
        <w:autoSpaceDN w:val="0"/>
        <w:snapToGrid w:val="0"/>
        <w:spacing w:before="120" w:after="0"/>
        <w:contextualSpacing w:val="0"/>
        <w:rPr>
          <w:lang w:val="el-GR"/>
        </w:rPr>
      </w:pPr>
      <w:r w:rsidRPr="003C540F">
        <w:rPr>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0287027B" w14:textId="77777777" w:rsidR="00F85809" w:rsidRPr="00C54093" w:rsidRDefault="00F85809" w:rsidP="00F85809">
      <w:pPr>
        <w:pStyle w:val="aff"/>
        <w:numPr>
          <w:ilvl w:val="0"/>
          <w:numId w:val="50"/>
        </w:numPr>
        <w:suppressAutoHyphens w:val="0"/>
        <w:autoSpaceDE w:val="0"/>
        <w:autoSpaceDN w:val="0"/>
        <w:snapToGrid w:val="0"/>
        <w:spacing w:before="120" w:after="0"/>
        <w:contextualSpacing w:val="0"/>
      </w:pPr>
      <w:r w:rsidRPr="003C540F">
        <w:rPr>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C54093">
        <w:t>(ΦΕΚ 119/Α/08-07-2019), όπ</w:t>
      </w:r>
      <w:proofErr w:type="spellStart"/>
      <w:r w:rsidRPr="00C54093">
        <w:t>ως</w:t>
      </w:r>
      <w:proofErr w:type="spellEnd"/>
      <w:r w:rsidRPr="00C54093">
        <w:t xml:space="preserve"> </w:t>
      </w:r>
      <w:proofErr w:type="spellStart"/>
      <w:r w:rsidRPr="00C54093">
        <w:t>ισχύει</w:t>
      </w:r>
      <w:proofErr w:type="spellEnd"/>
      <w:r w:rsidRPr="00C54093">
        <w:t>.</w:t>
      </w:r>
    </w:p>
    <w:p w14:paraId="1076DFC2" w14:textId="77777777" w:rsidR="00F85809" w:rsidRPr="003C540F" w:rsidRDefault="00F85809" w:rsidP="00F85809">
      <w:pPr>
        <w:pStyle w:val="aff"/>
        <w:numPr>
          <w:ilvl w:val="0"/>
          <w:numId w:val="50"/>
        </w:numPr>
        <w:suppressAutoHyphens w:val="0"/>
        <w:autoSpaceDE w:val="0"/>
        <w:autoSpaceDN w:val="0"/>
        <w:snapToGrid w:val="0"/>
        <w:spacing w:before="120" w:after="0"/>
        <w:contextualSpacing w:val="0"/>
        <w:rPr>
          <w:lang w:val="el-GR"/>
        </w:rPr>
      </w:pPr>
      <w:r w:rsidRPr="003C540F">
        <w:rPr>
          <w:lang w:val="el-GR"/>
        </w:rPr>
        <w:t>Το Α.39 του Ν. 4578/2018 «Μείωση ασφαλιστικών εισφορών και άλλες διατάξεις» (ΦΕΚ 200/Α/03-12-2018), όπως ισχύει.</w:t>
      </w:r>
    </w:p>
    <w:p w14:paraId="3B72DC5D" w14:textId="77777777" w:rsidR="00F85809" w:rsidRPr="00C54093" w:rsidRDefault="00F85809" w:rsidP="00F85809">
      <w:pPr>
        <w:pStyle w:val="aff"/>
        <w:numPr>
          <w:ilvl w:val="0"/>
          <w:numId w:val="50"/>
        </w:numPr>
        <w:suppressAutoHyphens w:val="0"/>
        <w:autoSpaceDE w:val="0"/>
        <w:autoSpaceDN w:val="0"/>
        <w:snapToGrid w:val="0"/>
        <w:spacing w:before="120" w:after="0"/>
        <w:contextualSpacing w:val="0"/>
      </w:pPr>
      <w:r w:rsidRPr="003C540F">
        <w:rPr>
          <w:lang w:val="el-GR"/>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C54093">
        <w:t>Πρωτ. Γ.Ε.ΜΗ.: 3437047/11-11-2024.</w:t>
      </w:r>
    </w:p>
    <w:p w14:paraId="407C9FD2" w14:textId="77777777" w:rsidR="00F85809" w:rsidRPr="00C54093" w:rsidRDefault="00F85809" w:rsidP="00F85809">
      <w:pPr>
        <w:pStyle w:val="aff"/>
        <w:numPr>
          <w:ilvl w:val="0"/>
          <w:numId w:val="50"/>
        </w:numPr>
        <w:suppressAutoHyphens w:val="0"/>
        <w:autoSpaceDE w:val="0"/>
        <w:autoSpaceDN w:val="0"/>
        <w:snapToGrid w:val="0"/>
        <w:spacing w:before="120" w:after="0"/>
        <w:contextualSpacing w:val="0"/>
      </w:pPr>
      <w:r w:rsidRPr="003C540F">
        <w:rPr>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3C540F">
        <w:rPr>
          <w:lang w:val="el-GR"/>
        </w:rPr>
        <w:t>οικ</w:t>
      </w:r>
      <w:proofErr w:type="spellEnd"/>
      <w:r w:rsidRPr="003C540F">
        <w:rPr>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C54093">
        <w:t>(Β’ 164)» ΦΕΚ 2060/Β’/2021))» (ΦΕΚ 5807/Β/10-12-2021).</w:t>
      </w:r>
    </w:p>
    <w:p w14:paraId="080C126F" w14:textId="77777777" w:rsidR="00F85809" w:rsidRPr="00C54093" w:rsidRDefault="00F85809" w:rsidP="00F85809">
      <w:pPr>
        <w:pStyle w:val="aff"/>
        <w:numPr>
          <w:ilvl w:val="0"/>
          <w:numId w:val="50"/>
        </w:numPr>
        <w:suppressAutoHyphens w:val="0"/>
        <w:autoSpaceDE w:val="0"/>
        <w:autoSpaceDN w:val="0"/>
        <w:snapToGrid w:val="0"/>
        <w:spacing w:before="120" w:after="0"/>
        <w:contextualSpacing w:val="0"/>
      </w:pPr>
      <w:r w:rsidRPr="003C540F">
        <w:rPr>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C54093">
        <w:t>(ΦΕΚ 752/ΥΟΔΔ/24-08-2022).</w:t>
      </w:r>
    </w:p>
    <w:p w14:paraId="522BE951" w14:textId="77777777" w:rsidR="00F85809" w:rsidRPr="003C540F" w:rsidRDefault="00F85809" w:rsidP="00F85809">
      <w:pPr>
        <w:pStyle w:val="aff"/>
        <w:numPr>
          <w:ilvl w:val="0"/>
          <w:numId w:val="50"/>
        </w:numPr>
        <w:suppressAutoHyphens w:val="0"/>
        <w:autoSpaceDE w:val="0"/>
        <w:autoSpaceDN w:val="0"/>
        <w:snapToGrid w:val="0"/>
        <w:spacing w:before="120" w:after="0"/>
        <w:contextualSpacing w:val="0"/>
        <w:rPr>
          <w:lang w:val="el-GR"/>
        </w:rPr>
      </w:pPr>
      <w:r w:rsidRPr="003C540F">
        <w:rPr>
          <w:lang w:val="el-GR"/>
        </w:rPr>
        <w:lastRenderedPageBreak/>
        <w:t>Το Α.47 ««Υποστηρικτικά μέτρα των νέων ηλικίας δεκαοκτώ (18) και δεκαεννέα (19) ετών « του 5045/2023 «Ενίσχυση του εισοδήματος των μισθωτών, των νέων, της οικογένειας και της εργασίας Συνταξιοδοτικές ρυθμίσεις και άλλες επείγουσες δια τάξεις» (ΦΕΚ Α</w:t>
      </w:r>
      <w:r w:rsidRPr="00C54093">
        <w:t> </w:t>
      </w:r>
      <w:r w:rsidRPr="003C540F">
        <w:rPr>
          <w:lang w:val="el-GR"/>
        </w:rPr>
        <w:t xml:space="preserve"> 136/29-07-2023), όπως ισχύει. </w:t>
      </w:r>
    </w:p>
    <w:p w14:paraId="79A29CB8" w14:textId="77777777" w:rsidR="00F85809" w:rsidRPr="003C540F" w:rsidRDefault="00F85809" w:rsidP="00F85809">
      <w:pPr>
        <w:pStyle w:val="aff"/>
        <w:numPr>
          <w:ilvl w:val="0"/>
          <w:numId w:val="50"/>
        </w:numPr>
        <w:suppressAutoHyphens w:val="0"/>
        <w:autoSpaceDE w:val="0"/>
        <w:autoSpaceDN w:val="0"/>
        <w:snapToGrid w:val="0"/>
        <w:spacing w:before="120" w:after="0"/>
        <w:contextualSpacing w:val="0"/>
        <w:rPr>
          <w:lang w:val="el-GR"/>
        </w:rPr>
      </w:pPr>
      <w:r w:rsidRPr="003C540F">
        <w:rPr>
          <w:lang w:val="el-GR"/>
        </w:rPr>
        <w:t xml:space="preserve">Την ΚΥΑ με αριθ. 169/14-09-2023 «Τεχνικές λεπτομέρειες οργάνωσης και εφαρμογής των υποστηρικτικών μέτρων για τους νέους ηλικίας δεκαοκτώ (18) και δεκαεννέα (19) ετών του άρθρου 47 του ν. 5045/2023 (Α’ 136)». </w:t>
      </w:r>
    </w:p>
    <w:p w14:paraId="6E6325F1" w14:textId="77777777" w:rsidR="00F85809" w:rsidRPr="003C540F" w:rsidRDefault="00F85809" w:rsidP="00F85809">
      <w:pPr>
        <w:pStyle w:val="aff"/>
        <w:numPr>
          <w:ilvl w:val="0"/>
          <w:numId w:val="50"/>
        </w:numPr>
        <w:suppressAutoHyphens w:val="0"/>
        <w:autoSpaceDE w:val="0"/>
        <w:autoSpaceDN w:val="0"/>
        <w:snapToGrid w:val="0"/>
        <w:spacing w:before="120" w:after="0"/>
        <w:contextualSpacing w:val="0"/>
        <w:rPr>
          <w:lang w:val="el-GR"/>
        </w:rPr>
      </w:pPr>
      <w:r w:rsidRPr="003C540F">
        <w:rPr>
          <w:lang w:val="el-GR"/>
        </w:rPr>
        <w:t>Την ΚΥΑ με Αριθ. 402/05-12-2023 ‘Τροποποίηση υπ’ αρ. 169/05-09-2023 κοινής υπουργικής απόφασης «Τεχνικές λεπτομέρειες οργάνωσης και εφαρμογής των υποστηρικτικών μέτρων για τους νέους ηλικίας δεκαοκτώ (18) και δεκαεννέα (19) ετών του άρθρου 47 του ν. 5045/2023 (Α’ 136)» (Β’ 5420).’.</w:t>
      </w:r>
    </w:p>
    <w:p w14:paraId="6CB38C5A" w14:textId="77777777" w:rsidR="00F85809" w:rsidRPr="003C540F" w:rsidRDefault="00F85809" w:rsidP="00F85809">
      <w:pPr>
        <w:pStyle w:val="aff"/>
        <w:numPr>
          <w:ilvl w:val="0"/>
          <w:numId w:val="50"/>
        </w:numPr>
        <w:suppressAutoHyphens w:val="0"/>
        <w:autoSpaceDE w:val="0"/>
        <w:autoSpaceDN w:val="0"/>
        <w:snapToGrid w:val="0"/>
        <w:spacing w:before="120" w:after="0"/>
        <w:contextualSpacing w:val="0"/>
        <w:rPr>
          <w:lang w:val="el-GR"/>
        </w:rPr>
      </w:pPr>
      <w:r w:rsidRPr="003C540F">
        <w:rPr>
          <w:lang w:val="el-GR"/>
        </w:rPr>
        <w:t>Την από 10-08-2023 (ΑΠ ΚτΠ Μ.Α.Ε. 17921/11-08-2023)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«Υποστηρικτικά μέτρα των νέων ηλικίας δεκαοκτώ (18) και δεκαεννέα (19) ετών» (“</w:t>
      </w:r>
      <w:r w:rsidRPr="00C54093">
        <w:rPr>
          <w:lang w:val="en-US"/>
        </w:rPr>
        <w:t>Youth</w:t>
      </w:r>
      <w:r w:rsidRPr="003C540F">
        <w:rPr>
          <w:lang w:val="el-GR"/>
        </w:rPr>
        <w:t xml:space="preserve"> </w:t>
      </w:r>
      <w:r w:rsidRPr="00C54093">
        <w:rPr>
          <w:lang w:val="en-US"/>
        </w:rPr>
        <w:t>Pass</w:t>
      </w:r>
      <w:r w:rsidRPr="003C540F">
        <w:rPr>
          <w:lang w:val="el-GR"/>
        </w:rPr>
        <w:t>”)», ευθύνης του Υπουργείου Ψηφιακής Διακυβέρνησης.</w:t>
      </w:r>
    </w:p>
    <w:p w14:paraId="3F1C5800" w14:textId="77777777" w:rsidR="00F85809" w:rsidRPr="00C54093" w:rsidRDefault="00F85809" w:rsidP="00F85809">
      <w:pPr>
        <w:pStyle w:val="aff"/>
        <w:numPr>
          <w:ilvl w:val="0"/>
          <w:numId w:val="50"/>
        </w:numPr>
        <w:suppressAutoHyphens w:val="0"/>
        <w:autoSpaceDE w:val="0"/>
        <w:autoSpaceDN w:val="0"/>
        <w:snapToGrid w:val="0"/>
        <w:spacing w:before="120" w:after="0"/>
        <w:contextualSpacing w:val="0"/>
      </w:pPr>
      <w:r w:rsidRPr="003C540F">
        <w:rPr>
          <w:lang w:val="el-GR"/>
        </w:rPr>
        <w:t>Την από 29-03-2024 1</w:t>
      </w:r>
      <w:r w:rsidRPr="003C540F">
        <w:rPr>
          <w:vertAlign w:val="superscript"/>
          <w:lang w:val="el-GR"/>
        </w:rPr>
        <w:t>η</w:t>
      </w:r>
      <w:r w:rsidRPr="003C540F">
        <w:rPr>
          <w:lang w:val="el-GR"/>
        </w:rPr>
        <w:t xml:space="preserve"> Τροποποίηση της από 10-08-2023 ως άνω Προγραμματικής Συμφωνίας (ΑΠ ΚτΠ Μ.ΑΕ.. </w:t>
      </w:r>
      <w:r w:rsidRPr="00C54093">
        <w:t>7616/29-03-2024).</w:t>
      </w:r>
    </w:p>
    <w:p w14:paraId="3D68C2DB" w14:textId="77777777" w:rsidR="00F85809" w:rsidRPr="003C540F" w:rsidRDefault="00F85809" w:rsidP="00F85809">
      <w:pPr>
        <w:pStyle w:val="aff"/>
        <w:numPr>
          <w:ilvl w:val="0"/>
          <w:numId w:val="50"/>
        </w:numPr>
        <w:suppressAutoHyphens w:val="0"/>
        <w:autoSpaceDE w:val="0"/>
        <w:autoSpaceDN w:val="0"/>
        <w:snapToGrid w:val="0"/>
        <w:spacing w:before="120" w:after="0"/>
        <w:contextualSpacing w:val="0"/>
        <w:rPr>
          <w:lang w:val="el-GR"/>
        </w:rPr>
      </w:pPr>
      <w:r w:rsidRPr="003C540F">
        <w:rPr>
          <w:lang w:val="el-GR"/>
        </w:rPr>
        <w:t>Την από 19-12-2024 2</w:t>
      </w:r>
      <w:r w:rsidRPr="003C540F">
        <w:rPr>
          <w:vertAlign w:val="superscript"/>
          <w:lang w:val="el-GR"/>
        </w:rPr>
        <w:t>η</w:t>
      </w:r>
      <w:r w:rsidRPr="003C540F">
        <w:rPr>
          <w:lang w:val="el-GR"/>
        </w:rPr>
        <w:t xml:space="preserve"> Τροποποίηση της από 10-08-2023 ως άνω Προγραμματικής Συμφωνίας (ΑΠ ΚτΠ Μ.Α.Ε. 29410/23-12-2024).</w:t>
      </w:r>
    </w:p>
    <w:p w14:paraId="770810A4" w14:textId="77777777" w:rsidR="00F85809" w:rsidRPr="003C540F" w:rsidRDefault="00F85809" w:rsidP="00F85809">
      <w:pPr>
        <w:pStyle w:val="aff"/>
        <w:numPr>
          <w:ilvl w:val="0"/>
          <w:numId w:val="50"/>
        </w:numPr>
        <w:suppressAutoHyphens w:val="0"/>
        <w:autoSpaceDE w:val="0"/>
        <w:autoSpaceDN w:val="0"/>
        <w:snapToGrid w:val="0"/>
        <w:spacing w:before="120" w:after="0"/>
        <w:contextualSpacing w:val="0"/>
        <w:rPr>
          <w:lang w:val="el-GR"/>
        </w:rPr>
      </w:pPr>
      <w:r w:rsidRPr="003C540F">
        <w:rPr>
          <w:lang w:val="el-GR"/>
        </w:rPr>
        <w:t xml:space="preserve">Το υπ’ αρ. πρωτ. 1483/20-02-2025 (ΑΠ ΚτΠ Μ.Α.Ε. 3522/20-02-2025) έγγραφο από το Υπουργείο Ψηφιακής Διακυβέρνησης με θέμα: «Παροχή σύμφωνης γνώμης για την ολοκλήρωση της Φάσης </w:t>
      </w:r>
      <w:r w:rsidRPr="00C54093">
        <w:t>A</w:t>
      </w:r>
      <w:r w:rsidRPr="003C540F">
        <w:rPr>
          <w:lang w:val="el-GR"/>
        </w:rPr>
        <w:t xml:space="preserve">΄ και της έναρξης της Φάσης </w:t>
      </w:r>
      <w:r w:rsidRPr="00C54093">
        <w:t>B</w:t>
      </w:r>
      <w:r w:rsidRPr="003C540F">
        <w:rPr>
          <w:lang w:val="el-GR"/>
        </w:rPr>
        <w:t>΄ για τα Έργα: «Υπηρεσίες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«Υποστηρικτικά μέτρα των νέων ηλικίας δεκαοκτώ (18) και δεκαεννέα (19) ετών» (“</w:t>
      </w:r>
      <w:r w:rsidRPr="00C54093">
        <w:t>Youth</w:t>
      </w:r>
      <w:r w:rsidRPr="003C540F">
        <w:rPr>
          <w:lang w:val="el-GR"/>
        </w:rPr>
        <w:t xml:space="preserve"> </w:t>
      </w:r>
      <w:r w:rsidRPr="00C54093">
        <w:t>Pass</w:t>
      </w:r>
      <w:r w:rsidRPr="003C540F">
        <w:rPr>
          <w:lang w:val="el-GR"/>
        </w:rPr>
        <w:t xml:space="preserve"> ”)» και «Δράσεις Δημοσιότητας για τις ανάγκες του Προγράμματος «Υποστηρικτικά μέτρα των νέων ηλικίας δεκαοκτώ (18) και δεκαεννέα (19) ετών» (“</w:t>
      </w:r>
      <w:r w:rsidRPr="00C54093">
        <w:t>Youth</w:t>
      </w:r>
      <w:r w:rsidRPr="003C540F">
        <w:rPr>
          <w:lang w:val="el-GR"/>
        </w:rPr>
        <w:t xml:space="preserve"> </w:t>
      </w:r>
      <w:r w:rsidRPr="00C54093">
        <w:t>Pass</w:t>
      </w:r>
      <w:r w:rsidRPr="003C540F">
        <w:rPr>
          <w:lang w:val="el-GR"/>
        </w:rPr>
        <w:t>”) για τα έτη 2025 και 2026».</w:t>
      </w:r>
    </w:p>
    <w:p w14:paraId="0B734F8E" w14:textId="77777777" w:rsidR="00F85809" w:rsidRPr="003C540F" w:rsidRDefault="00F85809" w:rsidP="00F85809">
      <w:pPr>
        <w:pStyle w:val="aff"/>
        <w:numPr>
          <w:ilvl w:val="0"/>
          <w:numId w:val="50"/>
        </w:numPr>
        <w:suppressAutoHyphens w:val="0"/>
        <w:autoSpaceDE w:val="0"/>
        <w:autoSpaceDN w:val="0"/>
        <w:snapToGrid w:val="0"/>
        <w:spacing w:before="120" w:after="0"/>
        <w:contextualSpacing w:val="0"/>
        <w:rPr>
          <w:lang w:val="el-GR"/>
        </w:rPr>
      </w:pPr>
      <w:r w:rsidRPr="003C540F">
        <w:rPr>
          <w:lang w:val="el-GR"/>
        </w:rPr>
        <w:t>Την υπ’ αρ. πρωτ. 4301 ΕΞ 06-02-2025 (ΑΠ ΚτΠ Μ.Α.Ε. 2480/07-02-2025) Απόφαση έγκρισης της έκτακτης επιχορήγησης της ΚτΠ Μ.Α.Ε. από το Υπουργείο Ψηφιακής Διακυβέρνησης για το έργο: Υποστηρικτικά μέτρα των Νέων ηλικίας δεκαοκτώ (18) και δεκαεννιά (19) ετών (</w:t>
      </w:r>
      <w:r w:rsidRPr="00C54093">
        <w:rPr>
          <w:lang w:val="en-US"/>
        </w:rPr>
        <w:t>Youth</w:t>
      </w:r>
      <w:r w:rsidRPr="003C540F">
        <w:rPr>
          <w:lang w:val="el-GR"/>
        </w:rPr>
        <w:t xml:space="preserve"> </w:t>
      </w:r>
      <w:r w:rsidRPr="00C54093">
        <w:rPr>
          <w:lang w:val="en-US"/>
        </w:rPr>
        <w:t>Pass</w:t>
      </w:r>
      <w:r w:rsidRPr="003C540F">
        <w:rPr>
          <w:lang w:val="el-GR"/>
        </w:rPr>
        <w:t>)» σε βάρος της πίστωσης του Προϋπολογισμού των εξόδων του υπό φορέα 1053-501-0000000 και Α.Λ.Ε. 2310889001 ‟Λοιπές αποδόσεις σε φορείς με νομική προσωπικότητα” οικονομικού έτους 2025.</w:t>
      </w:r>
    </w:p>
    <w:p w14:paraId="61BFA452" w14:textId="77777777" w:rsidR="00F85809" w:rsidRPr="003C540F" w:rsidRDefault="00F85809" w:rsidP="00F85809">
      <w:pPr>
        <w:pStyle w:val="aff"/>
        <w:numPr>
          <w:ilvl w:val="0"/>
          <w:numId w:val="50"/>
        </w:numPr>
        <w:suppressAutoHyphens w:val="0"/>
        <w:autoSpaceDE w:val="0"/>
        <w:autoSpaceDN w:val="0"/>
        <w:snapToGrid w:val="0"/>
        <w:spacing w:before="120" w:after="0"/>
        <w:contextualSpacing w:val="0"/>
        <w:rPr>
          <w:color w:val="000000" w:themeColor="text1"/>
          <w:lang w:val="el-GR"/>
        </w:rPr>
      </w:pPr>
      <w:r w:rsidRPr="003C540F">
        <w:rPr>
          <w:color w:val="000000" w:themeColor="text1"/>
          <w:lang w:val="el-GR"/>
        </w:rPr>
        <w:t>Την υπ’ αρ. πρωτ. ΚτΠ Μ.Α.Ε. 4587/06-03-2025 Απόφαση Ανάληψης Υποχρέωσης για το έργο: Υποστηρικτικά μέτρα των νέων ηλικίας δεκαοκτώ (18) και δεκαεννέα (19) ετών» (“</w:t>
      </w:r>
      <w:r w:rsidRPr="00C54093">
        <w:rPr>
          <w:color w:val="000000" w:themeColor="text1"/>
        </w:rPr>
        <w:t>Youth</w:t>
      </w:r>
      <w:r w:rsidRPr="003C540F">
        <w:rPr>
          <w:color w:val="000000" w:themeColor="text1"/>
          <w:lang w:val="el-GR"/>
        </w:rPr>
        <w:t xml:space="preserve"> </w:t>
      </w:r>
      <w:r w:rsidRPr="00C54093">
        <w:rPr>
          <w:color w:val="000000" w:themeColor="text1"/>
        </w:rPr>
        <w:t>Pass</w:t>
      </w:r>
      <w:r w:rsidRPr="003C540F">
        <w:rPr>
          <w:color w:val="000000" w:themeColor="text1"/>
          <w:lang w:val="el-GR"/>
        </w:rPr>
        <w:t xml:space="preserve">”) οικονομικού έτους 2025. </w:t>
      </w:r>
    </w:p>
    <w:p w14:paraId="100FBE4D" w14:textId="77777777" w:rsidR="00F85809" w:rsidRPr="003C540F" w:rsidRDefault="00F85809" w:rsidP="00F85809">
      <w:pPr>
        <w:pStyle w:val="aff"/>
        <w:numPr>
          <w:ilvl w:val="0"/>
          <w:numId w:val="50"/>
        </w:numPr>
        <w:suppressAutoHyphens w:val="0"/>
        <w:autoSpaceDE w:val="0"/>
        <w:autoSpaceDN w:val="0"/>
        <w:snapToGrid w:val="0"/>
        <w:spacing w:before="120" w:after="0"/>
        <w:contextualSpacing w:val="0"/>
        <w:rPr>
          <w:lang w:val="el-GR"/>
        </w:rPr>
      </w:pPr>
      <w:r w:rsidRPr="003C540F">
        <w:rPr>
          <w:lang w:val="el-GR"/>
        </w:rPr>
        <w:t>Την Απόφαση του ΔΣ της ΚτΠ Μ.Α.Ε. κατά την υπ’ αρ. 1049/26-02-2025 Συνεδρίασή του   (Θέμα 6.4).</w:t>
      </w:r>
    </w:p>
    <w:p w14:paraId="470441A6" w14:textId="77777777" w:rsidR="00F85809" w:rsidRPr="003C540F" w:rsidRDefault="00F85809" w:rsidP="00F85809">
      <w:pPr>
        <w:pStyle w:val="aff"/>
        <w:numPr>
          <w:ilvl w:val="0"/>
          <w:numId w:val="50"/>
        </w:numPr>
        <w:suppressAutoHyphens w:val="0"/>
        <w:autoSpaceDE w:val="0"/>
        <w:autoSpaceDN w:val="0"/>
        <w:snapToGrid w:val="0"/>
        <w:spacing w:before="120" w:after="0"/>
        <w:contextualSpacing w:val="0"/>
        <w:rPr>
          <w:lang w:val="el-GR"/>
        </w:rPr>
      </w:pPr>
      <w:r w:rsidRPr="003C540F">
        <w:rPr>
          <w:lang w:val="el-GR"/>
        </w:rPr>
        <w:t>Την Απόφαση του ΔΣ της ΚτΠ Μ.Α.Ε. κατά την υπ’ αρ. 856/25-08-2022 Συνεδρίασή του, με θέμα Εκλογή Διευθύνοντος Συμβούλου (Θέμα 1).</w:t>
      </w:r>
    </w:p>
    <w:p w14:paraId="0957678F" w14:textId="77777777" w:rsidR="00F85809" w:rsidRPr="003C540F" w:rsidRDefault="00F85809" w:rsidP="00F85809">
      <w:pPr>
        <w:pStyle w:val="aff"/>
        <w:numPr>
          <w:ilvl w:val="0"/>
          <w:numId w:val="50"/>
        </w:numPr>
        <w:suppressAutoHyphens w:val="0"/>
        <w:autoSpaceDE w:val="0"/>
        <w:autoSpaceDN w:val="0"/>
        <w:snapToGrid w:val="0"/>
        <w:spacing w:before="120" w:after="0"/>
        <w:contextualSpacing w:val="0"/>
        <w:rPr>
          <w:lang w:val="el-GR"/>
        </w:rPr>
      </w:pPr>
      <w:r w:rsidRPr="003C540F">
        <w:rPr>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792C7BCA" w14:textId="77777777" w:rsidR="00F85809" w:rsidRPr="003C540F" w:rsidRDefault="00F85809" w:rsidP="00F85809">
      <w:pPr>
        <w:pStyle w:val="aff"/>
        <w:numPr>
          <w:ilvl w:val="0"/>
          <w:numId w:val="50"/>
        </w:numPr>
        <w:suppressAutoHyphens w:val="0"/>
        <w:autoSpaceDE w:val="0"/>
        <w:autoSpaceDN w:val="0"/>
        <w:snapToGrid w:val="0"/>
        <w:spacing w:before="120" w:after="0"/>
        <w:contextualSpacing w:val="0"/>
        <w:rPr>
          <w:lang w:val="el-GR"/>
        </w:rPr>
      </w:pPr>
      <w:r w:rsidRPr="003C540F">
        <w:rPr>
          <w:lang w:val="el-GR"/>
        </w:rPr>
        <w:t xml:space="preserve">Την Απόφαση του Διευθύνοντος Συμβούλου της ΚτΠ Μ.Α.Ε. με Αρ. Πρωτ. 26061/18-11-2024 και θέμα: «Τροποποίηση των αποφάσεων υπ’ αρ. πρωτ. ΚτΠ Μ.Α.Ε. 22683/20-12-2022/ΟΕ 23-10-2023 με θέμα: "Εξουσιοδότηση δικαιώματος υπογραφής σε Γενικούς Διευθυντές και </w:t>
      </w:r>
      <w:r w:rsidRPr="003C540F">
        <w:rPr>
          <w:lang w:val="el-GR"/>
        </w:rPr>
        <w:lastRenderedPageBreak/>
        <w:t>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3A95DFFB" w14:textId="77777777" w:rsidR="00F85809" w:rsidRPr="003C540F" w:rsidRDefault="00F85809" w:rsidP="00F85809">
      <w:pPr>
        <w:pStyle w:val="aff"/>
        <w:numPr>
          <w:ilvl w:val="0"/>
          <w:numId w:val="50"/>
        </w:numPr>
        <w:suppressAutoHyphens w:val="0"/>
        <w:autoSpaceDE w:val="0"/>
        <w:autoSpaceDN w:val="0"/>
        <w:snapToGrid w:val="0"/>
        <w:spacing w:before="120" w:after="0"/>
        <w:contextualSpacing w:val="0"/>
        <w:rPr>
          <w:rStyle w:val="12"/>
          <w:lang w:val="el-GR"/>
        </w:rPr>
      </w:pPr>
      <w:r w:rsidRPr="003C540F">
        <w:rPr>
          <w:lang w:val="el-GR"/>
        </w:rPr>
        <w:t>Την υπ’ αρ. 29756/27-12-2024 Απόφαση Ανάθεσης προσωρινά και εκτάκτως καθηκόντων Γενικού Διευθυντή Λειτουργίας της ΚτΠ Μ.Α.Ε.</w:t>
      </w:r>
    </w:p>
    <w:p w14:paraId="26FA390F" w14:textId="77777777" w:rsidR="00182529" w:rsidRPr="008C777F" w:rsidRDefault="00182529" w:rsidP="003F50B0">
      <w:pPr>
        <w:suppressAutoHyphens w:val="0"/>
        <w:spacing w:before="120"/>
        <w:rPr>
          <w:bCs/>
          <w:lang w:val="el-GR" w:eastAsia="en-US"/>
        </w:rPr>
      </w:pPr>
    </w:p>
    <w:bookmarkEnd w:id="27"/>
    <w:p w14:paraId="0D60A7E5" w14:textId="57C7FC03" w:rsidR="008338F0" w:rsidRPr="00603221" w:rsidRDefault="003355E7" w:rsidP="003A109E">
      <w:pPr>
        <w:pStyle w:val="2"/>
        <w:rPr>
          <w:rFonts w:cs="Tahoma"/>
          <w:lang w:val="el-GR"/>
        </w:rPr>
      </w:pPr>
      <w:r w:rsidRPr="00C570AF">
        <w:rPr>
          <w:rFonts w:cs="Tahoma"/>
          <w:lang w:val="el-GR"/>
        </w:rPr>
        <w:tab/>
      </w:r>
      <w:bookmarkStart w:id="28" w:name="_Ref40979373"/>
      <w:bookmarkStart w:id="29" w:name="_Toc97194260"/>
      <w:bookmarkStart w:id="30" w:name="_Toc97194409"/>
      <w:bookmarkStart w:id="31" w:name="_Toc190874667"/>
      <w:r w:rsidRPr="00603221">
        <w:rPr>
          <w:rFonts w:cs="Tahoma"/>
          <w:lang w:val="el-GR"/>
        </w:rPr>
        <w:t>Προθεσμία παραλαβής προσφορών και διενέργεια διαγωνισμού</w:t>
      </w:r>
      <w:bookmarkEnd w:id="28"/>
      <w:bookmarkEnd w:id="29"/>
      <w:bookmarkEnd w:id="30"/>
      <w:bookmarkEnd w:id="31"/>
      <w:r w:rsidRPr="00603221">
        <w:rPr>
          <w:rFonts w:cs="Tahoma"/>
          <w:lang w:val="el-GR"/>
        </w:rPr>
        <w:t xml:space="preserve"> </w:t>
      </w:r>
    </w:p>
    <w:p w14:paraId="5015ABFF" w14:textId="7EF18CC8" w:rsidR="00B65D70" w:rsidRPr="00603221" w:rsidRDefault="003355E7" w:rsidP="00B8545D">
      <w:pPr>
        <w:spacing w:before="240"/>
        <w:rPr>
          <w:color w:val="000000"/>
          <w:lang w:val="el-GR"/>
        </w:rPr>
      </w:pPr>
      <w:r w:rsidRPr="00603221">
        <w:rPr>
          <w:lang w:val="el-GR" w:eastAsia="el-GR"/>
        </w:rPr>
        <w:t>Η καταληκτική ημερομηνία παραλαβής των προσφορών είναι η</w:t>
      </w:r>
      <w:r w:rsidR="00CC36FC">
        <w:rPr>
          <w:lang w:val="el-GR" w:eastAsia="el-GR"/>
        </w:rPr>
        <w:t xml:space="preserve"> </w:t>
      </w:r>
      <w:r w:rsidR="00CC36FC">
        <w:rPr>
          <w:b/>
          <w:bCs/>
          <w:lang w:val="el-GR" w:eastAsia="el-GR"/>
        </w:rPr>
        <w:t xml:space="preserve">26-03-2025 </w:t>
      </w:r>
      <w:r w:rsidRPr="00603221">
        <w:rPr>
          <w:lang w:val="el-GR" w:eastAsia="el-GR"/>
        </w:rPr>
        <w:t xml:space="preserve">ώρα </w:t>
      </w:r>
      <w:r w:rsidR="00D01DB8">
        <w:rPr>
          <w:b/>
          <w:bCs/>
          <w:lang w:val="el-GR" w:eastAsia="el-GR"/>
        </w:rPr>
        <w:t xml:space="preserve">14:00 </w:t>
      </w:r>
      <w:r w:rsidR="00B65D70" w:rsidRPr="00603221">
        <w:rPr>
          <w:lang w:val="el-GR" w:eastAsia="el-GR"/>
        </w:rPr>
        <w:t xml:space="preserve">και η </w:t>
      </w:r>
      <w:r w:rsidR="00B65D70" w:rsidRPr="00603221">
        <w:rPr>
          <w:color w:val="000000"/>
          <w:lang w:val="el-GR"/>
        </w:rPr>
        <w:t xml:space="preserve">Ημερομηνία έναρξης υποβολής προσφορών είναι η </w:t>
      </w:r>
      <w:r w:rsidR="00A56C6E" w:rsidRPr="00407A33">
        <w:rPr>
          <w:b/>
          <w:bCs/>
          <w:lang w:val="el-GR"/>
        </w:rPr>
        <w:t>10-03-2025</w:t>
      </w:r>
      <w:r w:rsidR="005E589E">
        <w:rPr>
          <w:b/>
          <w:bCs/>
          <w:lang w:val="el-GR"/>
        </w:rPr>
        <w:t xml:space="preserve">. </w:t>
      </w:r>
    </w:p>
    <w:p w14:paraId="6A742B21" w14:textId="1122EB07" w:rsidR="001C673F" w:rsidRPr="00603221" w:rsidRDefault="003355E7" w:rsidP="001C673F">
      <w:pPr>
        <w:rPr>
          <w:lang w:val="el-GR"/>
        </w:rPr>
      </w:pPr>
      <w:r w:rsidRPr="00603221">
        <w:rPr>
          <w:lang w:val="el-GR" w:eastAsia="el-GR"/>
        </w:rPr>
        <w:t>Η διαδικασία θα διενεργηθεί με χρήση του Εθνικού Συστήματος Ηλεκτρονικών Δημοσίων Συμβάσεων (Ε.Σ.Η.Δ.Η.Σ.)</w:t>
      </w:r>
      <w:r w:rsidR="0009311F">
        <w:rPr>
          <w:lang w:val="el-GR" w:eastAsia="el-GR"/>
        </w:rPr>
        <w:t xml:space="preserve"> </w:t>
      </w:r>
      <w:r w:rsidR="0009311F" w:rsidRPr="002A2F31">
        <w:rPr>
          <w:lang w:val="el-GR" w:eastAsia="el-GR"/>
        </w:rPr>
        <w:t xml:space="preserve">Προμήθειες και Υπηρεσίες του  ΟΠΣ ΕΣΗΔΗΣ (Διαδικτυακή πύλη </w:t>
      </w:r>
      <w:hyperlink r:id="rId19" w:history="1">
        <w:r w:rsidR="0009311F" w:rsidRPr="00752300">
          <w:rPr>
            <w:rStyle w:val="-"/>
            <w:rFonts w:eastAsia="MS Mincho"/>
            <w:lang w:eastAsia="el-GR"/>
          </w:rPr>
          <w:t>www</w:t>
        </w:r>
        <w:r w:rsidR="0009311F" w:rsidRPr="002A2F31">
          <w:rPr>
            <w:rStyle w:val="-"/>
            <w:rFonts w:eastAsia="MS Mincho"/>
            <w:lang w:val="el-GR" w:eastAsia="el-GR"/>
          </w:rPr>
          <w:t>.</w:t>
        </w:r>
        <w:r w:rsidR="0009311F" w:rsidRPr="00752300">
          <w:rPr>
            <w:rStyle w:val="-"/>
            <w:rFonts w:eastAsia="MS Mincho"/>
            <w:lang w:eastAsia="el-GR"/>
          </w:rPr>
          <w:t>promitheus</w:t>
        </w:r>
        <w:r w:rsidR="0009311F" w:rsidRPr="002A2F31">
          <w:rPr>
            <w:rStyle w:val="-"/>
            <w:rFonts w:eastAsia="MS Mincho"/>
            <w:lang w:val="el-GR" w:eastAsia="el-GR"/>
          </w:rPr>
          <w:t>.</w:t>
        </w:r>
        <w:r w:rsidR="0009311F" w:rsidRPr="00752300">
          <w:rPr>
            <w:rStyle w:val="-"/>
            <w:rFonts w:eastAsia="MS Mincho"/>
            <w:lang w:eastAsia="el-GR"/>
          </w:rPr>
          <w:t>gov</w:t>
        </w:r>
        <w:r w:rsidR="0009311F" w:rsidRPr="002A2F31">
          <w:rPr>
            <w:rStyle w:val="-"/>
            <w:rFonts w:eastAsia="MS Mincho"/>
            <w:lang w:val="el-GR" w:eastAsia="el-GR"/>
          </w:rPr>
          <w:t>.</w:t>
        </w:r>
        <w:r w:rsidR="0009311F" w:rsidRPr="00752300">
          <w:rPr>
            <w:rStyle w:val="-"/>
            <w:rFonts w:eastAsia="MS Mincho"/>
            <w:lang w:eastAsia="el-GR"/>
          </w:rPr>
          <w:t>gr</w:t>
        </w:r>
      </w:hyperlink>
      <w:r w:rsidR="0009311F" w:rsidRPr="002A2F31">
        <w:rPr>
          <w:rStyle w:val="-"/>
          <w:rFonts w:eastAsia="MS Mincho"/>
          <w:lang w:val="el-GR" w:eastAsia="el-GR"/>
        </w:rPr>
        <w:t xml:space="preserve">) </w:t>
      </w:r>
      <w:r w:rsidR="0009311F" w:rsidRPr="002A2F31">
        <w:rPr>
          <w:lang w:val="el-GR" w:eastAsia="el-GR"/>
        </w:rPr>
        <w:t xml:space="preserve"> </w:t>
      </w:r>
      <w:hyperlink r:id="rId20" w:history="1">
        <w:r w:rsidR="0009311F" w:rsidRPr="001560F3">
          <w:rPr>
            <w:rStyle w:val="-"/>
            <w:rFonts w:eastAsia="MS Mincho"/>
            <w:lang w:eastAsia="el-GR"/>
          </w:rPr>
          <w:t>https</w:t>
        </w:r>
        <w:r w:rsidR="0009311F" w:rsidRPr="002A2F31">
          <w:rPr>
            <w:rStyle w:val="-"/>
            <w:rFonts w:eastAsia="MS Mincho"/>
            <w:lang w:val="el-GR" w:eastAsia="el-GR"/>
          </w:rPr>
          <w:t>://</w:t>
        </w:r>
        <w:r w:rsidR="0009311F" w:rsidRPr="001560F3">
          <w:rPr>
            <w:rStyle w:val="-"/>
            <w:rFonts w:eastAsia="MS Mincho"/>
            <w:lang w:eastAsia="el-GR"/>
          </w:rPr>
          <w:t>portal</w:t>
        </w:r>
        <w:r w:rsidR="0009311F" w:rsidRPr="002A2F31">
          <w:rPr>
            <w:rStyle w:val="-"/>
            <w:rFonts w:eastAsia="MS Mincho"/>
            <w:lang w:val="el-GR" w:eastAsia="el-GR"/>
          </w:rPr>
          <w:t>.</w:t>
        </w:r>
        <w:r w:rsidR="0009311F" w:rsidRPr="001560F3">
          <w:rPr>
            <w:rStyle w:val="-"/>
            <w:rFonts w:eastAsia="MS Mincho"/>
            <w:lang w:eastAsia="el-GR"/>
          </w:rPr>
          <w:t>eprocurement</w:t>
        </w:r>
        <w:r w:rsidR="0009311F" w:rsidRPr="002A2F31">
          <w:rPr>
            <w:rStyle w:val="-"/>
            <w:rFonts w:eastAsia="MS Mincho"/>
            <w:lang w:val="el-GR" w:eastAsia="el-GR"/>
          </w:rPr>
          <w:t>.</w:t>
        </w:r>
        <w:r w:rsidR="0009311F" w:rsidRPr="001560F3">
          <w:rPr>
            <w:rStyle w:val="-"/>
            <w:rFonts w:eastAsia="MS Mincho"/>
            <w:lang w:eastAsia="el-GR"/>
          </w:rPr>
          <w:t>gov</w:t>
        </w:r>
        <w:r w:rsidR="0009311F" w:rsidRPr="002A2F31">
          <w:rPr>
            <w:rStyle w:val="-"/>
            <w:rFonts w:eastAsia="MS Mincho"/>
            <w:lang w:val="el-GR" w:eastAsia="el-GR"/>
          </w:rPr>
          <w:t>.</w:t>
        </w:r>
        <w:r w:rsidR="0009311F" w:rsidRPr="001560F3">
          <w:rPr>
            <w:rStyle w:val="-"/>
            <w:rFonts w:eastAsia="MS Mincho"/>
            <w:lang w:eastAsia="el-GR"/>
          </w:rPr>
          <w:t>gr</w:t>
        </w:r>
        <w:r w:rsidR="0009311F" w:rsidRPr="002A2F31">
          <w:rPr>
            <w:rStyle w:val="-"/>
            <w:rFonts w:eastAsia="MS Mincho"/>
            <w:lang w:val="el-GR" w:eastAsia="el-GR"/>
          </w:rPr>
          <w:t>/</w:t>
        </w:r>
        <w:r w:rsidR="0009311F" w:rsidRPr="001560F3">
          <w:rPr>
            <w:rStyle w:val="-"/>
            <w:rFonts w:eastAsia="MS Mincho"/>
            <w:lang w:eastAsia="el-GR"/>
          </w:rPr>
          <w:t>webcenter</w:t>
        </w:r>
        <w:r w:rsidR="0009311F" w:rsidRPr="002A2F31">
          <w:rPr>
            <w:rStyle w:val="-"/>
            <w:rFonts w:eastAsia="MS Mincho"/>
            <w:lang w:val="el-GR" w:eastAsia="el-GR"/>
          </w:rPr>
          <w:t>/</w:t>
        </w:r>
        <w:r w:rsidR="0009311F" w:rsidRPr="001560F3">
          <w:rPr>
            <w:rStyle w:val="-"/>
            <w:rFonts w:eastAsia="MS Mincho"/>
            <w:lang w:eastAsia="el-GR"/>
          </w:rPr>
          <w:t>portal</w:t>
        </w:r>
        <w:r w:rsidR="0009311F" w:rsidRPr="002A2F31">
          <w:rPr>
            <w:rStyle w:val="-"/>
            <w:rFonts w:eastAsia="MS Mincho"/>
            <w:lang w:val="el-GR" w:eastAsia="el-GR"/>
          </w:rPr>
          <w:t>/</w:t>
        </w:r>
        <w:proofErr w:type="spellStart"/>
        <w:r w:rsidR="0009311F" w:rsidRPr="001560F3">
          <w:rPr>
            <w:rStyle w:val="-"/>
            <w:rFonts w:eastAsia="MS Mincho"/>
            <w:lang w:eastAsia="el-GR"/>
          </w:rPr>
          <w:t>TestPortal</w:t>
        </w:r>
        <w:proofErr w:type="spellEnd"/>
      </w:hyperlink>
      <w:r w:rsidRPr="00603221">
        <w:rPr>
          <w:lang w:val="el-GR" w:eastAsia="el-GR"/>
        </w:rPr>
        <w:t xml:space="preserve"> του ως άνω συστήματος, </w:t>
      </w:r>
      <w:r w:rsidR="0008344D" w:rsidRPr="11E90C04">
        <w:rPr>
          <w:b/>
          <w:bCs/>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087C65">
        <w:rPr>
          <w:b/>
          <w:lang w:val="el-GR"/>
        </w:rPr>
        <w:t xml:space="preserve">01-04-2025 </w:t>
      </w:r>
      <w:r w:rsidR="001C673F" w:rsidRPr="005452CE">
        <w:rPr>
          <w:b/>
          <w:lang w:val="el-GR"/>
        </w:rPr>
        <w:t>κ</w:t>
      </w:r>
      <w:r w:rsidR="001C673F" w:rsidRPr="00603221">
        <w:rPr>
          <w:b/>
          <w:lang w:val="el-GR"/>
        </w:rPr>
        <w:t xml:space="preserve">αι ώρα </w:t>
      </w:r>
      <w:r w:rsidR="001446CA">
        <w:rPr>
          <w:b/>
          <w:lang w:val="el-GR"/>
        </w:rPr>
        <w:t>14:00.</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32" w:name="_Ref65241722"/>
      <w:bookmarkStart w:id="33" w:name="_Ref65241727"/>
      <w:bookmarkStart w:id="34" w:name="_Toc97194261"/>
      <w:bookmarkStart w:id="35" w:name="_Toc97194410"/>
      <w:bookmarkStart w:id="36" w:name="_Toc190874668"/>
      <w:r w:rsidRPr="00603221">
        <w:rPr>
          <w:rFonts w:cs="Tahoma"/>
          <w:lang w:val="el-GR"/>
        </w:rPr>
        <w:t>Δημοσιότητα</w:t>
      </w:r>
      <w:bookmarkEnd w:id="32"/>
      <w:bookmarkEnd w:id="33"/>
      <w:bookmarkEnd w:id="34"/>
      <w:bookmarkEnd w:id="35"/>
      <w:bookmarkEnd w:id="36"/>
    </w:p>
    <w:p w14:paraId="35918AE0" w14:textId="5109E642"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F157B8" w:rsidRPr="00407A33">
        <w:rPr>
          <w:b/>
          <w:bCs/>
          <w:lang w:val="el-GR"/>
        </w:rPr>
        <w:t>10-03-2025</w:t>
      </w:r>
      <w:r w:rsidR="00F157B8">
        <w:rPr>
          <w:b/>
          <w:bCs/>
          <w:lang w:val="el-GR"/>
        </w:rPr>
        <w:t>.</w:t>
      </w:r>
    </w:p>
    <w:p w14:paraId="2B898007" w14:textId="2CBE8D3D" w:rsidR="00821852" w:rsidRDefault="00821852" w:rsidP="00821852">
      <w:pPr>
        <w:rPr>
          <w:lang w:val="el-GR"/>
        </w:rPr>
      </w:pPr>
      <w:r w:rsidRPr="006B3C5C">
        <w:rPr>
          <w:lang w:val="el-GR"/>
        </w:rPr>
        <w:t xml:space="preserve">Τα έγγραφα της σύμβασης </w:t>
      </w:r>
      <w:bookmarkStart w:id="37" w:name="_Hlk75874003"/>
      <w:r w:rsidRPr="006B3C5C">
        <w:rPr>
          <w:lang w:val="el-GR"/>
        </w:rPr>
        <w:t xml:space="preserve">της παρούσας Διακήρυξης καταχωρήθηκαν </w:t>
      </w:r>
      <w:bookmarkEnd w:id="37"/>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F157B8" w:rsidRPr="00407A33">
        <w:rPr>
          <w:b/>
          <w:bCs/>
          <w:lang w:val="el-GR"/>
        </w:rPr>
        <w:t>10-03-2025</w:t>
      </w:r>
      <w:r w:rsidR="00F157B8">
        <w:rPr>
          <w:b/>
          <w:bCs/>
          <w:lang w:val="el-GR"/>
        </w:rPr>
        <w:t>,</w:t>
      </w:r>
      <w:r w:rsidRPr="006B3C5C">
        <w:rPr>
          <w:lang w:val="el-GR"/>
        </w:rPr>
        <w:t xml:space="preserve"> η οποία έλαβε Συστημικό Αύξοντα Αριθμό</w:t>
      </w:r>
      <w:bookmarkStart w:id="38" w:name="_Hlk75874030"/>
      <w:r w:rsidRPr="006B3C5C">
        <w:rPr>
          <w:lang w:val="el-GR"/>
        </w:rPr>
        <w:t>:</w:t>
      </w:r>
      <w:bookmarkEnd w:id="38"/>
      <w:r w:rsidR="00F20EAE" w:rsidRPr="00F20EAE">
        <w:rPr>
          <w:lang w:val="el-GR"/>
        </w:rPr>
        <w:t xml:space="preserve"> </w:t>
      </w:r>
      <w:r w:rsidR="00F20EAE" w:rsidRPr="00320C35">
        <w:rPr>
          <w:b/>
          <w:bCs/>
          <w:lang w:val="el-GR"/>
        </w:rPr>
        <w:t>367682</w:t>
      </w:r>
      <w:r w:rsidR="00F20EAE" w:rsidRPr="00F20EAE">
        <w:rPr>
          <w:lang w:val="el-GR"/>
        </w:rPr>
        <w:t xml:space="preserve"> </w:t>
      </w:r>
      <w:r w:rsidRPr="006B3C5C">
        <w:rPr>
          <w:lang w:val="el-GR"/>
        </w:rPr>
        <w:t>και αναρτήθηκαν στη Διαδικτυακή Πύλη (</w:t>
      </w:r>
      <w:hyperlink r:id="rId21" w:history="1">
        <w:r w:rsidRPr="00012FAE">
          <w:rPr>
            <w:rStyle w:val="-"/>
            <w:lang w:val="el-GR"/>
          </w:rPr>
          <w:t>www.promitheus.gov.gr</w:t>
        </w:r>
      </w:hyperlink>
      <w:r w:rsidRPr="006B3C5C">
        <w:rPr>
          <w:lang w:val="el-GR"/>
        </w:rPr>
        <w:t>) του ΟΠΣ ΕΣΗΔΗΣ</w:t>
      </w:r>
      <w:r w:rsidR="0009311F">
        <w:rPr>
          <w:lang w:val="el-GR"/>
        </w:rPr>
        <w:t xml:space="preserve"> </w:t>
      </w:r>
      <w:r w:rsidR="0009311F" w:rsidRPr="002A2F31">
        <w:rPr>
          <w:lang w:val="el-GR"/>
        </w:rPr>
        <w:t>στη διεύθυνση (</w:t>
      </w:r>
      <w:r w:rsidR="0009311F">
        <w:rPr>
          <w:lang w:val="en-US"/>
        </w:rPr>
        <w:t>URL</w:t>
      </w:r>
      <w:r w:rsidR="0009311F" w:rsidRPr="002A2F31">
        <w:rPr>
          <w:lang w:val="el-GR"/>
        </w:rPr>
        <w:t xml:space="preserve">) </w:t>
      </w:r>
      <w:r w:rsidR="002146B3">
        <w:rPr>
          <w:lang w:val="el-GR"/>
        </w:rPr>
        <w:fldChar w:fldCharType="begin"/>
      </w:r>
      <w:ins w:id="39" w:author="Συντάκτης">
        <w:r w:rsidR="002146B3">
          <w:rPr>
            <w:lang w:val="el-GR"/>
          </w:rPr>
          <w:instrText>HYPERLINK "</w:instrText>
        </w:r>
      </w:ins>
      <w:r w:rsidR="002146B3" w:rsidRPr="006D5D5A">
        <w:rPr>
          <w:lang w:val="el-GR"/>
        </w:rPr>
        <w:instrText>https://nepps-search.eprocurement.gov.gr/actSearch/resources/search/</w:instrText>
      </w:r>
      <w:r w:rsidR="002146B3" w:rsidRPr="0036220D">
        <w:rPr>
          <w:lang w:val="el-GR"/>
        </w:rPr>
        <w:instrText>367</w:instrText>
      </w:r>
      <w:r w:rsidR="002146B3" w:rsidRPr="002146B3">
        <w:rPr>
          <w:lang w:val="el-GR"/>
        </w:rPr>
        <w:instrText>682</w:instrText>
      </w:r>
      <w:ins w:id="40" w:author="Συντάκτης">
        <w:r w:rsidR="002146B3">
          <w:rPr>
            <w:lang w:val="el-GR"/>
          </w:rPr>
          <w:instrText>"</w:instrText>
        </w:r>
      </w:ins>
      <w:r w:rsidR="002146B3">
        <w:rPr>
          <w:lang w:val="el-GR"/>
        </w:rPr>
      </w:r>
      <w:r w:rsidR="002146B3">
        <w:rPr>
          <w:lang w:val="el-GR"/>
        </w:rPr>
        <w:fldChar w:fldCharType="separate"/>
      </w:r>
      <w:r w:rsidR="002146B3" w:rsidRPr="002146B3">
        <w:rPr>
          <w:rStyle w:val="-"/>
          <w:lang w:val="el-GR"/>
        </w:rPr>
        <w:t>https://nepps-search.eprocurement.gov.gr/actSearch/resources/search/367682</w:t>
      </w:r>
      <w:r w:rsidR="002146B3">
        <w:rPr>
          <w:lang w:val="el-GR"/>
        </w:rPr>
        <w:fldChar w:fldCharType="end"/>
      </w:r>
      <w:r w:rsidR="002146B3" w:rsidRPr="002146B3">
        <w:rPr>
          <w:lang w:val="el-GR"/>
        </w:rPr>
        <w:t xml:space="preserve"> </w:t>
      </w:r>
      <w:r>
        <w:rPr>
          <w:lang w:val="el-GR"/>
        </w:rPr>
        <w:t>.</w:t>
      </w:r>
    </w:p>
    <w:p w14:paraId="6DAD2C80" w14:textId="77777777" w:rsidR="003F2A53" w:rsidRDefault="003F2A53">
      <w:pPr>
        <w:rPr>
          <w:lang w:val="el-GR"/>
        </w:rPr>
      </w:pPr>
    </w:p>
    <w:p w14:paraId="55015F6A" w14:textId="2290233B" w:rsidR="00181C40" w:rsidRDefault="007A10BE">
      <w:pPr>
        <w:rPr>
          <w:lang w:val="el-GR"/>
        </w:rPr>
      </w:pPr>
      <w:r>
        <w:rPr>
          <w:lang w:val="el-GR"/>
        </w:rPr>
        <w:t>Πε</w:t>
      </w:r>
      <w:r w:rsidRPr="00181C40">
        <w:rPr>
          <w:lang w:val="el-GR"/>
        </w:rPr>
        <w:t xml:space="preserve">ρίληψη της παρούσας Διακήρυξης </w:t>
      </w:r>
      <w:r w:rsidR="00181C40" w:rsidRPr="00181C40">
        <w:rPr>
          <w:lang w:val="el-GR"/>
        </w:rPr>
        <w:t xml:space="preserve">όπως προβλέπεται στην περίπτωση </w:t>
      </w:r>
      <w:bookmarkStart w:id="41" w:name="_Hlk75874098"/>
      <w:r w:rsidR="00181C40" w:rsidRPr="00181C40">
        <w:rPr>
          <w:lang w:val="el-GR"/>
        </w:rPr>
        <w:t>(</w:t>
      </w:r>
      <w:proofErr w:type="spellStart"/>
      <w:r w:rsidR="00181C40" w:rsidRPr="00181C40">
        <w:rPr>
          <w:lang w:val="el-GR"/>
        </w:rPr>
        <w:t>ιστ</w:t>
      </w:r>
      <w:proofErr w:type="spellEnd"/>
      <w:r w:rsidR="00181C40" w:rsidRPr="00181C40">
        <w:rPr>
          <w:lang w:val="el-GR"/>
        </w:rPr>
        <w:t xml:space="preserve">) </w:t>
      </w:r>
      <w:bookmarkEnd w:id="41"/>
      <w:r w:rsidR="00181C40" w:rsidRPr="00181C40">
        <w:rPr>
          <w:lang w:val="el-GR"/>
        </w:rPr>
        <w:t>της παραγράφου 3 του άρθρου 76 του Ν.4727/23-09-2020 (ΦΕΚ/Α/184/23</w:t>
      </w:r>
      <w:r w:rsidR="009B04D8">
        <w:rPr>
          <w:lang w:val="el-GR"/>
        </w:rPr>
        <w:t>-</w:t>
      </w:r>
      <w:r w:rsidR="00181C40" w:rsidRPr="00181C40">
        <w:rPr>
          <w:lang w:val="el-GR"/>
        </w:rPr>
        <w:t>09</w:t>
      </w:r>
      <w:r w:rsidR="009B04D8">
        <w:rPr>
          <w:lang w:val="el-GR"/>
        </w:rPr>
        <w:t>-</w:t>
      </w:r>
      <w:r w:rsidR="00181C40" w:rsidRPr="00181C40">
        <w:rPr>
          <w:lang w:val="el-GR"/>
        </w:rPr>
        <w:t xml:space="preserve">2020), αναρτήθηκε στο διαδίκτυο, στον </w:t>
      </w:r>
      <w:proofErr w:type="spellStart"/>
      <w:r w:rsidR="00181C40" w:rsidRPr="00181C40">
        <w:rPr>
          <w:lang w:val="el-GR"/>
        </w:rPr>
        <w:t>ιστότοπο</w:t>
      </w:r>
      <w:proofErr w:type="spellEnd"/>
      <w:r w:rsidR="00181C40" w:rsidRPr="00181C40">
        <w:rPr>
          <w:lang w:val="el-GR"/>
        </w:rPr>
        <w:t xml:space="preserve"> </w:t>
      </w:r>
      <w:hyperlink r:id="rId22" w:history="1">
        <w:r w:rsidR="00BC2386" w:rsidRPr="007E5865">
          <w:rPr>
            <w:rStyle w:val="-"/>
            <w:lang w:val="el-GR"/>
          </w:rPr>
          <w:t>http://et.diavgeia.gov.gr/</w:t>
        </w:r>
      </w:hyperlink>
      <w:r w:rsidR="00BC2386">
        <w:rPr>
          <w:lang w:val="el-GR"/>
        </w:rPr>
        <w:t xml:space="preserve"> </w:t>
      </w:r>
      <w:r w:rsidR="00181C40" w:rsidRPr="00181C40">
        <w:rPr>
          <w:lang w:val="el-GR"/>
        </w:rPr>
        <w:t xml:space="preserve"> (ΠΡΟΓΡΑΜΜΑ ΔΙΑΥΓΕΙΑ) </w:t>
      </w:r>
      <w:r w:rsidR="00181C40" w:rsidRPr="00603221">
        <w:rPr>
          <w:lang w:val="el-GR" w:eastAsia="el-GR"/>
        </w:rPr>
        <w:t xml:space="preserve">στις </w:t>
      </w:r>
      <w:r w:rsidR="00FD4ED7" w:rsidRPr="00407A33">
        <w:rPr>
          <w:b/>
          <w:bCs/>
          <w:lang w:val="el-GR"/>
        </w:rPr>
        <w:t>10-03-2025</w:t>
      </w:r>
      <w:r w:rsidR="00FD4ED7">
        <w:rPr>
          <w:b/>
          <w:bCs/>
          <w:lang w:val="el-GR"/>
        </w:rPr>
        <w:t>.</w:t>
      </w:r>
    </w:p>
    <w:p w14:paraId="30B63B4D" w14:textId="77777777" w:rsidR="008338F0" w:rsidRPr="00603221" w:rsidRDefault="008338F0">
      <w:pPr>
        <w:rPr>
          <w:lang w:val="el-GR"/>
        </w:rPr>
      </w:pPr>
    </w:p>
    <w:p w14:paraId="5A0DD1FC" w14:textId="1880B962"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3"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FD4ED7" w:rsidRPr="00407A33">
        <w:rPr>
          <w:b/>
          <w:bCs/>
        </w:rPr>
        <w:t>10-03-2025</w:t>
      </w:r>
      <w:r w:rsidR="00FD4ED7">
        <w:rPr>
          <w:b/>
          <w:bCs/>
        </w:rPr>
        <w:t xml:space="preserve">. </w:t>
      </w: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42" w:name="_Toc97194262"/>
      <w:bookmarkStart w:id="43" w:name="_Toc97194411"/>
      <w:bookmarkStart w:id="44" w:name="_Toc190874669"/>
      <w:r w:rsidRPr="00603221">
        <w:rPr>
          <w:rFonts w:cs="Tahoma"/>
          <w:lang w:val="el-GR"/>
        </w:rPr>
        <w:t>Αρχές εφαρμοζόμενες στη διαδικασία σύναψης</w:t>
      </w:r>
      <w:bookmarkEnd w:id="42"/>
      <w:bookmarkEnd w:id="43"/>
      <w:bookmarkEnd w:id="44"/>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60FE2FA1"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lastRenderedPageBreak/>
        <w:t xml:space="preserve">β) δεν θα ενεργήσουν αθέμιτα, παράνομα ή καταχρηστικά </w:t>
      </w:r>
      <w:proofErr w:type="spellStart"/>
      <w:r w:rsidRPr="00603221">
        <w:rPr>
          <w:lang w:val="el-GR"/>
        </w:rPr>
        <w:t>καθ΄όλη</w:t>
      </w:r>
      <w:proofErr w:type="spellEnd"/>
      <w:r w:rsidRPr="00603221">
        <w:rPr>
          <w:lang w:val="el-GR"/>
        </w:rPr>
        <w:t xml:space="preserve"> τη διάρκεια της διαδικασίας ανάθεσης, αλλά και κατά το στάδιο εκτέλεσης της σύμβασης, εφόσον επιλεγούν</w:t>
      </w:r>
    </w:p>
    <w:p w14:paraId="12E1B049" w14:textId="14FED371" w:rsidR="003F2A53"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w:t>
      </w:r>
      <w:r w:rsidR="007A10BE">
        <w:rPr>
          <w:lang w:val="el-GR"/>
        </w:rPr>
        <w:t>τ</w:t>
      </w:r>
      <w:r w:rsidRPr="00603221">
        <w:rPr>
          <w:lang w:val="el-GR"/>
        </w:rPr>
        <w:t>εί ως τέτοιες.</w:t>
      </w: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5" w:name="_Toc97194412"/>
      <w:bookmarkStart w:id="46" w:name="_Toc190874670"/>
      <w:r w:rsidRPr="00603221">
        <w:rPr>
          <w:rFonts w:cs="Tahoma"/>
          <w:sz w:val="22"/>
          <w:szCs w:val="22"/>
        </w:rPr>
        <w:t>ΓΕΝΙΚΟΙ ΚΑΙ ΕΙΔΙΚΟΙ ΟΡΟΙ ΣΥΜΜΕΤΟΧΗΣ</w:t>
      </w:r>
      <w:bookmarkEnd w:id="45"/>
      <w:bookmarkEnd w:id="46"/>
    </w:p>
    <w:p w14:paraId="240D7CED" w14:textId="77777777" w:rsidR="00092ADB" w:rsidRPr="00603221" w:rsidRDefault="00092ADB" w:rsidP="003A109E">
      <w:pPr>
        <w:pStyle w:val="2"/>
        <w:rPr>
          <w:rFonts w:cs="Tahoma"/>
          <w:lang w:val="el-GR"/>
        </w:rPr>
      </w:pPr>
      <w:bookmarkStart w:id="47" w:name="__RefHeading___Toc491949729"/>
      <w:bookmarkStart w:id="48" w:name="__RefHeading___Toc491949730"/>
      <w:bookmarkStart w:id="49" w:name="_Hlk494445205"/>
      <w:bookmarkEnd w:id="47"/>
      <w:bookmarkEnd w:id="48"/>
      <w:r w:rsidRPr="00603221">
        <w:rPr>
          <w:rFonts w:cs="Tahoma"/>
          <w:lang w:val="el-GR"/>
        </w:rPr>
        <w:tab/>
      </w:r>
      <w:bookmarkStart w:id="50" w:name="_Toc97194263"/>
      <w:bookmarkStart w:id="51" w:name="_Toc97194413"/>
      <w:bookmarkStart w:id="52" w:name="_Toc190874671"/>
      <w:r w:rsidRPr="00603221">
        <w:rPr>
          <w:rFonts w:cs="Tahoma"/>
          <w:lang w:val="el-GR"/>
        </w:rPr>
        <w:t>Γενικές Πληροφορίες</w:t>
      </w:r>
      <w:bookmarkEnd w:id="50"/>
      <w:bookmarkEnd w:id="51"/>
      <w:bookmarkEnd w:id="52"/>
    </w:p>
    <w:p w14:paraId="347E50D6" w14:textId="77777777" w:rsidR="008338F0" w:rsidRPr="00603221" w:rsidRDefault="003355E7" w:rsidP="000631F7">
      <w:pPr>
        <w:pStyle w:val="3"/>
        <w:ind w:left="1276"/>
        <w:rPr>
          <w:lang w:val="el-GR"/>
        </w:rPr>
      </w:pPr>
      <w:bookmarkStart w:id="53" w:name="_Toc97194264"/>
      <w:bookmarkStart w:id="54" w:name="_Toc97194414"/>
      <w:bookmarkStart w:id="55" w:name="_Toc190874672"/>
      <w:bookmarkEnd w:id="49"/>
      <w:r w:rsidRPr="00603221">
        <w:rPr>
          <w:lang w:val="el-GR"/>
        </w:rPr>
        <w:t>Έγγραφα της σύμβασης</w:t>
      </w:r>
      <w:bookmarkEnd w:id="53"/>
      <w:bookmarkEnd w:id="54"/>
      <w:bookmarkEnd w:id="55"/>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61B446C3" w14:textId="0D0AD8EA" w:rsidR="008338F0" w:rsidRPr="003F2A53" w:rsidRDefault="003355E7">
      <w:pPr>
        <w:numPr>
          <w:ilvl w:val="0"/>
          <w:numId w:val="3"/>
        </w:numPr>
        <w:spacing w:after="40"/>
        <w:ind w:left="567" w:hanging="567"/>
        <w:rPr>
          <w:rFonts w:eastAsia="Calibri"/>
          <w:lang w:val="el-GR"/>
        </w:rPr>
      </w:pPr>
      <w:r w:rsidRPr="003F2A53">
        <w:rPr>
          <w:lang w:val="el-GR"/>
        </w:rPr>
        <w:t>η παρούσα Διακήρυξη</w:t>
      </w:r>
      <w:r w:rsidR="006B6AD9" w:rsidRPr="003F2A53">
        <w:rPr>
          <w:lang w:val="el-GR"/>
        </w:rPr>
        <w:t xml:space="preserve"> </w:t>
      </w:r>
      <w:r w:rsidRPr="003F2A53">
        <w:rPr>
          <w:lang w:val="el-GR"/>
        </w:rPr>
        <w:t>με τα Παραρτήματα που αποτελούν αναπόσπαστο μέρος αυτής</w:t>
      </w:r>
    </w:p>
    <w:p w14:paraId="5C0B8E50" w14:textId="68A7ADED" w:rsidR="008338F0" w:rsidRPr="003F2A53" w:rsidRDefault="003355E7">
      <w:pPr>
        <w:numPr>
          <w:ilvl w:val="0"/>
          <w:numId w:val="3"/>
        </w:numPr>
        <w:spacing w:after="40"/>
        <w:ind w:left="567" w:hanging="567"/>
        <w:rPr>
          <w:lang w:val="el-GR"/>
        </w:rPr>
      </w:pPr>
      <w:r w:rsidRPr="003F2A53">
        <w:rPr>
          <w:lang w:val="el-GR"/>
        </w:rPr>
        <w:t>το</w:t>
      </w:r>
      <w:r w:rsidR="00E1337D" w:rsidRPr="003F2A53">
        <w:rPr>
          <w:lang w:val="el-GR"/>
        </w:rPr>
        <w:t xml:space="preserve"> </w:t>
      </w:r>
      <w:r w:rsidRPr="003F2A53">
        <w:rPr>
          <w:lang w:val="el-GR"/>
        </w:rPr>
        <w:t>Ευρωπαϊκό Ενιαίο Έγγραφο Σύμβασης [ΕΕΕΣ]</w:t>
      </w:r>
    </w:p>
    <w:p w14:paraId="425F8D58" w14:textId="0F024542" w:rsidR="008338F0" w:rsidRPr="003F2A53" w:rsidRDefault="003355E7">
      <w:pPr>
        <w:numPr>
          <w:ilvl w:val="0"/>
          <w:numId w:val="3"/>
        </w:numPr>
        <w:spacing w:after="40"/>
        <w:ind w:left="567" w:hanging="567"/>
        <w:rPr>
          <w:lang w:val="el-GR"/>
        </w:rPr>
      </w:pPr>
      <w:r w:rsidRPr="003F2A53">
        <w:rPr>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5F534ECE" w14:textId="2E6ECAB9" w:rsidR="000631F7" w:rsidRDefault="000631F7" w:rsidP="000631F7">
      <w:pPr>
        <w:spacing w:after="40"/>
        <w:rPr>
          <w:lang w:val="el-GR"/>
        </w:rPr>
      </w:pPr>
    </w:p>
    <w:p w14:paraId="2E99B3E7" w14:textId="77777777" w:rsidR="008338F0" w:rsidRPr="00603221" w:rsidRDefault="003355E7" w:rsidP="000631F7">
      <w:pPr>
        <w:pStyle w:val="3"/>
        <w:ind w:left="1276"/>
        <w:rPr>
          <w:lang w:val="el-GR"/>
        </w:rPr>
      </w:pPr>
      <w:bookmarkStart w:id="56" w:name="_Toc97194265"/>
      <w:bookmarkStart w:id="57" w:name="_Toc97194415"/>
      <w:bookmarkStart w:id="58" w:name="_Toc190874673"/>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6"/>
      <w:bookmarkEnd w:id="57"/>
      <w:bookmarkEnd w:id="58"/>
    </w:p>
    <w:p w14:paraId="59977BE9" w14:textId="22CE3AA2" w:rsidR="008338F0"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w:t>
      </w:r>
      <w:r w:rsidR="007A10BE" w:rsidRPr="002A2F31">
        <w:rPr>
          <w:lang w:val="el-GR"/>
        </w:rPr>
        <w:t>(Ε.Σ.Η.ΔΗ.Σ.)</w:t>
      </w:r>
      <w:r w:rsidRPr="004C145A">
        <w:rPr>
          <w:lang w:val="el-GR"/>
        </w:rPr>
        <w:t xml:space="preserve">,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24"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59" w:name="_Ref75870613"/>
      <w:bookmarkStart w:id="60" w:name="_Toc97194266"/>
      <w:bookmarkStart w:id="61" w:name="_Toc97194416"/>
      <w:bookmarkStart w:id="62" w:name="_Toc190874674"/>
      <w:r w:rsidRPr="00603221">
        <w:rPr>
          <w:lang w:val="el-GR"/>
        </w:rPr>
        <w:t>Παροχή Διευκρινίσεων</w:t>
      </w:r>
      <w:bookmarkEnd w:id="59"/>
      <w:bookmarkEnd w:id="60"/>
      <w:bookmarkEnd w:id="61"/>
      <w:bookmarkEnd w:id="62"/>
    </w:p>
    <w:p w14:paraId="04A6955A" w14:textId="7ADC385A"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4D4593" w:rsidRPr="00407A33">
        <w:rPr>
          <w:b/>
          <w:bCs/>
          <w:lang w:val="el-GR"/>
        </w:rPr>
        <w:t>1</w:t>
      </w:r>
      <w:r w:rsidR="001D2B08">
        <w:rPr>
          <w:b/>
          <w:bCs/>
          <w:lang w:val="el-GR"/>
        </w:rPr>
        <w:t>7</w:t>
      </w:r>
      <w:r w:rsidR="004D4593" w:rsidRPr="00407A33">
        <w:rPr>
          <w:b/>
          <w:bCs/>
          <w:lang w:val="el-GR"/>
        </w:rPr>
        <w:t>-03-2025</w:t>
      </w:r>
      <w:r w:rsidR="004D4593">
        <w:rPr>
          <w:b/>
          <w:bCs/>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5"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08C69E9"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5C7DEB2"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2FB71E58"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1F13DAFB"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7C48DD3"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23C49354" w14:textId="4754CD04" w:rsidR="007A10BE" w:rsidRDefault="007A10BE" w:rsidP="00784CFD">
      <w:pPr>
        <w:rPr>
          <w:lang w:val="el-GR"/>
        </w:rPr>
      </w:pPr>
      <w:r w:rsidRPr="002A2F31">
        <w:rPr>
          <w:lang w:val="el-GR"/>
        </w:rPr>
        <w:t>Η αναθέτουσα αρχή, με αιτιολογημένη απόφασή της, δύναται να παρατείνει την προθεσμία παραλαβής των προσφορών, τηρουμένων σε κάθε περίπτωση των αρχών της ίσης μεταχείρισης και της διαφάνειας.</w:t>
      </w:r>
    </w:p>
    <w:p w14:paraId="2A81ABCC" w14:textId="298EEB2D" w:rsidR="00784CFD" w:rsidRDefault="00784CFD" w:rsidP="00784CFD">
      <w:pPr>
        <w:rPr>
          <w:lang w:val="el-GR"/>
        </w:rPr>
      </w:pPr>
      <w:r w:rsidRPr="00C11E79">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4BA88A46" w14:textId="77777777" w:rsidR="00784CFD" w:rsidRPr="006B2C94" w:rsidRDefault="00784CFD" w:rsidP="00784CFD">
      <w:pPr>
        <w:rPr>
          <w:lang w:val="el-GR"/>
        </w:rPr>
      </w:pPr>
    </w:p>
    <w:p w14:paraId="359253A7" w14:textId="77777777" w:rsidR="008338F0" w:rsidRPr="00603221" w:rsidRDefault="003355E7" w:rsidP="000631F7">
      <w:pPr>
        <w:pStyle w:val="3"/>
        <w:ind w:left="1276"/>
        <w:rPr>
          <w:lang w:val="el-GR"/>
        </w:rPr>
      </w:pPr>
      <w:bookmarkStart w:id="63" w:name="_Ref75870681"/>
      <w:bookmarkStart w:id="64" w:name="_Toc97194267"/>
      <w:bookmarkStart w:id="65" w:name="_Toc97194417"/>
      <w:bookmarkStart w:id="66" w:name="_Toc190874675"/>
      <w:r w:rsidRPr="00603221">
        <w:rPr>
          <w:lang w:val="el-GR"/>
        </w:rPr>
        <w:t>Γλώσσα</w:t>
      </w:r>
      <w:bookmarkEnd w:id="63"/>
      <w:bookmarkEnd w:id="64"/>
      <w:bookmarkEnd w:id="65"/>
      <w:bookmarkEnd w:id="66"/>
    </w:p>
    <w:p w14:paraId="499FF885" w14:textId="2A7606A8"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2597339C"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7BD70183"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38E15084" w14:textId="395CF6E5" w:rsidR="008338F0" w:rsidRPr="00603221" w:rsidRDefault="007A10BE">
      <w:pPr>
        <w:rPr>
          <w:color w:val="000000"/>
          <w:lang w:val="el-GR"/>
        </w:rPr>
      </w:pPr>
      <w:r w:rsidRPr="002A2F31">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μπορούν να υποβάλλονται σε άλλη 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67" w:name="_Ref496624630"/>
      <w:bookmarkStart w:id="68" w:name="_Ref496624815"/>
      <w:bookmarkStart w:id="69" w:name="_Ref496625091"/>
      <w:bookmarkStart w:id="70" w:name="_Toc97194268"/>
      <w:bookmarkStart w:id="71" w:name="_Toc97194418"/>
      <w:bookmarkStart w:id="72" w:name="_Toc190874676"/>
      <w:r w:rsidRPr="00603221">
        <w:rPr>
          <w:lang w:val="el-GR"/>
        </w:rPr>
        <w:t>Εγγυήσεις</w:t>
      </w:r>
      <w:bookmarkEnd w:id="67"/>
      <w:bookmarkEnd w:id="68"/>
      <w:bookmarkEnd w:id="69"/>
      <w:bookmarkEnd w:id="70"/>
      <w:bookmarkEnd w:id="71"/>
      <w:bookmarkEnd w:id="72"/>
    </w:p>
    <w:p w14:paraId="00B15F19" w14:textId="77777777" w:rsidR="008338F0" w:rsidRDefault="006771AF" w:rsidP="0054025C">
      <w:pPr>
        <w:rPr>
          <w:color w:val="000000"/>
          <w:lang w:val="el-GR"/>
        </w:rPr>
      </w:pPr>
      <w:bookmarkStart w:id="73"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4"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4"/>
    </w:p>
    <w:p w14:paraId="401DC43E" w14:textId="48EA9942"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w:t>
      </w:r>
      <w:r w:rsidR="007A10BE">
        <w:rPr>
          <w:color w:val="000000"/>
          <w:lang w:val="el-GR"/>
        </w:rPr>
        <w:t>Δ</w:t>
      </w:r>
      <w:r w:rsidRPr="00603221">
        <w:rPr>
          <w:color w:val="000000"/>
          <w:lang w:val="el-GR"/>
        </w:rPr>
        <w:t>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7D0735" w:rsidRPr="11E90C04">
        <w:rPr>
          <w:color w:val="000000" w:themeColor="text1"/>
          <w:lang w:val="el-GR"/>
        </w:rPr>
        <w:t>διενέργειας του διαγωνισμού</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w:t>
      </w:r>
      <w:r w:rsidRPr="00603221">
        <w:rPr>
          <w:color w:val="000000"/>
          <w:lang w:val="el-GR"/>
        </w:rPr>
        <w:lastRenderedPageBreak/>
        <w:t xml:space="preserve">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686B4DF" w:rsidR="00401C3F" w:rsidRPr="002A414C" w:rsidRDefault="00401C3F">
      <w:pPr>
        <w:rPr>
          <w:color w:val="000000"/>
          <w:lang w:val="el-GR"/>
        </w:rPr>
      </w:pPr>
      <w:r w:rsidRPr="00603221">
        <w:rPr>
          <w:color w:val="000000"/>
          <w:lang w:val="el-GR"/>
        </w:rPr>
        <w:t xml:space="preserve">Οι εγγυητικές επιστολές συντάσσονται σύμφωνα με τα υποδείγματα του </w:t>
      </w:r>
      <w:r w:rsidR="00CF6D1A" w:rsidRPr="00603221">
        <w:rPr>
          <w:color w:val="000000"/>
          <w:lang w:val="el-GR"/>
        </w:rPr>
        <w:t>Παραρτήματ</w:t>
      </w:r>
      <w:r w:rsidR="002A414C">
        <w:rPr>
          <w:color w:val="000000"/>
          <w:lang w:val="el-GR"/>
        </w:rPr>
        <w:t xml:space="preserve">ος </w:t>
      </w:r>
      <w:r w:rsidR="002A414C">
        <w:rPr>
          <w:color w:val="000000"/>
          <w:lang w:val="en-US"/>
        </w:rPr>
        <w:t>VIII</w:t>
      </w:r>
      <w:r w:rsidR="002A414C" w:rsidRPr="002A414C">
        <w:rPr>
          <w:color w:val="000000"/>
          <w:lang w:val="el-GR"/>
        </w:rPr>
        <w:t>.</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5" w:name="_Toc97194269"/>
      <w:bookmarkStart w:id="76" w:name="_Toc97194419"/>
      <w:bookmarkStart w:id="77" w:name="_Toc190874677"/>
      <w:r w:rsidRPr="000A60A0">
        <w:rPr>
          <w:lang w:val="el-GR"/>
        </w:rPr>
        <w:t>Προστασία Προσωπικών Δεδομένων</w:t>
      </w:r>
      <w:bookmarkEnd w:id="75"/>
      <w:bookmarkEnd w:id="76"/>
      <w:bookmarkEnd w:id="77"/>
      <w:r w:rsidRPr="000A60A0">
        <w:rPr>
          <w:lang w:val="el-GR"/>
        </w:rPr>
        <w:t xml:space="preserve"> </w:t>
      </w:r>
    </w:p>
    <w:p w14:paraId="3BC1122F" w14:textId="0A7CD62A"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w:t>
      </w:r>
      <w:r w:rsidR="007A10BE">
        <w:rPr>
          <w:lang w:val="el-GR"/>
        </w:rPr>
        <w:t>απορρήτου</w:t>
      </w:r>
      <w:r w:rsidRPr="00C11E79">
        <w:rPr>
          <w:lang w:val="el-GR"/>
        </w:rPr>
        <w:t xml:space="preserve">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04B8A">
        <w:rPr>
          <w:lang w:val="en-US"/>
        </w:rPr>
        <w:t>IX</w:t>
      </w:r>
      <w:r w:rsidR="00904B8A" w:rsidRPr="00821852">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73"/>
    <w:p w14:paraId="0A47A717" w14:textId="77777777" w:rsidR="008338F0" w:rsidRPr="00603221" w:rsidRDefault="003355E7" w:rsidP="003A109E">
      <w:pPr>
        <w:pStyle w:val="2"/>
        <w:rPr>
          <w:rFonts w:cs="Tahoma"/>
          <w:lang w:val="el-GR"/>
        </w:rPr>
      </w:pPr>
      <w:r w:rsidRPr="00603221">
        <w:rPr>
          <w:rFonts w:cs="Tahoma"/>
          <w:lang w:val="el-GR"/>
        </w:rPr>
        <w:tab/>
      </w:r>
      <w:bookmarkStart w:id="78" w:name="_Toc97194270"/>
      <w:bookmarkStart w:id="79" w:name="_Toc97194420"/>
      <w:bookmarkStart w:id="80" w:name="_Toc190874678"/>
      <w:r w:rsidRPr="00603221">
        <w:rPr>
          <w:rFonts w:cs="Tahoma"/>
          <w:lang w:val="el-GR"/>
        </w:rPr>
        <w:t>Δικαίωμα Συμμετοχής - Κριτήρια Ποιοτικής Επιλογής</w:t>
      </w:r>
      <w:bookmarkEnd w:id="78"/>
      <w:bookmarkEnd w:id="79"/>
      <w:bookmarkEnd w:id="80"/>
    </w:p>
    <w:p w14:paraId="79E1C284" w14:textId="77777777" w:rsidR="008338F0" w:rsidRPr="00603221" w:rsidRDefault="003355E7" w:rsidP="0072750F">
      <w:pPr>
        <w:pStyle w:val="3"/>
        <w:ind w:left="1276"/>
        <w:rPr>
          <w:lang w:val="el-GR"/>
        </w:rPr>
      </w:pPr>
      <w:bookmarkStart w:id="81" w:name="_Ref496541397"/>
      <w:bookmarkStart w:id="82" w:name="_Toc97194271"/>
      <w:bookmarkStart w:id="83" w:name="_Toc97194421"/>
      <w:bookmarkStart w:id="84" w:name="_Toc190874679"/>
      <w:r w:rsidRPr="00603221">
        <w:rPr>
          <w:lang w:val="el-GR"/>
        </w:rPr>
        <w:t>Δικαιούμενοι συμμετοχής</w:t>
      </w:r>
      <w:bookmarkEnd w:id="81"/>
      <w:bookmarkEnd w:id="82"/>
      <w:bookmarkEnd w:id="83"/>
      <w:bookmarkEnd w:id="84"/>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2D0BB16C" w:rsidR="008338F0" w:rsidRPr="00603221" w:rsidRDefault="003355E7">
      <w:pPr>
        <w:rPr>
          <w:lang w:val="el-GR"/>
        </w:rPr>
      </w:pPr>
      <w:r w:rsidRPr="00603221">
        <w:rPr>
          <w:lang w:val="el-GR"/>
        </w:rPr>
        <w:t>γ) τρίτες χώρες που έχουν υπογράψει και κυρώσει τη ΣΔΣ, στο</w:t>
      </w:r>
      <w:r w:rsidR="007A10BE">
        <w:rPr>
          <w:lang w:val="el-GR"/>
        </w:rPr>
        <w:t>ν</w:t>
      </w:r>
      <w:r w:rsidRPr="00603221">
        <w:rPr>
          <w:lang w:val="el-GR"/>
        </w:rPr>
        <w:t xml:space="preserve"> βαθμό που η υπό ανάθεση δημόσια σύμβαση καλύπτεται από τα Παραρτήματα 1, 2, 4 </w:t>
      </w:r>
      <w:r w:rsidR="00CD3B0E">
        <w:rPr>
          <w:lang w:val="el-GR"/>
        </w:rPr>
        <w:t>,</w:t>
      </w:r>
      <w:r w:rsidR="007D0735">
        <w:rPr>
          <w:lang w:val="el-GR"/>
        </w:rPr>
        <w:t xml:space="preserve"> </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34A2497D" w:rsidR="00CD3B0E" w:rsidRDefault="00CD3B0E">
      <w:pPr>
        <w:rPr>
          <w:lang w:val="el-GR"/>
        </w:rPr>
      </w:pPr>
      <w:r w:rsidRPr="00303AE1">
        <w:rPr>
          <w:lang w:val="el-GR"/>
        </w:rPr>
        <w:t>Στο</w:t>
      </w:r>
      <w:r w:rsidR="007A10BE">
        <w:rPr>
          <w:lang w:val="el-GR"/>
        </w:rPr>
        <w:t>ν</w:t>
      </w:r>
      <w:r w:rsidRPr="00303AE1">
        <w:rPr>
          <w:lang w:val="el-GR"/>
        </w:rPr>
        <w:t xml:space="preserve"> βαθμό που καλύπτονται από τα Παραρτήματα 1, 2, 4</w:t>
      </w:r>
      <w:r w:rsidRPr="009070EA">
        <w:rPr>
          <w:lang w:val="el-GR"/>
        </w:rPr>
        <w:t>,</w:t>
      </w:r>
      <w:r w:rsidRPr="00303AE1">
        <w:rPr>
          <w:lang w:val="el-GR"/>
        </w:rPr>
        <w:t xml:space="preserve"> 5</w:t>
      </w:r>
      <w:r w:rsidR="007D0735">
        <w:rPr>
          <w:lang w:val="el-GR"/>
        </w:rPr>
        <w:t>,</w:t>
      </w:r>
      <w:r w:rsidRPr="00303AE1">
        <w:rPr>
          <w:lang w:val="el-GR"/>
        </w:rPr>
        <w:t xml:space="preserve">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2922809" w14:textId="271850EF" w:rsidR="009F688B" w:rsidRPr="003E44A9" w:rsidRDefault="00E97E4D" w:rsidP="009F688B">
      <w:pPr>
        <w:rPr>
          <w:lang w:val="el-GR"/>
        </w:rPr>
      </w:pPr>
      <w:bookmarkStart w:id="85" w:name="_Hlk118712403"/>
      <w:r w:rsidRPr="00E97E4D">
        <w:rPr>
          <w:b/>
          <w:bCs/>
          <w:lang w:val="el-GR"/>
        </w:rPr>
        <w:t>2.</w:t>
      </w:r>
      <w:r w:rsidRPr="00E97E4D">
        <w:rPr>
          <w:lang w:val="el-GR"/>
        </w:rPr>
        <w:t xml:space="preserve"> </w:t>
      </w:r>
      <w:r w:rsidR="004D612B" w:rsidRPr="00811D42">
        <w:rPr>
          <w:lang w:val="el-GR"/>
        </w:rPr>
        <w:t xml:space="preserve">Απαγορεύεται η </w:t>
      </w:r>
      <w:r w:rsidR="004D612B">
        <w:rPr>
          <w:lang w:val="el-GR"/>
        </w:rPr>
        <w:t xml:space="preserve">συμμετοχή </w:t>
      </w:r>
      <w:r w:rsidR="004D612B" w:rsidRPr="00992B9D">
        <w:rPr>
          <w:lang w:val="el-GR"/>
        </w:rPr>
        <w:t>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004D612B" w:rsidRPr="006D22CF">
        <w:rPr>
          <w:lang w:val="en-US"/>
        </w:rPr>
        <w:t>L</w:t>
      </w:r>
      <w:r w:rsidR="004D612B" w:rsidRPr="00992B9D">
        <w:rPr>
          <w:lang w:val="el-GR"/>
        </w:rPr>
        <w:t xml:space="preserve"> 111/1) και συγκεκριμένα αν ο οικονομικός φορέας είναι</w:t>
      </w:r>
      <w:r w:rsidR="009F688B" w:rsidRPr="003E44A9">
        <w:rPr>
          <w:lang w:val="el-GR"/>
        </w:rPr>
        <w:t>:</w:t>
      </w:r>
    </w:p>
    <w:p w14:paraId="7C16AC45" w14:textId="7B7C167C" w:rsidR="009F688B" w:rsidRPr="003E44A9" w:rsidRDefault="009F688B" w:rsidP="009F688B">
      <w:pPr>
        <w:rPr>
          <w:lang w:val="el-GR"/>
        </w:rPr>
      </w:pPr>
      <w:r w:rsidRPr="003E44A9">
        <w:rPr>
          <w:lang w:val="el-GR"/>
        </w:rPr>
        <w:t>α) Ρώσο</w:t>
      </w:r>
      <w:r w:rsidR="004D612B">
        <w:rPr>
          <w:lang w:val="el-GR"/>
        </w:rPr>
        <w:t>ς</w:t>
      </w:r>
      <w:r w:rsidRPr="003E44A9">
        <w:rPr>
          <w:lang w:val="el-GR"/>
        </w:rPr>
        <w:t xml:space="preserve"> υπήκοο</w:t>
      </w:r>
      <w:r w:rsidR="004D612B">
        <w:rPr>
          <w:lang w:val="el-GR"/>
        </w:rPr>
        <w:t>ς</w:t>
      </w:r>
      <w:r w:rsidRPr="003E44A9">
        <w:rPr>
          <w:lang w:val="el-GR"/>
        </w:rPr>
        <w:t xml:space="preserve"> ή φυσικό ή νομικό πρόσωπο, οντότητα ή φορέα που έχει την έδρα του στη Ρωσία,</w:t>
      </w:r>
    </w:p>
    <w:p w14:paraId="0CDBCC74" w14:textId="1F5496B0" w:rsidR="009F688B" w:rsidRPr="003E44A9" w:rsidRDefault="009F688B" w:rsidP="009F688B">
      <w:pPr>
        <w:rPr>
          <w:lang w:val="el-GR"/>
        </w:rPr>
      </w:pPr>
      <w:r w:rsidRPr="003E44A9">
        <w:rPr>
          <w:lang w:val="el-GR"/>
        </w:rPr>
        <w:t>β) νομικό πρόσωπο, οντότητα ή φορέα</w:t>
      </w:r>
      <w:r w:rsidR="004D612B">
        <w:rPr>
          <w:lang w:val="el-GR"/>
        </w:rPr>
        <w:t>ς</w:t>
      </w:r>
      <w:r w:rsidRPr="003E44A9">
        <w:rPr>
          <w:lang w:val="el-GR"/>
        </w:rPr>
        <w:t xml:space="preserve">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64D0D3B6" w:rsidR="009F688B" w:rsidRPr="003E44A9" w:rsidRDefault="009F688B" w:rsidP="009F688B">
      <w:pPr>
        <w:rPr>
          <w:lang w:val="el-GR"/>
        </w:rPr>
      </w:pPr>
      <w:r w:rsidRPr="003E44A9">
        <w:rPr>
          <w:lang w:val="el-GR"/>
        </w:rPr>
        <w:t>γ) φυσικό ή νομικό πρόσωπο, οντότητα ή φορέα</w:t>
      </w:r>
      <w:r w:rsidR="00CE4F9C">
        <w:rPr>
          <w:lang w:val="el-GR"/>
        </w:rPr>
        <w:t>ς</w:t>
      </w:r>
      <w:r w:rsidRPr="003E44A9">
        <w:rPr>
          <w:lang w:val="el-GR"/>
        </w:rPr>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w:t>
      </w:r>
      <w:r w:rsidR="00CE4F9C">
        <w:rPr>
          <w:lang w:val="el-GR"/>
        </w:rPr>
        <w:t>2014/24</w:t>
      </w:r>
      <w:r w:rsidR="007D0735">
        <w:rPr>
          <w:lang w:val="el-GR"/>
        </w:rPr>
        <w:t xml:space="preserve"> και</w:t>
      </w:r>
      <w:r w:rsidR="00CE4F9C">
        <w:rPr>
          <w:lang w:val="el-GR"/>
        </w:rPr>
        <w:t xml:space="preserve"> του ν. 4412/2016</w:t>
      </w:r>
      <w:r w:rsidRPr="003E44A9">
        <w:rPr>
          <w:lang w:val="el-GR"/>
        </w:rPr>
        <w:t>.</w:t>
      </w:r>
    </w:p>
    <w:p w14:paraId="7FDABAFF" w14:textId="51002B88"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3E44A9">
        <w:rPr>
          <w:lang w:val="el-GR"/>
        </w:rPr>
        <w:t>υποπαρ</w:t>
      </w:r>
      <w:proofErr w:type="spellEnd"/>
      <w:r w:rsidRPr="003E44A9">
        <w:rPr>
          <w:lang w:val="el-GR"/>
        </w:rPr>
        <w:t xml:space="preserve">. 2.4.3.1 και το </w:t>
      </w:r>
      <w:r>
        <w:rPr>
          <w:lang w:val="el-GR"/>
        </w:rPr>
        <w:fldChar w:fldCharType="begin"/>
      </w:r>
      <w:r>
        <w:rPr>
          <w:lang w:val="el-GR"/>
        </w:rPr>
        <w:instrText xml:space="preserve"> REF _Ref494118533 \h </w:instrText>
      </w:r>
      <w:r>
        <w:rPr>
          <w:lang w:val="el-GR"/>
        </w:rPr>
      </w:r>
      <w:r>
        <w:rPr>
          <w:lang w:val="el-GR"/>
        </w:rPr>
        <w:fldChar w:fldCharType="separate"/>
      </w:r>
      <w:r w:rsidR="00105EBA" w:rsidRPr="00603221">
        <w:rPr>
          <w:lang w:val="el-GR"/>
        </w:rPr>
        <w:t xml:space="preserve">ΠΑΡΑΡΤΗΜΑ </w:t>
      </w:r>
      <w:r w:rsidR="00105EBA" w:rsidRPr="00603221">
        <w:t>VI</w:t>
      </w:r>
      <w:r w:rsidR="00105EBA" w:rsidRPr="00603221">
        <w:rPr>
          <w:lang w:val="el-GR"/>
        </w:rPr>
        <w:t>Ι – Άλλες Δηλώσεις</w:t>
      </w:r>
      <w:r>
        <w:rPr>
          <w:lang w:val="el-GR"/>
        </w:rPr>
        <w:fldChar w:fldCharType="end"/>
      </w:r>
      <w:r>
        <w:rPr>
          <w:lang w:val="el-GR"/>
        </w:rPr>
        <w:t xml:space="preserve"> </w:t>
      </w:r>
      <w:r w:rsidRPr="003E44A9">
        <w:rPr>
          <w:lang w:val="el-GR"/>
        </w:rPr>
        <w:t>της παρούσας».</w:t>
      </w:r>
      <w:r w:rsidRPr="002A09CC">
        <w:rPr>
          <w:lang w:val="el-GR"/>
        </w:rPr>
        <w:t xml:space="preserve"> </w:t>
      </w:r>
    </w:p>
    <w:bookmarkEnd w:id="85"/>
    <w:p w14:paraId="5EBAA89E" w14:textId="62EB1CE7"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35C4864E" w:rsidR="008338F0" w:rsidRDefault="003355E7">
      <w:pPr>
        <w:rPr>
          <w:rStyle w:val="FootnoteReference2"/>
          <w:lang w:val="el-GR"/>
        </w:rPr>
      </w:pPr>
      <w:r w:rsidRPr="00603221">
        <w:rPr>
          <w:lang w:val="el-GR"/>
        </w:rPr>
        <w:t xml:space="preserve">Στις περιπτώσεις υποβολής προσφοράς από ένωση οικονομικών φορέων, όλα τα μέλη της ευθύνονται έναντι της αναθέτουσας αρχής </w:t>
      </w:r>
      <w:r w:rsidR="00CE4F9C" w:rsidRPr="00603221">
        <w:rPr>
          <w:lang w:val="el-GR"/>
        </w:rPr>
        <w:t>αλληλ</w:t>
      </w:r>
      <w:r w:rsidR="00CE4F9C">
        <w:rPr>
          <w:lang w:val="el-GR"/>
        </w:rPr>
        <w:t>ε</w:t>
      </w:r>
      <w:r w:rsidR="00CE4F9C" w:rsidRPr="00603221">
        <w:rPr>
          <w:lang w:val="el-GR"/>
        </w:rPr>
        <w:t>γγ</w:t>
      </w:r>
      <w:r w:rsidR="00CE4F9C">
        <w:rPr>
          <w:lang w:val="el-GR"/>
        </w:rPr>
        <w:t>ύως</w:t>
      </w:r>
      <w:r w:rsidRPr="00603221">
        <w:rPr>
          <w:lang w:val="el-GR"/>
        </w:rPr>
        <w:t xml:space="preserve"> και εις </w:t>
      </w:r>
      <w:proofErr w:type="spellStart"/>
      <w:r w:rsidRPr="00603221">
        <w:rPr>
          <w:lang w:val="el-GR"/>
        </w:rPr>
        <w:t>ολόκληρον</w:t>
      </w:r>
      <w:proofErr w:type="spellEnd"/>
      <w:r w:rsidRPr="00603221">
        <w:rPr>
          <w:lang w:val="el-GR"/>
        </w:rPr>
        <w:t>.</w:t>
      </w:r>
      <w:r w:rsidR="00E1337D" w:rsidRPr="00603221">
        <w:rPr>
          <w:rStyle w:val="FootnoteReference2"/>
          <w:lang w:val="el-GR"/>
        </w:rPr>
        <w:t xml:space="preserve"> </w:t>
      </w:r>
    </w:p>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86" w:name="_Ref496542081"/>
      <w:bookmarkStart w:id="87" w:name="_Toc97194272"/>
      <w:bookmarkStart w:id="88" w:name="_Toc97194422"/>
      <w:bookmarkStart w:id="89" w:name="_Toc190874680"/>
      <w:r w:rsidRPr="00603221">
        <w:rPr>
          <w:lang w:val="el-GR"/>
        </w:rPr>
        <w:t>Εγγύηση συμμετοχής</w:t>
      </w:r>
      <w:bookmarkEnd w:id="86"/>
      <w:bookmarkEnd w:id="87"/>
      <w:bookmarkEnd w:id="88"/>
      <w:bookmarkEnd w:id="89"/>
    </w:p>
    <w:p w14:paraId="075B8B68" w14:textId="15173C52" w:rsidR="00C960CF" w:rsidRPr="00603221" w:rsidRDefault="003355E7" w:rsidP="008F71CA">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F629E0">
        <w:rPr>
          <w:lang w:val="el-GR"/>
        </w:rPr>
        <w:t xml:space="preserve">ΠΑΡΑΡΤΗΜΑ </w:t>
      </w:r>
      <w:r w:rsidR="00F629E0">
        <w:rPr>
          <w:lang w:val="en-US"/>
        </w:rPr>
        <w:t>VIII</w:t>
      </w:r>
      <w:r w:rsidR="00F629E0" w:rsidRPr="00F629E0">
        <w:rPr>
          <w:lang w:val="el-GR"/>
        </w:rPr>
        <w:t xml:space="preserve"> </w:t>
      </w:r>
      <w:r w:rsidR="00F629E0">
        <w:rPr>
          <w:lang w:val="el-GR"/>
        </w:rPr>
        <w:t>– Υποδείγματα Εγγυητικών Επιστολών της παρούσας.</w:t>
      </w:r>
    </w:p>
    <w:p w14:paraId="37E366F6" w14:textId="33366A9E" w:rsidR="00DF0C2D" w:rsidRPr="00603221" w:rsidRDefault="00DF0C2D" w:rsidP="003E44A9">
      <w:pPr>
        <w:suppressAutoHyphens w:val="0"/>
        <w:spacing w:after="0"/>
        <w:rPr>
          <w:lang w:val="el-GR"/>
        </w:rPr>
      </w:pPr>
      <w:r w:rsidRPr="003E44A9">
        <w:rPr>
          <w:lang w:val="el-GR"/>
        </w:rPr>
        <w:t xml:space="preserve">Το ποσό της εγγυητικής επιστολής θα πρέπει να καλύπτει σε ευρώ (€) ποσοστό </w:t>
      </w:r>
      <w:r w:rsidR="003E44A9" w:rsidRPr="00723994">
        <w:rPr>
          <w:b/>
          <w:bCs/>
          <w:lang w:val="el-GR"/>
        </w:rPr>
        <w:t>2</w:t>
      </w:r>
      <w:r w:rsidRPr="00723994">
        <w:rPr>
          <w:b/>
          <w:bCs/>
          <w:lang w:val="el-GR"/>
        </w:rPr>
        <w:t>%</w:t>
      </w:r>
      <w:r w:rsidRPr="003E44A9">
        <w:rPr>
          <w:lang w:val="el-GR"/>
        </w:rPr>
        <w:t xml:space="preserve"> του προϋπολογισμού του Έργου (μη συμπεριλαμβανομένου ΦΠΑ), ήτοι ποσό  </w:t>
      </w:r>
      <w:r w:rsidR="002C5823">
        <w:rPr>
          <w:b/>
          <w:bCs/>
          <w:lang w:val="el-GR"/>
        </w:rPr>
        <w:t>τέσσερις</w:t>
      </w:r>
      <w:r w:rsidR="003E44A9" w:rsidRPr="00723994">
        <w:rPr>
          <w:b/>
          <w:bCs/>
          <w:lang w:val="el-GR"/>
        </w:rPr>
        <w:t xml:space="preserve"> χιλιάδες Ευρώ </w:t>
      </w:r>
      <w:r w:rsidRPr="00723994">
        <w:rPr>
          <w:b/>
          <w:bCs/>
          <w:lang w:val="el-GR"/>
        </w:rPr>
        <w:t>(</w:t>
      </w:r>
      <w:r w:rsidR="002C5823" w:rsidRPr="002C5823">
        <w:rPr>
          <w:b/>
          <w:bCs/>
          <w:lang w:val="el-GR"/>
        </w:rPr>
        <w:t>4</w:t>
      </w:r>
      <w:r w:rsidR="002A63C2" w:rsidRPr="00723994">
        <w:rPr>
          <w:b/>
          <w:bCs/>
          <w:lang w:val="el-GR"/>
        </w:rPr>
        <w:t>.</w:t>
      </w:r>
      <w:r w:rsidR="007A10BE">
        <w:rPr>
          <w:b/>
          <w:bCs/>
          <w:lang w:val="el-GR"/>
        </w:rPr>
        <w:t>0</w:t>
      </w:r>
      <w:r w:rsidR="00A977D0">
        <w:rPr>
          <w:b/>
          <w:bCs/>
          <w:lang w:val="el-GR"/>
        </w:rPr>
        <w:t>0</w:t>
      </w:r>
      <w:r w:rsidR="00D75A0F" w:rsidRPr="00723994">
        <w:rPr>
          <w:b/>
          <w:bCs/>
          <w:lang w:val="el-GR"/>
        </w:rPr>
        <w:t>0</w:t>
      </w:r>
      <w:r w:rsidR="002A63C2" w:rsidRPr="00723994">
        <w:rPr>
          <w:b/>
          <w:bCs/>
          <w:lang w:val="el-GR"/>
        </w:rPr>
        <w:t>,00 €</w:t>
      </w:r>
      <w:r w:rsidRPr="00723994">
        <w:rPr>
          <w:b/>
          <w:bCs/>
          <w:lang w:val="el-GR"/>
        </w:rPr>
        <w:t>)</w:t>
      </w:r>
      <w:r w:rsidRPr="003E44A9">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21220998"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105EBA">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 xml:space="preserve">της παρούσας, άλλως η προσφορά απορρίπτεται. Η αναθέτουσα αρχή μπορεί, πριν τη λήξη της προσφοράς, να </w:t>
      </w:r>
      <w:r w:rsidR="00EA46F5">
        <w:rPr>
          <w:bCs/>
          <w:lang w:val="el-GR"/>
        </w:rPr>
        <w:t>ζητεί</w:t>
      </w:r>
      <w:r w:rsidRPr="00603221">
        <w:rPr>
          <w:bCs/>
          <w:lang w:val="el-GR"/>
        </w:rPr>
        <w:t xml:space="preserve">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18005045"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105EBA">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4284E6F6"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4F613B9F" w:rsidR="00E975FD" w:rsidRDefault="00FA4CDD">
      <w:pPr>
        <w:rPr>
          <w:lang w:val="el-GR"/>
        </w:rPr>
      </w:pPr>
      <w:r>
        <w:rPr>
          <w:lang w:val="el-GR"/>
        </w:rPr>
        <w:t>μ</w:t>
      </w:r>
      <w:r w:rsidR="00FC1B9E">
        <w:rPr>
          <w:lang w:val="el-GR"/>
        </w:rPr>
        <w:t>ετά από:</w:t>
      </w:r>
    </w:p>
    <w:p w14:paraId="5B6ECAAC"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4386A959"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105EBA">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105EBA">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 xml:space="preserve">δεν προσκομίσει εγκαίρως τα </w:t>
      </w:r>
      <w:r w:rsidRPr="00603221">
        <w:rPr>
          <w:lang w:val="el-GR"/>
        </w:rPr>
        <w:lastRenderedPageBreak/>
        <w:t>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105EBA">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105EBA">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w:t>
      </w:r>
      <w:r w:rsidR="00EA46F5">
        <w:rPr>
          <w:lang w:val="el-GR"/>
        </w:rPr>
        <w:t>κατά</w:t>
      </w:r>
      <w:r w:rsidR="00C32872" w:rsidRPr="00C32872">
        <w:rPr>
          <w:lang w:val="el-GR"/>
        </w:rPr>
        <w:t xml:space="preserve">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105EBA">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w:t>
      </w:r>
      <w:r w:rsidR="007D0735">
        <w:rPr>
          <w:lang w:val="el-GR"/>
        </w:rPr>
        <w:t>τ</w:t>
      </w:r>
      <w:r w:rsidR="00C32872" w:rsidRPr="00C32872">
        <w:rPr>
          <w:lang w:val="el-GR"/>
        </w:rPr>
        <w:t xml:space="preserve">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105EBA">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90" w:name="_Ref496541356"/>
      <w:bookmarkStart w:id="91" w:name="_Ref496541742"/>
      <w:bookmarkStart w:id="92" w:name="_Ref496541775"/>
      <w:bookmarkStart w:id="93" w:name="_Ref496541863"/>
      <w:bookmarkStart w:id="94" w:name="_Toc97194273"/>
      <w:bookmarkStart w:id="95" w:name="_Toc97194423"/>
      <w:bookmarkStart w:id="96" w:name="_Toc190874681"/>
      <w:r w:rsidRPr="00603221">
        <w:rPr>
          <w:lang w:val="el-GR"/>
        </w:rPr>
        <w:t>Λόγοι αποκλεισμού</w:t>
      </w:r>
      <w:bookmarkEnd w:id="90"/>
      <w:bookmarkEnd w:id="91"/>
      <w:bookmarkEnd w:id="92"/>
      <w:bookmarkEnd w:id="93"/>
      <w:bookmarkEnd w:id="94"/>
      <w:bookmarkEnd w:id="95"/>
      <w:bookmarkEnd w:id="96"/>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pPr>
        <w:pStyle w:val="aff"/>
        <w:numPr>
          <w:ilvl w:val="3"/>
          <w:numId w:val="12"/>
        </w:numPr>
        <w:spacing w:before="240"/>
        <w:ind w:left="0" w:firstLine="0"/>
        <w:rPr>
          <w:lang w:val="el-GR"/>
        </w:rPr>
      </w:pPr>
      <w:bookmarkStart w:id="97" w:name="_Ref496540567"/>
      <w:r w:rsidRPr="00603221">
        <w:rPr>
          <w:lang w:val="el-GR"/>
        </w:rPr>
        <w:t xml:space="preserve"> </w:t>
      </w:r>
      <w:bookmarkStart w:id="98"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7"/>
      <w:bookmarkEnd w:id="98"/>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66217D46" w:rsidR="00105242" w:rsidRPr="00105242" w:rsidRDefault="003355E7" w:rsidP="00105242">
      <w:pPr>
        <w:rPr>
          <w:lang w:val="el-GR"/>
        </w:rPr>
      </w:pPr>
      <w:r w:rsidRPr="00603221">
        <w:rPr>
          <w:lang w:val="el-GR"/>
        </w:rPr>
        <w:lastRenderedPageBreak/>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xml:space="preserve">- </w:t>
      </w:r>
      <w:r w:rsidR="00EA46F5">
        <w:rPr>
          <w:lang w:val="el-GR"/>
        </w:rPr>
        <w:t>πλαίσιο</w:t>
      </w:r>
      <w:r w:rsidR="00105242" w:rsidRPr="00105242">
        <w:rPr>
          <w:lang w:val="el-GR"/>
        </w:rPr>
        <w:t xml:space="preserve">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45DBDCF0" w:rsidR="009A3D76" w:rsidRPr="009A3D76" w:rsidRDefault="009A3D76" w:rsidP="009A3D76">
      <w:pPr>
        <w:rPr>
          <w:lang w:val="el-GR"/>
        </w:rPr>
      </w:pPr>
      <w:r w:rsidRPr="009A3D76">
        <w:rPr>
          <w:lang w:val="el-GR"/>
        </w:rPr>
        <w:t xml:space="preserve">- σε όλες τις </w:t>
      </w:r>
      <w:r w:rsidR="00EA46F5">
        <w:rPr>
          <w:lang w:val="el-GR"/>
        </w:rPr>
        <w:t>λοιπές</w:t>
      </w:r>
      <w:r w:rsidRPr="009A3D76">
        <w:rPr>
          <w:lang w:val="el-GR"/>
        </w:rPr>
        <w:t xml:space="preserve"> περιπτώσεις νομικών προσώπων, τον κατά περίπτωση νόμιμο εκπρόσωπο.</w:t>
      </w:r>
    </w:p>
    <w:p w14:paraId="66DEC573" w14:textId="77777777" w:rsidR="009A3D76"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AD0B601" w14:textId="77777777" w:rsidR="00A465E2" w:rsidRPr="00821852" w:rsidRDefault="00A465E2" w:rsidP="009A3D76">
      <w:pPr>
        <w:rPr>
          <w:b/>
          <w:bCs/>
          <w:lang w:val="el-GR"/>
        </w:rPr>
      </w:pPr>
    </w:p>
    <w:p w14:paraId="0B49B17C"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99" w:name="_Ref503518036"/>
      <w:r w:rsidRPr="00603221">
        <w:rPr>
          <w:lang w:val="el-GR"/>
        </w:rPr>
        <w:t>Σ</w:t>
      </w:r>
      <w:r w:rsidR="005A0ACC" w:rsidRPr="00603221">
        <w:rPr>
          <w:lang w:val="el-GR"/>
        </w:rPr>
        <w:t>τις ακόλουθες περιπτώσεις</w:t>
      </w:r>
      <w:bookmarkEnd w:id="99"/>
      <w:r w:rsidR="005A0ACC" w:rsidRPr="00603221">
        <w:rPr>
          <w:lang w:val="el-GR"/>
        </w:rPr>
        <w:t xml:space="preserve"> </w:t>
      </w:r>
    </w:p>
    <w:p w14:paraId="252A9A52" w14:textId="04FF78D5"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w:t>
      </w:r>
      <w:r w:rsidR="00EA46F5">
        <w:rPr>
          <w:lang w:val="el-GR"/>
        </w:rPr>
        <w:t xml:space="preserve">σχετικά με την </w:t>
      </w:r>
      <w:r>
        <w:rPr>
          <w:lang w:val="el-GR"/>
        </w:rPr>
        <w:t xml:space="preserve">καταβολή φόρων ή εισφορών κοινωνικής ασφάλισης και αυτό έχει διαπιστωθεί </w:t>
      </w:r>
      <w:r w:rsidR="00EA46F5">
        <w:rPr>
          <w:lang w:val="el-GR"/>
        </w:rPr>
        <w:t>με</w:t>
      </w:r>
      <w:r>
        <w:rPr>
          <w:lang w:val="el-GR"/>
        </w:rPr>
        <w:t xml:space="preserve">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lastRenderedPageBreak/>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pPr>
        <w:pStyle w:val="aff"/>
        <w:numPr>
          <w:ilvl w:val="3"/>
          <w:numId w:val="12"/>
        </w:numPr>
        <w:tabs>
          <w:tab w:val="left" w:pos="0"/>
          <w:tab w:val="left" w:pos="709"/>
          <w:tab w:val="left" w:pos="1134"/>
        </w:tabs>
        <w:spacing w:before="240"/>
        <w:ind w:left="0" w:firstLine="0"/>
        <w:rPr>
          <w:i/>
          <w:color w:val="5B9BD5"/>
          <w:lang w:val="el-GR"/>
        </w:rPr>
      </w:pPr>
      <w:bookmarkStart w:id="100"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00"/>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75FAC5AF" w14:textId="2B54921A"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w:t>
      </w:r>
      <w:r w:rsidR="00EA46F5">
        <w:rPr>
          <w:lang w:val="el-GR"/>
        </w:rPr>
        <w:t>Γ</w:t>
      </w:r>
      <w:r w:rsidR="00A23EAB" w:rsidRPr="00790D05">
        <w:rPr>
          <w:lang w:val="el-GR"/>
        </w:rPr>
        <w:t xml:space="preserve">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16FB7A7A" w:rsidR="008338F0" w:rsidRDefault="003355E7">
      <w:pPr>
        <w:rPr>
          <w:lang w:val="el-GR"/>
        </w:rPr>
      </w:pPr>
      <w:r w:rsidRPr="00603221">
        <w:rPr>
          <w:lang w:val="el-GR"/>
        </w:rPr>
        <w:t>δ) εάν μία κατάσταση σύγκρουσης συμφερόντων κατά την έννοια του άρθρου 24 του ν. 4412/2016 δεν μπορεί να θεραπευ</w:t>
      </w:r>
      <w:r w:rsidR="00EA46F5">
        <w:rPr>
          <w:lang w:val="el-GR"/>
        </w:rPr>
        <w:t>τ</w:t>
      </w:r>
      <w:r w:rsidRPr="00603221">
        <w:rPr>
          <w:lang w:val="el-GR"/>
        </w:rPr>
        <w:t xml:space="preserve">εί αποτελεσματικά με άλλα, λιγότερο παρεμβατικά, μέσα, </w:t>
      </w:r>
    </w:p>
    <w:p w14:paraId="09503BF9" w14:textId="48EB8004"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δεν μπορεί να θεραπευ</w:t>
      </w:r>
      <w:r w:rsidR="00EA46F5">
        <w:rPr>
          <w:lang w:val="el-GR"/>
        </w:rPr>
        <w:t>τ</w:t>
      </w:r>
      <w:r w:rsidRPr="00603221">
        <w:rPr>
          <w:lang w:val="el-GR"/>
        </w:rPr>
        <w:t xml:space="preserve">εί με άλλα, λιγότερο παρεμβατικά, μέσα, </w:t>
      </w:r>
    </w:p>
    <w:p w14:paraId="7C438AFF" w14:textId="7C3F595C" w:rsidR="00A23EAB" w:rsidRPr="00603221" w:rsidRDefault="003355E7">
      <w:pPr>
        <w:rPr>
          <w:lang w:val="el-GR"/>
        </w:rPr>
      </w:pPr>
      <w:r w:rsidRPr="00603221">
        <w:rPr>
          <w:lang w:val="el-GR"/>
        </w:rPr>
        <w:t>(</w:t>
      </w:r>
      <w:proofErr w:type="spellStart"/>
      <w:r w:rsidRPr="00603221">
        <w:rPr>
          <w:lang w:val="el-GR"/>
        </w:rPr>
        <w:t>στ</w:t>
      </w:r>
      <w:proofErr w:type="spellEnd"/>
      <w:r w:rsidRPr="00603221">
        <w:rPr>
          <w:lang w:val="el-GR"/>
        </w:rPr>
        <w:t xml:space="preserve">) </w:t>
      </w:r>
      <w:r w:rsidR="00EA46F5" w:rsidRPr="002A2F31">
        <w:rPr>
          <w:lang w:val="el-GR"/>
        </w:rPr>
        <w:t>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συνέπεια την έκπτωσή του από τη σύμβαση και την επιβολή σε αυτόν συνακόλουθων κυρώσεων</w:t>
      </w:r>
      <w:r w:rsidR="00EA46F5">
        <w:rPr>
          <w:lang w:val="el-GR"/>
        </w:rPr>
        <w:t>.</w:t>
      </w:r>
    </w:p>
    <w:p w14:paraId="46385F35" w14:textId="44D9E229"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105EBA">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105EBA" w:rsidRPr="009E58E5">
        <w:rPr>
          <w:lang w:val="el-GR"/>
        </w:rPr>
        <w:t>Αποδεικτικά μέσα - 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p w14:paraId="7BA956C8" w14:textId="77777777" w:rsidR="00A23EAB" w:rsidRPr="00603221" w:rsidRDefault="00A23EAB">
      <w:pPr>
        <w:rPr>
          <w:lang w:val="el-GR"/>
        </w:rPr>
      </w:pP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w:t>
      </w:r>
      <w:r w:rsidRPr="00603221">
        <w:rPr>
          <w:lang w:val="el-GR"/>
        </w:rPr>
        <w:lastRenderedPageBreak/>
        <w:t xml:space="preserve">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777CE021" w14:textId="77777777" w:rsidR="006D3DA7" w:rsidRDefault="006D3DA7" w:rsidP="006D3DA7">
      <w:pPr>
        <w:pStyle w:val="aff"/>
        <w:tabs>
          <w:tab w:val="left" w:pos="0"/>
          <w:tab w:val="left" w:pos="709"/>
          <w:tab w:val="left" w:pos="1134"/>
        </w:tabs>
        <w:spacing w:before="240"/>
        <w:ind w:left="0"/>
        <w:rPr>
          <w:lang w:val="el-GR"/>
        </w:rPr>
      </w:pPr>
    </w:p>
    <w:p w14:paraId="256BE5A4" w14:textId="562B715D" w:rsidR="002A7C7B" w:rsidRDefault="002A7C7B">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02743B28" w14:textId="77777777" w:rsidR="00C7494A" w:rsidRPr="00C7494A" w:rsidRDefault="00C7494A" w:rsidP="00C7494A">
      <w:pPr>
        <w:suppressAutoHyphens w:val="0"/>
        <w:spacing w:after="160" w:line="252" w:lineRule="auto"/>
        <w:rPr>
          <w:lang w:val="el-GR"/>
        </w:rPr>
      </w:pPr>
      <w:r w:rsidRPr="00C7494A">
        <w:rPr>
          <w:b/>
          <w:bCs/>
          <w:lang w:val="el-GR"/>
        </w:rPr>
        <w:t>2.2.3.4.α</w:t>
      </w:r>
      <w:r w:rsidRPr="00C7494A">
        <w:rPr>
          <w:lang w:val="el-GR"/>
        </w:rPr>
        <w:t xml:space="preserve">  Απαγορεύεται η ανάθεση της παρούσας σύμβασης, σε:</w:t>
      </w:r>
    </w:p>
    <w:p w14:paraId="400E1EE9" w14:textId="77777777" w:rsidR="00C7494A" w:rsidRPr="00C7494A" w:rsidRDefault="00C7494A" w:rsidP="00C7494A">
      <w:pPr>
        <w:suppressAutoHyphens w:val="0"/>
        <w:spacing w:after="160" w:line="252" w:lineRule="auto"/>
        <w:rPr>
          <w:lang w:val="el-GR"/>
        </w:rPr>
      </w:pPr>
      <w:r w:rsidRPr="00C7494A">
        <w:rPr>
          <w:lang w:val="el-GR"/>
        </w:rPr>
        <w:t xml:space="preserve">α) Ρώσο υπήκοο ή φυσικό ή νομικό πρόσωπο, οντότητα ή φορέα που έχει την έδρα του στη Ρωσία  </w:t>
      </w:r>
    </w:p>
    <w:p w14:paraId="78C49F05" w14:textId="77777777" w:rsidR="00C7494A" w:rsidRPr="00C7494A" w:rsidRDefault="00C7494A" w:rsidP="00C7494A">
      <w:pPr>
        <w:suppressAutoHyphens w:val="0"/>
        <w:spacing w:after="160" w:line="252" w:lineRule="auto"/>
        <w:rPr>
          <w:lang w:val="el-GR"/>
        </w:rPr>
      </w:pPr>
      <w:r w:rsidRPr="00C7494A">
        <w:rPr>
          <w:lang w:val="el-GR"/>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4C876D2D" w14:textId="2A157383" w:rsidR="00C7494A" w:rsidRPr="00C7494A" w:rsidRDefault="00C7494A" w:rsidP="00C7494A">
      <w:pPr>
        <w:tabs>
          <w:tab w:val="left" w:pos="0"/>
          <w:tab w:val="left" w:pos="709"/>
          <w:tab w:val="left" w:pos="1134"/>
        </w:tabs>
        <w:spacing w:before="240"/>
        <w:rPr>
          <w:lang w:val="el-GR"/>
        </w:rPr>
      </w:pPr>
      <w:r w:rsidRPr="00C7494A">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427F7035" w:rsidR="002A7C7B" w:rsidRPr="002A7C7B" w:rsidRDefault="003355E7">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105EBA">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105EBA">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60889783" w14:textId="77777777" w:rsidR="00EA46F5" w:rsidRPr="002A2F31" w:rsidRDefault="003355E7" w:rsidP="00EA46F5">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EA46F5" w:rsidRPr="00EB3D6D">
        <w:rPr>
          <w:vertAlign w:val="superscript"/>
        </w:rPr>
        <w:footnoteReference w:id="1"/>
      </w:r>
      <w:r w:rsidR="00EA46F5" w:rsidRPr="002A2F31">
        <w:rPr>
          <w:lang w:val="el-GR"/>
        </w:rPr>
        <w:t xml:space="preserve">, καθώς και στην υπ’ αριθμ. 102080/24-10-2022 (Β΄5623/02.11.2022) απόφαση του </w:t>
      </w:r>
      <w:r w:rsidR="00EA46F5" w:rsidRPr="002A2F31">
        <w:rPr>
          <w:lang w:val="el-GR"/>
        </w:rPr>
        <w:lastRenderedPageBreak/>
        <w:t>Υπουργού Ανάπτυξης και Επενδύσεων, με θέμα: «Ρύθμιση θεμάτων σχετικά με την εξέταση</w:t>
      </w:r>
      <w:r w:rsidR="00EA46F5">
        <w:rPr>
          <w:lang w:val="el-GR"/>
        </w:rPr>
        <w:t xml:space="preserve"> </w:t>
      </w:r>
      <w:r w:rsidR="00EA46F5" w:rsidRPr="002A2F31">
        <w:rPr>
          <w:lang w:val="el-GR"/>
        </w:rPr>
        <w:t>επανορθωτικών μέτρων από την Επιτροπή της παρ.</w:t>
      </w:r>
      <w:r w:rsidR="00EA46F5" w:rsidRPr="006F63F4">
        <w:t>  </w:t>
      </w:r>
      <w:r w:rsidR="00EA46F5" w:rsidRPr="002A2F31">
        <w:rPr>
          <w:lang w:val="el-GR"/>
        </w:rPr>
        <w:t>9 του άρθρου 73 του ν.</w:t>
      </w:r>
      <w:r w:rsidR="00EA46F5" w:rsidRPr="006F63F4">
        <w:t> </w:t>
      </w:r>
      <w:r w:rsidR="00EA46F5" w:rsidRPr="002A2F31">
        <w:rPr>
          <w:lang w:val="el-GR"/>
        </w:rPr>
        <w:t>4412/2016»</w:t>
      </w:r>
      <w:r w:rsidR="00EA46F5" w:rsidRPr="00603221">
        <w:rPr>
          <w:lang w:val="el-GR"/>
        </w:rPr>
        <w:t>.</w:t>
      </w:r>
    </w:p>
    <w:p w14:paraId="73296975" w14:textId="77777777" w:rsidR="00EA46F5" w:rsidRPr="002A2F31" w:rsidRDefault="00EA46F5" w:rsidP="00EA46F5">
      <w:pPr>
        <w:spacing w:after="0"/>
        <w:rPr>
          <w:lang w:val="el-GR"/>
        </w:rPr>
      </w:pPr>
      <w:r w:rsidRPr="002A2F31">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w:t>
      </w:r>
      <w:proofErr w:type="spellStart"/>
      <w:r w:rsidRPr="002A2F31">
        <w:rPr>
          <w:lang w:val="el-GR"/>
        </w:rPr>
        <w:t>ληφθέντων</w:t>
      </w:r>
      <w:proofErr w:type="spellEnd"/>
      <w:r w:rsidRPr="002A2F31">
        <w:rPr>
          <w:lang w:val="el-GR"/>
        </w:rPr>
        <w:t xml:space="preserve">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epanorthotika@eaadhsy.gr.</w:t>
      </w:r>
    </w:p>
    <w:p w14:paraId="16BFAAC9" w14:textId="77777777" w:rsidR="00EA46F5" w:rsidRPr="002A2F31" w:rsidRDefault="00EA46F5" w:rsidP="00EA46F5">
      <w:pPr>
        <w:spacing w:after="0"/>
        <w:rPr>
          <w:lang w:val="el-GR"/>
        </w:rPr>
      </w:pPr>
    </w:p>
    <w:p w14:paraId="5207AF78" w14:textId="77777777" w:rsidR="00EA46F5" w:rsidRPr="002A2F31" w:rsidRDefault="00EA46F5" w:rsidP="00EA46F5">
      <w:pPr>
        <w:spacing w:after="0"/>
        <w:rPr>
          <w:lang w:val="el-GR"/>
        </w:rPr>
      </w:pPr>
      <w:r w:rsidRPr="002A2F31">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proofErr w:type="spellStart"/>
      <w:r w:rsidRPr="002A2F31">
        <w:rPr>
          <w:lang w:val="el-GR"/>
        </w:rPr>
        <w:t>εκδοθείσες</w:t>
      </w:r>
      <w:proofErr w:type="spellEnd"/>
      <w:r w:rsidRPr="002A2F31">
        <w:rPr>
          <w:lang w:val="el-GR"/>
        </w:rPr>
        <w:t xml:space="preserve">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0BE36F41" w14:textId="77777777" w:rsidR="00EA46F5" w:rsidRPr="002A2F31" w:rsidRDefault="00EA46F5" w:rsidP="00EA46F5">
      <w:pPr>
        <w:spacing w:after="0"/>
        <w:rPr>
          <w:lang w:val="el-GR"/>
        </w:rPr>
      </w:pPr>
    </w:p>
    <w:p w14:paraId="2F2FD03B" w14:textId="77777777" w:rsidR="00EA46F5" w:rsidRPr="002A2F31" w:rsidRDefault="00EA46F5" w:rsidP="00EA46F5">
      <w:pPr>
        <w:spacing w:after="0"/>
        <w:rPr>
          <w:lang w:val="el-GR"/>
        </w:rPr>
      </w:pPr>
      <w:r w:rsidRPr="002A2F31">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58542313" w14:textId="77777777" w:rsidR="00EA46F5" w:rsidRPr="002A2F31" w:rsidRDefault="00EA46F5" w:rsidP="00EA46F5">
      <w:pPr>
        <w:spacing w:after="0"/>
        <w:rPr>
          <w:lang w:val="el-GR"/>
        </w:rPr>
      </w:pPr>
    </w:p>
    <w:p w14:paraId="2ED28039" w14:textId="77777777" w:rsidR="00EA46F5" w:rsidRPr="002A2F31" w:rsidRDefault="00EA46F5" w:rsidP="00EA46F5">
      <w:pPr>
        <w:spacing w:after="0"/>
        <w:rPr>
          <w:lang w:val="el-GR"/>
        </w:rPr>
      </w:pPr>
      <w:r w:rsidRPr="002A2F31">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5C8DC8E5" w14:textId="77777777" w:rsidR="00EA46F5" w:rsidRPr="002A2F31" w:rsidRDefault="00EA46F5" w:rsidP="00EA46F5">
      <w:pPr>
        <w:spacing w:after="0"/>
        <w:rPr>
          <w:lang w:val="el-GR"/>
        </w:rPr>
      </w:pPr>
    </w:p>
    <w:p w14:paraId="4660F041" w14:textId="77777777" w:rsidR="00EA46F5" w:rsidRPr="002A2F31" w:rsidRDefault="00EA46F5" w:rsidP="00EA46F5">
      <w:pPr>
        <w:spacing w:after="0"/>
        <w:rPr>
          <w:lang w:val="el-GR"/>
        </w:rPr>
      </w:pPr>
      <w:r w:rsidRPr="002A2F31">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μετά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0FEDB925" w14:textId="77777777" w:rsidR="00EA46F5" w:rsidRPr="002A2F31" w:rsidRDefault="00EA46F5" w:rsidP="00EA46F5">
      <w:pPr>
        <w:spacing w:after="0"/>
        <w:rPr>
          <w:lang w:val="el-GR"/>
        </w:rPr>
      </w:pPr>
    </w:p>
    <w:p w14:paraId="2DE47784" w14:textId="77777777" w:rsidR="00EA46F5" w:rsidRPr="002A2F31" w:rsidRDefault="00EA46F5" w:rsidP="00EA46F5">
      <w:pPr>
        <w:rPr>
          <w:lang w:val="el-GR"/>
        </w:rPr>
      </w:pPr>
      <w:r w:rsidRPr="002A2F31">
        <w:rPr>
          <w:lang w:val="el-GR"/>
        </w:rPr>
        <w:t>Στην περίπτωση που κατά την υποβολή του ΕΕΕΣ από τον οικονομικό φορέα, δεν συνέτρεχε στο πρόσωπό του κάποιος από τους λόγους αποκλεισμού της παρ. 1 και της παρ. 4, εκτός από την περ. β’ αυτής, του άρθρου 73 του ν. 4412/2016, αλλά η συνδρομή του προέκυψε κατά τη διάρκεια της παρούσας διαδικασίας (</w:t>
      </w:r>
      <w:proofErr w:type="spellStart"/>
      <w:r w:rsidRPr="002A2F31">
        <w:rPr>
          <w:lang w:val="el-GR"/>
        </w:rPr>
        <w:t>οψιγενής</w:t>
      </w:r>
      <w:proofErr w:type="spellEnd"/>
      <w:r w:rsidRPr="002A2F31">
        <w:rPr>
          <w:lang w:val="el-GR"/>
        </w:rPr>
        <w:t xml:space="preserve">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3C01A3A8" w14:textId="30C9C9D6" w:rsidR="008338F0" w:rsidRPr="00603221" w:rsidRDefault="00EA46F5" w:rsidP="00EA46F5">
      <w:pPr>
        <w:pStyle w:val="aff"/>
        <w:tabs>
          <w:tab w:val="left" w:pos="0"/>
          <w:tab w:val="left" w:pos="709"/>
          <w:tab w:val="left" w:pos="1134"/>
        </w:tabs>
        <w:spacing w:before="240"/>
        <w:ind w:left="0"/>
        <w:rPr>
          <w:b/>
          <w:bCs/>
          <w:color w:val="000000"/>
          <w:lang w:val="el-GR"/>
        </w:rPr>
      </w:pPr>
      <w:r w:rsidRPr="002A2F31">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r w:rsidR="003355E7" w:rsidRPr="00603221">
        <w:rPr>
          <w:lang w:val="el-GR"/>
        </w:rPr>
        <w:t>.</w:t>
      </w:r>
    </w:p>
    <w:p w14:paraId="25F03DA6" w14:textId="77777777" w:rsidR="00C535AC" w:rsidRPr="007E61C0" w:rsidRDefault="00C535AC" w:rsidP="007E61C0">
      <w:pPr>
        <w:rPr>
          <w:b/>
          <w:bCs/>
          <w:color w:val="000000"/>
          <w:lang w:val="el-GR"/>
        </w:rPr>
      </w:pPr>
    </w:p>
    <w:p w14:paraId="0C79C613" w14:textId="4B84F962" w:rsidR="008338F0" w:rsidRPr="00821852" w:rsidRDefault="003355E7">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101" w:name="_Ref496540821"/>
      <w:r w:rsidR="001E5DE0" w:rsidRPr="00821852">
        <w:rPr>
          <w:lang w:val="el-GR"/>
        </w:rPr>
        <w:t xml:space="preserve">Οικονομικός φορέας, </w:t>
      </w:r>
      <w:r w:rsidR="00EA46F5">
        <w:rPr>
          <w:lang w:val="el-GR"/>
        </w:rPr>
        <w:t>εις</w:t>
      </w:r>
      <w:r w:rsidR="001E5DE0" w:rsidRPr="00821852">
        <w:rPr>
          <w:lang w:val="el-GR"/>
        </w:rPr>
        <w:t xml:space="preserve">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01"/>
    </w:p>
    <w:p w14:paraId="36B0864B" w14:textId="77777777" w:rsidR="00D93C0C" w:rsidRPr="00603221" w:rsidRDefault="00D93C0C" w:rsidP="00603221">
      <w:pPr>
        <w:pStyle w:val="aff"/>
        <w:rPr>
          <w:color w:val="000000"/>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102" w:name="_Toc97194274"/>
      <w:bookmarkStart w:id="103" w:name="_Toc97194424"/>
      <w:bookmarkStart w:id="104" w:name="_Toc190874682"/>
      <w:r w:rsidRPr="00603221">
        <w:rPr>
          <w:rFonts w:cs="Tahoma"/>
          <w:szCs w:val="22"/>
          <w:lang w:val="el-GR"/>
        </w:rPr>
        <w:lastRenderedPageBreak/>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2"/>
      <w:bookmarkEnd w:id="103"/>
      <w:bookmarkEnd w:id="104"/>
      <w:r w:rsidR="00F11417" w:rsidRPr="00603221">
        <w:rPr>
          <w:rFonts w:cs="Tahoma"/>
          <w:szCs w:val="22"/>
          <w:lang w:val="el-GR"/>
        </w:rPr>
        <w:t xml:space="preserve"> </w:t>
      </w:r>
    </w:p>
    <w:p w14:paraId="3D9437BC" w14:textId="77777777" w:rsidR="008338F0" w:rsidRPr="00603221" w:rsidDel="00893E05" w:rsidRDefault="003355E7" w:rsidP="00EA086C">
      <w:pPr>
        <w:pStyle w:val="3"/>
        <w:ind w:left="1276"/>
        <w:rPr>
          <w:lang w:val="el-GR"/>
        </w:rPr>
      </w:pPr>
      <w:bookmarkStart w:id="105" w:name="_Ref74510337"/>
      <w:bookmarkStart w:id="106" w:name="_Toc97194275"/>
      <w:bookmarkStart w:id="107" w:name="_Toc97194425"/>
      <w:bookmarkStart w:id="108" w:name="_Toc190874683"/>
      <w:r w:rsidRPr="00603221" w:rsidDel="00893E05">
        <w:rPr>
          <w:lang w:val="el-GR"/>
        </w:rPr>
        <w:t>Καταλληλόλητα άσκησης επαγγελματικής δραστηριότητας</w:t>
      </w:r>
      <w:bookmarkEnd w:id="105"/>
      <w:bookmarkEnd w:id="106"/>
      <w:bookmarkEnd w:id="107"/>
      <w:bookmarkEnd w:id="108"/>
      <w:r w:rsidRPr="00603221" w:rsidDel="00893E05">
        <w:rPr>
          <w:lang w:val="el-GR"/>
        </w:rPr>
        <w:t xml:space="preserve"> </w:t>
      </w:r>
    </w:p>
    <w:p w14:paraId="7A2B028E" w14:textId="2552CC93" w:rsidR="002F2E92" w:rsidRPr="00723994" w:rsidDel="00893E05" w:rsidRDefault="00F86B7A" w:rsidP="00723994">
      <w:pPr>
        <w:pStyle w:val="aff"/>
        <w:ind w:left="0"/>
        <w:rPr>
          <w:lang w:val="el-GR"/>
        </w:rPr>
      </w:pPr>
      <w:bookmarkStart w:id="109" w:name="_Toc97194276"/>
      <w:r w:rsidRPr="00723994"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09"/>
      <w:r w:rsidR="00D75A0F" w:rsidRPr="00723994">
        <w:rPr>
          <w:lang w:val="el-GR"/>
        </w:rPr>
        <w:t xml:space="preserve">ήτοι υπηρεσίες </w:t>
      </w:r>
      <w:r w:rsidR="0075146F">
        <w:rPr>
          <w:lang w:val="el-GR"/>
        </w:rPr>
        <w:t>δημοσιότητας</w:t>
      </w:r>
      <w:r w:rsidR="00D75A0F" w:rsidRPr="00723994" w:rsidDel="00893E05">
        <w:rPr>
          <w:lang w:val="el-GR"/>
        </w:rPr>
        <w:t>.</w:t>
      </w:r>
    </w:p>
    <w:p w14:paraId="5F0E0AEE" w14:textId="77777777" w:rsidR="007E243D" w:rsidDel="00893E05" w:rsidRDefault="007E243D" w:rsidP="00BE6F4C">
      <w:pPr>
        <w:pStyle w:val="aff"/>
        <w:rPr>
          <w:lang w:val="el-GR"/>
        </w:rPr>
      </w:pPr>
    </w:p>
    <w:p w14:paraId="38C6245A"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23DBFBD2" w:rsidR="00BE6F4C" w:rsidDel="00893E05" w:rsidRDefault="00BE6F4C" w:rsidP="00086782">
      <w:pPr>
        <w:pStyle w:val="aff"/>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BF072A">
        <w:rPr>
          <w:lang w:val="el-GR"/>
        </w:rPr>
        <w:t>έχουν</w:t>
      </w:r>
      <w:r w:rsidR="00BF072A" w:rsidRPr="00BE6F4C" w:rsidDel="00893E05">
        <w:rPr>
          <w:lang w:val="el-GR"/>
        </w:rPr>
        <w:t xml:space="preserve">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0F3183B" w14:textId="4C5E20B3" w:rsidR="00C53743" w:rsidRDefault="00C53743" w:rsidP="00C53743">
      <w:pPr>
        <w:pStyle w:val="aff"/>
        <w:ind w:left="0"/>
        <w:rPr>
          <w:lang w:val="el-GR"/>
        </w:rPr>
      </w:pPr>
      <w:r>
        <w:rPr>
          <w:rFonts w:eastAsia="Calibri"/>
          <w:bCs/>
          <w:color w:val="000000"/>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2F4CAEF8" w14:textId="77777777" w:rsidR="00FA4CDD" w:rsidRDefault="00FA4CDD" w:rsidP="00086782">
      <w:pPr>
        <w:pStyle w:val="aff"/>
        <w:ind w:left="0"/>
        <w:rPr>
          <w:lang w:val="el-GR"/>
        </w:rPr>
      </w:pPr>
    </w:p>
    <w:p w14:paraId="2BE12AB9" w14:textId="0CFCEE56"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603221" w:rsidRDefault="003355E7" w:rsidP="00086782">
      <w:pPr>
        <w:pStyle w:val="3"/>
        <w:ind w:left="1276"/>
        <w:rPr>
          <w:lang w:val="el-GR"/>
        </w:rPr>
      </w:pPr>
      <w:bookmarkStart w:id="110" w:name="_Toc74566826"/>
      <w:bookmarkStart w:id="111" w:name="_Ref496541309"/>
      <w:bookmarkStart w:id="112" w:name="_Ref496541508"/>
      <w:bookmarkStart w:id="113" w:name="_Toc97194277"/>
      <w:bookmarkStart w:id="114" w:name="_Toc97194426"/>
      <w:bookmarkStart w:id="115" w:name="_Toc190874684"/>
      <w:bookmarkEnd w:id="110"/>
      <w:r w:rsidRPr="00603221">
        <w:rPr>
          <w:lang w:val="el-GR"/>
        </w:rPr>
        <w:t>Οικονομική και χρηματοοικονομική επάρκεια</w:t>
      </w:r>
      <w:bookmarkEnd w:id="111"/>
      <w:bookmarkEnd w:id="112"/>
      <w:bookmarkEnd w:id="113"/>
      <w:bookmarkEnd w:id="114"/>
      <w:bookmarkEnd w:id="115"/>
    </w:p>
    <w:p w14:paraId="03EB84BA" w14:textId="4865ACD4" w:rsidR="00E83D26" w:rsidRDefault="00F86B7A" w:rsidP="00D6202B">
      <w:pPr>
        <w:rPr>
          <w:lang w:val="el-GR"/>
        </w:rPr>
      </w:pPr>
      <w:bookmarkStart w:id="116" w:name="_Toc97194278"/>
      <w:r w:rsidRPr="00AF7A8A">
        <w:rPr>
          <w:lang w:val="el-GR"/>
        </w:rPr>
        <w:t xml:space="preserve">Οι οικονομικοί φορείς που συμμετέχουν στη διαδικασία σύναψης της παρούσας απαιτείται να έχουν </w:t>
      </w:r>
      <w:r w:rsidR="00E17EA6" w:rsidRPr="00AF7A8A">
        <w:rPr>
          <w:lang w:val="el-GR"/>
        </w:rPr>
        <w:t xml:space="preserve">μέσο γενικό ετήσιο κύκλο εργασιών για τις τρεις </w:t>
      </w:r>
      <w:r w:rsidR="00966FED" w:rsidRPr="00AF7A8A">
        <w:rPr>
          <w:lang w:val="el-GR"/>
        </w:rPr>
        <w:t xml:space="preserve">(3) </w:t>
      </w:r>
      <w:r w:rsidR="00E17EA6" w:rsidRPr="00AF7A8A">
        <w:rPr>
          <w:lang w:val="el-GR"/>
        </w:rPr>
        <w:t>τελευταίες οικονομικές χρήσεις</w:t>
      </w:r>
      <w:r w:rsidR="005140E7" w:rsidRPr="005140E7">
        <w:rPr>
          <w:lang w:val="el-GR"/>
        </w:rPr>
        <w:t xml:space="preserve"> (202</w:t>
      </w:r>
      <w:r w:rsidR="007F63E6" w:rsidRPr="007F63E6">
        <w:rPr>
          <w:lang w:val="el-GR"/>
        </w:rPr>
        <w:t>2</w:t>
      </w:r>
      <w:r w:rsidR="005140E7" w:rsidRPr="005140E7">
        <w:rPr>
          <w:lang w:val="el-GR"/>
        </w:rPr>
        <w:t>-202</w:t>
      </w:r>
      <w:r w:rsidR="007F63E6" w:rsidRPr="007F63E6">
        <w:rPr>
          <w:lang w:val="el-GR"/>
        </w:rPr>
        <w:t>3</w:t>
      </w:r>
      <w:r w:rsidR="005140E7" w:rsidRPr="005140E7">
        <w:rPr>
          <w:lang w:val="el-GR"/>
        </w:rPr>
        <w:t>-202</w:t>
      </w:r>
      <w:r w:rsidR="007F63E6" w:rsidRPr="007F63E6">
        <w:rPr>
          <w:lang w:val="el-GR"/>
        </w:rPr>
        <w:t>4</w:t>
      </w:r>
      <w:r w:rsidR="005140E7" w:rsidRPr="005140E7">
        <w:rPr>
          <w:lang w:val="el-GR"/>
        </w:rPr>
        <w:t>)</w:t>
      </w:r>
      <w:r w:rsidR="00E17EA6" w:rsidRPr="00AF7A8A">
        <w:rPr>
          <w:lang w:val="el-GR"/>
        </w:rPr>
        <w:t xml:space="preserve"> ή, τις οικονομικές χρήσεις κατά τις οποίες ο οικονομικός φορέας δραστηριοποιείται, αν είναι λιγότερες από τρεις</w:t>
      </w:r>
      <w:r w:rsidR="00AF7A8A">
        <w:rPr>
          <w:lang w:val="el-GR"/>
        </w:rPr>
        <w:t xml:space="preserve">, κατ’ ελάχιστον ίσο με το </w:t>
      </w:r>
      <w:r w:rsidR="007032F4">
        <w:rPr>
          <w:lang w:val="el-GR"/>
        </w:rPr>
        <w:t>διακόσια</w:t>
      </w:r>
      <w:r w:rsidR="00A465E2">
        <w:rPr>
          <w:lang w:val="el-GR"/>
        </w:rPr>
        <w:t xml:space="preserve"> </w:t>
      </w:r>
      <w:r w:rsidR="00AF7A8A">
        <w:rPr>
          <w:lang w:val="el-GR"/>
        </w:rPr>
        <w:t>τοις εκατό (</w:t>
      </w:r>
      <w:r w:rsidR="007032F4">
        <w:rPr>
          <w:lang w:val="el-GR"/>
        </w:rPr>
        <w:t>20</w:t>
      </w:r>
      <w:r w:rsidR="0069435C" w:rsidRPr="00AF7A8A">
        <w:rPr>
          <w:lang w:val="el-GR"/>
        </w:rPr>
        <w:t>0%</w:t>
      </w:r>
      <w:r w:rsidR="00AF7A8A">
        <w:rPr>
          <w:lang w:val="el-GR"/>
        </w:rPr>
        <w:t>)</w:t>
      </w:r>
      <w:r w:rsidRPr="00AF7A8A">
        <w:rPr>
          <w:lang w:val="el-GR"/>
        </w:rPr>
        <w:t xml:space="preserve"> </w:t>
      </w:r>
      <w:r w:rsidR="003E44A9" w:rsidRPr="00AF7A8A">
        <w:rPr>
          <w:lang w:val="el-GR"/>
        </w:rPr>
        <w:t xml:space="preserve">της εκτιμώμενης αξίας </w:t>
      </w:r>
      <w:r w:rsidR="00AF7A8A">
        <w:rPr>
          <w:lang w:val="el-GR"/>
        </w:rPr>
        <w:t>της</w:t>
      </w:r>
      <w:r w:rsidR="00AF7A8A" w:rsidRPr="00AF7A8A">
        <w:rPr>
          <w:lang w:val="el-GR"/>
        </w:rPr>
        <w:t xml:space="preserve"> </w:t>
      </w:r>
      <w:r w:rsidRPr="00AF7A8A">
        <w:rPr>
          <w:lang w:val="el-GR"/>
        </w:rPr>
        <w:t xml:space="preserve">υπό ανάθεση </w:t>
      </w:r>
      <w:r w:rsidR="00AF7A8A">
        <w:rPr>
          <w:lang w:val="el-GR"/>
        </w:rPr>
        <w:t xml:space="preserve">σύμβασης μη περιλαμβανομένου </w:t>
      </w:r>
      <w:r w:rsidR="003E44A9" w:rsidRPr="00EF0725">
        <w:rPr>
          <w:lang w:val="el-GR"/>
        </w:rPr>
        <w:t>Φ</w:t>
      </w:r>
      <w:r w:rsidR="00AF7A8A">
        <w:rPr>
          <w:lang w:val="el-GR"/>
        </w:rPr>
        <w:t>.</w:t>
      </w:r>
      <w:r w:rsidR="003E44A9" w:rsidRPr="00AF7A8A">
        <w:rPr>
          <w:lang w:val="el-GR"/>
        </w:rPr>
        <w:t>Π</w:t>
      </w:r>
      <w:r w:rsidR="00AF7A8A">
        <w:rPr>
          <w:lang w:val="el-GR"/>
        </w:rPr>
        <w:t>.</w:t>
      </w:r>
      <w:r w:rsidR="003E44A9" w:rsidRPr="00AF7A8A">
        <w:rPr>
          <w:lang w:val="el-GR"/>
        </w:rPr>
        <w:t>Α</w:t>
      </w:r>
      <w:r w:rsidR="00AF7A8A">
        <w:rPr>
          <w:lang w:val="el-GR"/>
        </w:rPr>
        <w:t xml:space="preserve">., </w:t>
      </w:r>
      <w:r w:rsidRPr="00EF0725">
        <w:rPr>
          <w:lang w:val="el-GR"/>
        </w:rPr>
        <w:t xml:space="preserve">για </w:t>
      </w:r>
      <w:r w:rsidR="00AF7A8A">
        <w:rPr>
          <w:lang w:val="el-GR"/>
        </w:rPr>
        <w:t>την οποία</w:t>
      </w:r>
      <w:r w:rsidRPr="00AF7A8A">
        <w:rPr>
          <w:lang w:val="el-GR"/>
        </w:rPr>
        <w:t xml:space="preserve"> υποβάλλει προσφορά.</w:t>
      </w:r>
      <w:r w:rsidR="00E83D26" w:rsidRPr="00AF7A8A">
        <w:rPr>
          <w:lang w:val="el-GR"/>
        </w:rPr>
        <w:t xml:space="preserve"> </w:t>
      </w:r>
      <w:bookmarkEnd w:id="116"/>
    </w:p>
    <w:p w14:paraId="7D4F7C41" w14:textId="77777777"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p>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3"/>
        <w:ind w:left="1276"/>
        <w:rPr>
          <w:lang w:val="el-GR"/>
        </w:rPr>
      </w:pPr>
      <w:bookmarkStart w:id="117" w:name="_Ref496541329"/>
      <w:bookmarkStart w:id="118" w:name="_Ref496541556"/>
      <w:bookmarkStart w:id="119" w:name="_Toc97194279"/>
      <w:bookmarkStart w:id="120" w:name="_Toc97194427"/>
      <w:bookmarkStart w:id="121" w:name="_Toc190874685"/>
      <w:r w:rsidRPr="00603221">
        <w:rPr>
          <w:lang w:val="el-GR"/>
        </w:rPr>
        <w:t>Τεχνική και επαγγελματική ικανότητα</w:t>
      </w:r>
      <w:bookmarkEnd w:id="117"/>
      <w:bookmarkEnd w:id="118"/>
      <w:bookmarkEnd w:id="119"/>
      <w:bookmarkEnd w:id="120"/>
      <w:bookmarkEnd w:id="121"/>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22" w:name="_Ref61980826"/>
      <w:bookmarkStart w:id="123" w:name="_Toc97194280"/>
      <w:bookmarkStart w:id="124" w:name="_Toc190874686"/>
      <w:bookmarkStart w:id="125" w:name="_Ref40965350"/>
      <w:r>
        <w:rPr>
          <w:lang w:val="el-GR" w:eastAsia="en-US"/>
        </w:rPr>
        <w:t>Τεχνική Ικανότητα</w:t>
      </w:r>
      <w:bookmarkEnd w:id="122"/>
      <w:bookmarkEnd w:id="123"/>
      <w:bookmarkEnd w:id="124"/>
    </w:p>
    <w:p w14:paraId="36EBA3F0" w14:textId="77777777" w:rsidR="00F6415F" w:rsidRDefault="00F6415F" w:rsidP="00F6415F">
      <w:pPr>
        <w:rPr>
          <w:bCs/>
          <w:lang w:val="el-GR"/>
        </w:rPr>
      </w:pPr>
      <w:r w:rsidRPr="00FA5EDD">
        <w:rPr>
          <w:bCs/>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Pr="00CD0FD9">
        <w:rPr>
          <w:bCs/>
          <w:lang w:val="el-GR"/>
        </w:rPr>
        <w:t xml:space="preserve"> </w:t>
      </w:r>
      <w:r w:rsidRPr="000A30BC">
        <w:rPr>
          <w:bCs/>
          <w:lang w:val="el-GR"/>
        </w:rPr>
        <w:t xml:space="preserve">σε φορείς αποκλειστικά του δημοσίου ή ευρύτερου δημόσιου τομέα. </w:t>
      </w:r>
      <w:r>
        <w:rPr>
          <w:bCs/>
          <w:lang w:val="el-GR"/>
        </w:rPr>
        <w:t xml:space="preserve">Συγκεκριμένα </w:t>
      </w:r>
      <w:r w:rsidRPr="00FC0BE5">
        <w:rPr>
          <w:bCs/>
          <w:lang w:val="el-GR"/>
        </w:rPr>
        <w:t>απαιτείται</w:t>
      </w:r>
      <w:r>
        <w:rPr>
          <w:bCs/>
          <w:lang w:val="el-GR"/>
        </w:rPr>
        <w:t>:</w:t>
      </w:r>
    </w:p>
    <w:p w14:paraId="08FCF872" w14:textId="65543562" w:rsidR="00F6415F" w:rsidRPr="00F6415F" w:rsidRDefault="00F6415F" w:rsidP="00F6415F">
      <w:pPr>
        <w:pStyle w:val="aff"/>
        <w:numPr>
          <w:ilvl w:val="0"/>
          <w:numId w:val="32"/>
        </w:numPr>
        <w:rPr>
          <w:lang w:val="el-GR"/>
        </w:rPr>
      </w:pPr>
      <w:r w:rsidRPr="00F6415F">
        <w:rPr>
          <w:lang w:val="el-GR"/>
        </w:rPr>
        <w:t xml:space="preserve">Να έχουν ολοκληρώσει επιτυχώς τέσσερα (4) τουλάχιστον έργα, κατά τα τέσσερα (4) τελευταία έτη (2021, 2022, 2023, 2024) έως και την καταληκτική ημερομηνία </w:t>
      </w:r>
      <w:r w:rsidR="00975978">
        <w:rPr>
          <w:lang w:val="el-GR"/>
        </w:rPr>
        <w:t xml:space="preserve">υποβολής </w:t>
      </w:r>
      <w:r w:rsidRPr="00F6415F">
        <w:rPr>
          <w:lang w:val="el-GR"/>
        </w:rPr>
        <w:t xml:space="preserve">προσφορών του διαγωνισμού, αθροιστικής διάρκειας τουλάχιστον ίσης με τη διάρκεια του παρόντος έργου, με αθροιστικό συνολικό προϋπολογισμό έργων τουλάχιστον ίσο με το </w:t>
      </w:r>
      <w:r w:rsidRPr="00F6415F">
        <w:rPr>
          <w:lang w:val="el-GR"/>
        </w:rPr>
        <w:lastRenderedPageBreak/>
        <w:t xml:space="preserve">τριπλάσιο </w:t>
      </w:r>
      <w:r w:rsidRPr="005910D2">
        <w:rPr>
          <w:lang w:val="el-GR"/>
        </w:rPr>
        <w:t>(300%) του συνολικού  προϋπολογισμού του υπό ανάθεση έργου χωρίς ΦΠΑ, με αντικείμενο την παροχή υπηρεσιών δημοσιότητας σε δράση ενίσχυσης πολιτών</w:t>
      </w:r>
      <w:r w:rsidR="005910D2">
        <w:rPr>
          <w:lang w:val="el-GR"/>
        </w:rPr>
        <w:t xml:space="preserve"> ή επιχειρήσεων</w:t>
      </w:r>
      <w:r w:rsidRPr="005910D2">
        <w:rPr>
          <w:lang w:val="el-GR"/>
        </w:rPr>
        <w:t xml:space="preserve">, που </w:t>
      </w:r>
      <w:r w:rsidR="005910D2" w:rsidRPr="005910D2">
        <w:rPr>
          <w:lang w:val="el-GR"/>
        </w:rPr>
        <w:t>αφορ</w:t>
      </w:r>
      <w:r w:rsidR="006719F0">
        <w:rPr>
          <w:lang w:val="el-GR"/>
        </w:rPr>
        <w:t>ά</w:t>
      </w:r>
      <w:r w:rsidR="005910D2" w:rsidRPr="005910D2">
        <w:rPr>
          <w:lang w:val="el-GR"/>
        </w:rPr>
        <w:t xml:space="preserve"> </w:t>
      </w:r>
      <w:r w:rsidRPr="005910D2">
        <w:rPr>
          <w:lang w:val="el-GR"/>
        </w:rPr>
        <w:t>τουλάχιστον 100.000 δικαιούχους</w:t>
      </w:r>
      <w:r w:rsidRPr="00F6415F">
        <w:rPr>
          <w:lang w:val="el-GR"/>
        </w:rPr>
        <w:t xml:space="preserve">. </w:t>
      </w:r>
    </w:p>
    <w:p w14:paraId="11A2E1C5" w14:textId="6356724C" w:rsidR="00157F39" w:rsidRDefault="00157F39" w:rsidP="00166AA6">
      <w:pPr>
        <w:rPr>
          <w:lang w:val="el-GR"/>
        </w:rPr>
      </w:pPr>
      <w:r w:rsidRPr="00F6415F">
        <w:rPr>
          <w:lang w:val="el-GR"/>
        </w:rPr>
        <w:t>Σε περίπτωση ένωσης οικονομικών φορέων, οι παραπάνω απαιτήσεις καλύπτονται αθροιστικά από τα μέλη της ένωσης</w:t>
      </w:r>
      <w:r w:rsidR="00C32AE0" w:rsidRPr="00F6415F">
        <w:rPr>
          <w:lang w:val="el-GR"/>
        </w:rPr>
        <w:t>.</w:t>
      </w:r>
    </w:p>
    <w:p w14:paraId="63AADE82" w14:textId="77777777" w:rsidR="002D10B9" w:rsidRDefault="002D10B9" w:rsidP="00166AA6">
      <w:pPr>
        <w:rPr>
          <w:lang w:val="el-GR"/>
        </w:rPr>
      </w:pPr>
    </w:p>
    <w:p w14:paraId="515F669D" w14:textId="77777777" w:rsidR="00CC2818" w:rsidRPr="006E6191" w:rsidRDefault="00CC2818" w:rsidP="00CC2818">
      <w:pPr>
        <w:pStyle w:val="4"/>
        <w:rPr>
          <w:lang w:val="el-GR" w:eastAsia="en-US"/>
        </w:rPr>
      </w:pPr>
      <w:bookmarkStart w:id="126" w:name="_Toc97194281"/>
      <w:bookmarkStart w:id="127" w:name="_Ref122528826"/>
      <w:bookmarkStart w:id="128" w:name="_Toc190874687"/>
      <w:bookmarkEnd w:id="125"/>
      <w:r w:rsidRPr="00CC2818">
        <w:rPr>
          <w:lang w:val="el-GR" w:eastAsia="en-US"/>
        </w:rPr>
        <w:t>Επαγγελματική Ικανότητα – Ομάδα Έργου</w:t>
      </w:r>
      <w:bookmarkEnd w:id="126"/>
      <w:bookmarkEnd w:id="127"/>
      <w:bookmarkEnd w:id="128"/>
    </w:p>
    <w:p w14:paraId="28D5F7A4" w14:textId="77777777" w:rsidR="00204297" w:rsidRPr="00BE6670" w:rsidRDefault="00204297" w:rsidP="00204297">
      <w:pPr>
        <w:spacing w:line="252" w:lineRule="auto"/>
        <w:rPr>
          <w:lang w:val="el-GR"/>
        </w:rPr>
      </w:pPr>
      <w:bookmarkStart w:id="129"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 </w:t>
      </w:r>
    </w:p>
    <w:p w14:paraId="338A274B" w14:textId="77777777" w:rsidR="00204297" w:rsidRPr="009A3E22" w:rsidRDefault="00204297" w:rsidP="00204297">
      <w:pPr>
        <w:widowControl w:val="0"/>
        <w:spacing w:before="120" w:after="0"/>
        <w:rPr>
          <w:lang w:val="el-GR"/>
        </w:rPr>
      </w:pPr>
    </w:p>
    <w:bookmarkEnd w:id="129"/>
    <w:p w14:paraId="5612447B" w14:textId="77777777" w:rsidR="00204297" w:rsidRPr="00204297" w:rsidRDefault="00204297" w:rsidP="00204297">
      <w:pPr>
        <w:spacing w:before="120" w:after="0"/>
        <w:rPr>
          <w:lang w:val="el-GR"/>
        </w:rPr>
      </w:pPr>
      <w:r w:rsidRPr="00204297">
        <w:rPr>
          <w:lang w:val="el-GR"/>
        </w:rPr>
        <w:t xml:space="preserve">α) Έναν Υπεύθυνο Έργου με τα ακόλουθα προσόντα: </w:t>
      </w:r>
    </w:p>
    <w:p w14:paraId="15DA1387" w14:textId="77777777" w:rsidR="00204297" w:rsidRPr="00204297" w:rsidRDefault="00204297" w:rsidP="00204297">
      <w:pPr>
        <w:spacing w:before="120" w:after="0"/>
        <w:rPr>
          <w:rFonts w:cstheme="minorHAnsi"/>
          <w:bCs/>
          <w:lang w:val="el-GR"/>
        </w:rPr>
      </w:pPr>
      <w:r w:rsidRPr="00204297">
        <w:sym w:font="Symbol" w:char="F0B7"/>
      </w:r>
      <w:r w:rsidRPr="00204297">
        <w:rPr>
          <w:lang w:val="el-GR"/>
        </w:rPr>
        <w:t xml:space="preserve"> Πτυχιούχος Τριτοβάθμιας Εκπαίδευσης με τίτλο σπουδών συναφή με το αντικείμενο του διαγωνισμού. Να διαθέτει Μεταπτυχιακό και τουλάχιστον 20ετή επαγγελματική εμπειρία στην επικοινωνία και τουλάχιστον 5ετή επαγγελματική εμπειρία στην υλοποίηση έργων δημοσιότητας δημοσίου. </w:t>
      </w:r>
    </w:p>
    <w:p w14:paraId="6A2BEAA5" w14:textId="77777777" w:rsidR="00204297" w:rsidRPr="00204297" w:rsidRDefault="00204297" w:rsidP="00204297">
      <w:pPr>
        <w:spacing w:before="120" w:after="0"/>
        <w:rPr>
          <w:rFonts w:cstheme="minorHAnsi"/>
          <w:bCs/>
          <w:lang w:val="el-GR"/>
        </w:rPr>
      </w:pPr>
    </w:p>
    <w:p w14:paraId="31D5BC85" w14:textId="77777777" w:rsidR="00204297" w:rsidRPr="00204297" w:rsidRDefault="00204297" w:rsidP="00204297">
      <w:pPr>
        <w:widowControl w:val="0"/>
        <w:spacing w:before="120" w:after="0"/>
        <w:rPr>
          <w:lang w:val="el-GR"/>
        </w:rPr>
      </w:pPr>
      <w:r w:rsidRPr="00204297">
        <w:rPr>
          <w:lang w:val="el-GR"/>
        </w:rPr>
        <w:t xml:space="preserve">β) Έναν Αναπληρωτή Υπεύθυνο Έργου με τα ακόλουθα προσόντα: </w:t>
      </w:r>
    </w:p>
    <w:p w14:paraId="6FAE0877" w14:textId="77777777" w:rsidR="00204297" w:rsidRPr="00204297" w:rsidRDefault="00204297" w:rsidP="00204297">
      <w:pPr>
        <w:pStyle w:val="aff6"/>
        <w:jc w:val="both"/>
        <w:rPr>
          <w:rFonts w:ascii="Tahoma" w:hAnsi="Tahoma" w:cs="Tahoma"/>
          <w:szCs w:val="22"/>
        </w:rPr>
      </w:pPr>
      <w:r w:rsidRPr="00204297">
        <w:rPr>
          <w:rFonts w:ascii="Tahoma" w:hAnsi="Tahoma" w:cs="Tahoma"/>
          <w:szCs w:val="22"/>
        </w:rPr>
        <w:sym w:font="Symbol" w:char="F0B7"/>
      </w:r>
      <w:r w:rsidRPr="00204297">
        <w:rPr>
          <w:rFonts w:ascii="Tahoma" w:hAnsi="Tahoma" w:cs="Tahoma"/>
          <w:szCs w:val="22"/>
        </w:rPr>
        <w:t xml:space="preserve"> Πτυχιούχος Τριτοβάθμιας Εκπαίδευσης με τίτλο Σπουδών και Μεταπτυχιακό τίτλο συναφή με το αντικείμενο του διαγωνισμού ή στη Διοίκηση Επιχειρήσεων. Να διαθέτει τουλάχιστον 20ετή  επαγγελματική εμπειρία στο χώρο της επικοινωνίας και τουλάχιστον 5ετή επαγγελματική εμπειρία στην υλοποίηση έργων δημοσιότητας δημοσίου. </w:t>
      </w:r>
    </w:p>
    <w:p w14:paraId="0287A862" w14:textId="77777777" w:rsidR="00204297" w:rsidRPr="00204297" w:rsidRDefault="00204297" w:rsidP="00204297">
      <w:pPr>
        <w:widowControl w:val="0"/>
        <w:spacing w:before="120" w:after="0"/>
        <w:rPr>
          <w:rFonts w:eastAsia="Calibri" w:cstheme="minorHAnsi"/>
          <w:b/>
          <w:lang w:val="el-GR"/>
        </w:rPr>
      </w:pPr>
    </w:p>
    <w:p w14:paraId="2953617D" w14:textId="77777777" w:rsidR="00204297" w:rsidRPr="00204297" w:rsidRDefault="00204297" w:rsidP="00204297">
      <w:pPr>
        <w:widowControl w:val="0"/>
        <w:spacing w:before="120"/>
        <w:contextualSpacing/>
        <w:rPr>
          <w:lang w:val="el-GR"/>
        </w:rPr>
      </w:pPr>
      <w:r w:rsidRPr="00204297">
        <w:rPr>
          <w:lang w:val="el-GR"/>
        </w:rPr>
        <w:t>γ) Έναν Υπεύθυνο Δημιουργικού με τα ακόλουθα προσόντα:</w:t>
      </w:r>
    </w:p>
    <w:p w14:paraId="7ECFC07D" w14:textId="77777777" w:rsidR="00204297" w:rsidRPr="00204297" w:rsidRDefault="00204297" w:rsidP="00204297">
      <w:pPr>
        <w:pStyle w:val="aff6"/>
        <w:jc w:val="both"/>
        <w:rPr>
          <w:rFonts w:ascii="Tahoma" w:hAnsi="Tahoma" w:cs="Tahoma"/>
        </w:rPr>
      </w:pPr>
      <w:r w:rsidRPr="00204297">
        <w:rPr>
          <w:rFonts w:ascii="Tahoma" w:hAnsi="Tahoma" w:cs="Tahoma"/>
        </w:rPr>
        <w:t>• Πτυχιούχος σχολής γραφιστικής με τουλάχιστον  10ετή επαγγελματική εμπειρία στο χώρο της επικοινωνίας και τουλάχιστον 3ετή επαγγελματική εμπειρία σε έργα δημοσιότητας δημοσίου.</w:t>
      </w:r>
    </w:p>
    <w:p w14:paraId="03188894" w14:textId="77777777" w:rsidR="00204297" w:rsidRPr="00204297" w:rsidRDefault="00204297" w:rsidP="00204297">
      <w:pPr>
        <w:widowControl w:val="0"/>
        <w:spacing w:before="120"/>
        <w:contextualSpacing/>
        <w:rPr>
          <w:rFonts w:cstheme="minorHAnsi"/>
          <w:lang w:val="el-GR"/>
        </w:rPr>
      </w:pPr>
    </w:p>
    <w:p w14:paraId="5F3C5155" w14:textId="77777777" w:rsidR="00204297" w:rsidRPr="00204297" w:rsidRDefault="00204297" w:rsidP="00204297">
      <w:pPr>
        <w:widowControl w:val="0"/>
        <w:spacing w:before="120"/>
        <w:contextualSpacing/>
        <w:rPr>
          <w:lang w:val="el-GR"/>
        </w:rPr>
      </w:pPr>
      <w:r w:rsidRPr="00204297">
        <w:rPr>
          <w:rFonts w:cstheme="minorHAnsi"/>
          <w:lang w:val="el-GR"/>
        </w:rPr>
        <w:t>δ) Ένα Στέλεχος υποστήριξης των δράσεων δημοσιότητας</w:t>
      </w:r>
    </w:p>
    <w:p w14:paraId="42F8EABF" w14:textId="2809133B" w:rsidR="00850EBA" w:rsidRPr="00204297" w:rsidRDefault="00204297" w:rsidP="00204297">
      <w:pPr>
        <w:widowControl w:val="0"/>
        <w:spacing w:before="120"/>
        <w:ind w:left="360"/>
        <w:contextualSpacing/>
        <w:rPr>
          <w:lang w:val="el-GR"/>
        </w:rPr>
      </w:pPr>
      <w:r w:rsidRPr="00204297">
        <w:rPr>
          <w:lang w:val="el-GR"/>
        </w:rPr>
        <w:t>• Πτυχιούχος Τριτοβάθμιας Εκπαίδευσης με τίτλο Σπουδών συναφή με το αντικείμενο του διαγωνισμού. Να διαθέτει τουλάχιστον 10ετή  επαγγελματική εμπειρία στο χώρο της επικοινωνίας.</w:t>
      </w:r>
    </w:p>
    <w:p w14:paraId="079B85CC" w14:textId="77777777" w:rsidR="00850EBA" w:rsidRPr="00F0255E" w:rsidRDefault="00850EBA" w:rsidP="00063FB6">
      <w:pPr>
        <w:rPr>
          <w:lang w:val="el-GR"/>
        </w:rPr>
      </w:pPr>
    </w:p>
    <w:p w14:paraId="2A67BCB3" w14:textId="53C9D1DF" w:rsidR="007F63E6" w:rsidRPr="007F63E6" w:rsidRDefault="007F63E6" w:rsidP="00063FB6">
      <w:pPr>
        <w:rPr>
          <w:lang w:val="el-GR"/>
        </w:rPr>
      </w:pPr>
      <w:r w:rsidRPr="007F63E6">
        <w:t>T</w:t>
      </w:r>
      <w:r w:rsidRPr="007F63E6">
        <w:rPr>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p>
    <w:p w14:paraId="09ADDA07" w14:textId="3D2C7A9C" w:rsidR="00063FB6" w:rsidRDefault="00063FB6" w:rsidP="00063FB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p>
    <w:p w14:paraId="6E6897BF" w14:textId="77777777" w:rsidR="00C32AE0" w:rsidRPr="00157F39" w:rsidRDefault="00C32AE0" w:rsidP="00063FB6">
      <w:pPr>
        <w:rPr>
          <w:lang w:val="el-GR" w:eastAsia="en-US"/>
        </w:rPr>
      </w:pPr>
    </w:p>
    <w:p w14:paraId="33C2B840" w14:textId="77777777" w:rsidR="008338F0" w:rsidRPr="001F4428" w:rsidRDefault="003355E7" w:rsidP="00086782">
      <w:pPr>
        <w:pStyle w:val="3"/>
        <w:ind w:left="1276"/>
        <w:rPr>
          <w:lang w:val="el-GR"/>
        </w:rPr>
      </w:pPr>
      <w:bookmarkStart w:id="130" w:name="_Ref496541343"/>
      <w:bookmarkStart w:id="131" w:name="_Ref496541651"/>
      <w:bookmarkStart w:id="132" w:name="_Toc97194282"/>
      <w:bookmarkStart w:id="133" w:name="_Toc97194428"/>
      <w:bookmarkStart w:id="134" w:name="_Toc190874688"/>
      <w:r w:rsidRPr="001F4428">
        <w:rPr>
          <w:lang w:val="el-GR"/>
        </w:rPr>
        <w:t xml:space="preserve">Πρότυπα διασφάλισης ποιότητας </w:t>
      </w:r>
      <w:r w:rsidRPr="00086782">
        <w:rPr>
          <w:lang w:val="el-GR"/>
        </w:rPr>
        <w:t>και πρότυπα περιβαλλοντικής διαχείρισης</w:t>
      </w:r>
      <w:bookmarkEnd w:id="130"/>
      <w:bookmarkEnd w:id="131"/>
      <w:bookmarkEnd w:id="132"/>
      <w:bookmarkEnd w:id="133"/>
      <w:bookmarkEnd w:id="134"/>
    </w:p>
    <w:p w14:paraId="4BABB53B" w14:textId="3D1BF350"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15547C9E" w14:textId="77777777" w:rsidR="009A3E22" w:rsidRPr="00C00D32" w:rsidRDefault="009A3E22" w:rsidP="009A3E22">
      <w:pPr>
        <w:rPr>
          <w:rFonts w:eastAsia="Calibri"/>
          <w:bCs/>
          <w:color w:val="000000"/>
          <w:lang w:val="el-GR"/>
        </w:rPr>
      </w:pPr>
      <w:r w:rsidRPr="00C00D32">
        <w:rPr>
          <w:rFonts w:eastAsia="Calibri"/>
          <w:b/>
          <w:bCs/>
          <w:color w:val="000000"/>
          <w:lang w:val="el-GR"/>
        </w:rPr>
        <w:lastRenderedPageBreak/>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076A9563" w14:textId="0B823D97" w:rsidR="00C651CD" w:rsidRPr="009A4DBA" w:rsidRDefault="00C651CD" w:rsidP="00C651CD">
      <w:pPr>
        <w:rPr>
          <w:lang w:val="el-GR"/>
        </w:rPr>
      </w:pPr>
      <w:r w:rsidRPr="009A4DBA">
        <w:rPr>
          <w:rFonts w:eastAsia="Calibri"/>
          <w:b/>
          <w:bCs/>
          <w:color w:val="000000"/>
          <w:lang w:val="el-GR"/>
        </w:rPr>
        <w:t>β)</w:t>
      </w:r>
      <w:r w:rsidRPr="009A4DBA">
        <w:rPr>
          <w:rFonts w:eastAsia="Calibri"/>
          <w:bCs/>
          <w:color w:val="000000"/>
          <w:lang w:val="el-GR"/>
        </w:rPr>
        <w:t xml:space="preserve"> Πιστοποιητικό </w:t>
      </w:r>
      <w:r w:rsidRPr="009A4DBA">
        <w:rPr>
          <w:lang w:val="el-GR"/>
        </w:rPr>
        <w:t xml:space="preserve">συμμόρφωσης με το πρότυπο </w:t>
      </w:r>
      <w:r w:rsidRPr="009A4DBA">
        <w:rPr>
          <w:b/>
          <w:lang w:val="el-GR"/>
        </w:rPr>
        <w:t>ΕΛΟΤ 1435</w:t>
      </w:r>
      <w:r w:rsidR="0067674B" w:rsidRPr="009A4DBA">
        <w:rPr>
          <w:b/>
          <w:lang w:val="el-GR"/>
        </w:rPr>
        <w:t xml:space="preserve"> </w:t>
      </w:r>
      <w:r w:rsidR="0067674B" w:rsidRPr="009A4DBA">
        <w:rPr>
          <w:lang w:val="el-GR"/>
        </w:rPr>
        <w:t xml:space="preserve">“Υπηρεσίες Επικοινωνίας – Απαιτήσεις για </w:t>
      </w:r>
      <w:proofErr w:type="spellStart"/>
      <w:r w:rsidR="0067674B" w:rsidRPr="009A4DBA">
        <w:rPr>
          <w:lang w:val="el-GR"/>
        </w:rPr>
        <w:t>παρόχους</w:t>
      </w:r>
      <w:proofErr w:type="spellEnd"/>
      <w:r w:rsidR="0067674B" w:rsidRPr="009A4DBA">
        <w:rPr>
          <w:lang w:val="el-GR"/>
        </w:rPr>
        <w:t>”</w:t>
      </w:r>
      <w:r w:rsidR="009A4DBA">
        <w:rPr>
          <w:lang w:val="el-GR"/>
        </w:rPr>
        <w:t>,</w:t>
      </w:r>
    </w:p>
    <w:p w14:paraId="0EA10FCE" w14:textId="11FEA779" w:rsidR="004A55A5" w:rsidRPr="004A55A5" w:rsidRDefault="004A55A5" w:rsidP="004A55A5">
      <w:pPr>
        <w:rPr>
          <w:rFonts w:eastAsia="Calibri"/>
          <w:color w:val="000000"/>
          <w:lang w:val="el-GR"/>
        </w:rPr>
      </w:pPr>
      <w:r w:rsidRPr="004A55A5">
        <w:rPr>
          <w:rFonts w:eastAsia="Calibri"/>
          <w:b/>
          <w:bCs/>
          <w:color w:val="000000"/>
          <w:lang w:val="el-GR"/>
        </w:rPr>
        <w:t xml:space="preserve">γ) </w:t>
      </w:r>
      <w:r w:rsidRPr="004A55A5">
        <w:rPr>
          <w:rFonts w:eastAsia="Calibri"/>
          <w:color w:val="000000"/>
          <w:lang w:val="el-GR"/>
        </w:rPr>
        <w:t>Πιστοποιητικό συμμόρφωσης συστήματος περιβαλλοντικής διαχείρισης ISO 14001:2015,</w:t>
      </w:r>
    </w:p>
    <w:p w14:paraId="53E8126C" w14:textId="716B8706" w:rsidR="004A55A5" w:rsidRPr="004A55A5" w:rsidRDefault="004A55A5" w:rsidP="004A55A5">
      <w:pPr>
        <w:rPr>
          <w:rFonts w:eastAsia="Calibri"/>
          <w:b/>
          <w:bCs/>
          <w:color w:val="000000"/>
          <w:lang w:val="el-GR"/>
        </w:rPr>
      </w:pPr>
      <w:r w:rsidRPr="004A55A5">
        <w:rPr>
          <w:rFonts w:eastAsia="Calibri"/>
          <w:b/>
          <w:bCs/>
          <w:color w:val="000000"/>
          <w:lang w:val="el-GR"/>
        </w:rPr>
        <w:t xml:space="preserve">δ) </w:t>
      </w:r>
      <w:r w:rsidRPr="004A55A5">
        <w:rPr>
          <w:rFonts w:eastAsia="Calibri"/>
          <w:color w:val="000000"/>
          <w:lang w:val="el-GR"/>
        </w:rPr>
        <w:t>Σύστημα διαχείρισης ασφάλειας πληροφοριών ISO/IEC 27001</w:t>
      </w:r>
      <w:r>
        <w:rPr>
          <w:rFonts w:eastAsia="Calibri"/>
          <w:color w:val="000000"/>
          <w:lang w:val="el-GR"/>
        </w:rPr>
        <w:t>.</w:t>
      </w:r>
    </w:p>
    <w:p w14:paraId="369AB471" w14:textId="77777777" w:rsidR="00C651CD" w:rsidRPr="004A55A5" w:rsidRDefault="00C651CD" w:rsidP="003329FF">
      <w:pPr>
        <w:rPr>
          <w:rFonts w:eastAsia="Calibri"/>
          <w:b/>
          <w:bCs/>
          <w:color w:val="000000"/>
          <w:lang w:val="el-GR"/>
        </w:rPr>
      </w:pPr>
    </w:p>
    <w:p w14:paraId="70ACF795" w14:textId="6369F767"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w:t>
      </w:r>
      <w:r w:rsidR="00F0255E">
        <w:rPr>
          <w:lang w:val="el-GR"/>
        </w:rPr>
        <w:t>–</w:t>
      </w:r>
      <w:r w:rsidRPr="008A366B">
        <w:rPr>
          <w:lang w:val="el-GR"/>
        </w:rPr>
        <w:t xml:space="preserve"> μέλη</w:t>
      </w:r>
      <w:r w:rsidR="00F0255E">
        <w:rPr>
          <w:lang w:val="el-GR"/>
        </w:rPr>
        <w:t xml:space="preserve">, </w:t>
      </w:r>
      <w:r w:rsidR="00F0255E" w:rsidRPr="00F0255E">
        <w:rPr>
          <w:lang w:val="el-GR"/>
        </w:rPr>
        <w:t>σύμφωνα με τον Κανονισμό 765/2008</w:t>
      </w:r>
      <w:r w:rsidRPr="008A366B">
        <w:rPr>
          <w:lang w:val="el-GR"/>
        </w:rPr>
        <w:t>.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6A3024B" w14:textId="77777777" w:rsidR="003E34BF" w:rsidRPr="003E34BF" w:rsidRDefault="003E34BF" w:rsidP="00B8545D">
      <w:pPr>
        <w:rPr>
          <w:bCs/>
          <w:lang w:val="el-GR"/>
        </w:rPr>
      </w:pPr>
    </w:p>
    <w:p w14:paraId="1ACDD6DF" w14:textId="77777777" w:rsidR="008338F0" w:rsidRDefault="003355E7" w:rsidP="00086782">
      <w:pPr>
        <w:pStyle w:val="3"/>
        <w:ind w:left="1276"/>
        <w:rPr>
          <w:lang w:val="el-GR"/>
        </w:rPr>
      </w:pPr>
      <w:bookmarkStart w:id="135" w:name="_Ref496541185"/>
      <w:bookmarkStart w:id="136" w:name="_Ref496541244"/>
      <w:bookmarkStart w:id="137" w:name="_Ref496541410"/>
      <w:bookmarkStart w:id="138" w:name="_Ref496541700"/>
      <w:bookmarkStart w:id="139" w:name="_Ref74505980"/>
      <w:bookmarkStart w:id="140" w:name="_Toc97194283"/>
      <w:bookmarkStart w:id="141" w:name="_Toc97194429"/>
      <w:bookmarkStart w:id="142" w:name="_Toc190874689"/>
      <w:r w:rsidRPr="00DD72A9">
        <w:rPr>
          <w:lang w:val="el-GR"/>
        </w:rPr>
        <w:t>Στήριξη στην ικανότητα τρίτων</w:t>
      </w:r>
      <w:bookmarkEnd w:id="135"/>
      <w:bookmarkEnd w:id="136"/>
      <w:bookmarkEnd w:id="137"/>
      <w:bookmarkEnd w:id="138"/>
      <w:r w:rsidRPr="00DD72A9">
        <w:rPr>
          <w:lang w:val="el-GR"/>
        </w:rPr>
        <w:t xml:space="preserve"> </w:t>
      </w:r>
      <w:r w:rsidR="0049631E" w:rsidRPr="00821852">
        <w:rPr>
          <w:lang w:val="el-GR"/>
        </w:rPr>
        <w:t>– Υπεργολαβία</w:t>
      </w:r>
      <w:bookmarkEnd w:id="139"/>
      <w:bookmarkEnd w:id="140"/>
      <w:bookmarkEnd w:id="141"/>
      <w:bookmarkEnd w:id="142"/>
    </w:p>
    <w:p w14:paraId="65B8F417" w14:textId="77777777" w:rsidR="0049631E" w:rsidRPr="00A334BA" w:rsidRDefault="0049631E" w:rsidP="00821852">
      <w:pPr>
        <w:pStyle w:val="4"/>
        <w:rPr>
          <w:lang w:val="el-GR"/>
        </w:rPr>
      </w:pPr>
      <w:bookmarkStart w:id="143" w:name="_Toc97194284"/>
      <w:bookmarkStart w:id="144" w:name="_Toc190874690"/>
      <w:r w:rsidRPr="00A334BA">
        <w:rPr>
          <w:lang w:val="el-GR"/>
        </w:rPr>
        <w:t>Στήριξη στην ικανότητα τρίτων</w:t>
      </w:r>
      <w:bookmarkEnd w:id="143"/>
      <w:bookmarkEnd w:id="144"/>
    </w:p>
    <w:p w14:paraId="0378F059" w14:textId="6727D620"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05EBA">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105EBA">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1B941475" w:rsidR="008338F0" w:rsidRDefault="003355E7">
      <w:pPr>
        <w:rPr>
          <w:lang w:val="el-GR"/>
        </w:rPr>
      </w:pPr>
      <w:r w:rsidRPr="00603221">
        <w:rPr>
          <w:lang w:val="el-GR"/>
        </w:rPr>
        <w:t xml:space="preserve">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F0255E">
        <w:rPr>
          <w:lang w:val="el-GR"/>
        </w:rPr>
        <w:t>.</w:t>
      </w:r>
    </w:p>
    <w:p w14:paraId="59536235" w14:textId="6EEBD9BA" w:rsidR="00F0255E" w:rsidRPr="00603221" w:rsidRDefault="00F0255E">
      <w:pPr>
        <w:rPr>
          <w:lang w:val="el-GR"/>
        </w:rPr>
      </w:pPr>
      <w:r w:rsidRPr="0009708A">
        <w:rPr>
          <w:lang w:val="el-GR"/>
        </w:rPr>
        <w:t>Τα  φυσικά πρόσωπα που δηλώνονται από τον προσφέροντα στην Ομάδα Έργου και δεν αποτελούν ίδιους πόρους του προσφέροντος, κατά την παρ. 2.2.6.2.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45"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45"/>
    <w:p w14:paraId="67DFCF77" w14:textId="26101B6E" w:rsidR="00C70B7E" w:rsidRPr="00CF3BE7" w:rsidRDefault="00C70B7E" w:rsidP="00C70B7E">
      <w:pPr>
        <w:rPr>
          <w:bCs/>
          <w:lang w:val="el-GR" w:eastAsia="ar-SA"/>
        </w:rPr>
      </w:pPr>
      <w:r w:rsidRPr="00C11E79">
        <w:rPr>
          <w:bCs/>
          <w:lang w:val="el-GR" w:eastAsia="ar-SA"/>
        </w:rPr>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105EBA">
        <w:rPr>
          <w:bCs/>
          <w:lang w:val="el-GR" w:eastAsia="ar-SA"/>
        </w:rPr>
        <w:t>2.2.3</w:t>
      </w:r>
      <w:r>
        <w:rPr>
          <w:bCs/>
          <w:lang w:val="el-GR" w:eastAsia="ar-SA"/>
        </w:rPr>
        <w:fldChar w:fldCharType="end"/>
      </w:r>
      <w:r w:rsidRPr="00C11E79">
        <w:rPr>
          <w:bCs/>
          <w:lang w:val="el-GR" w:eastAsia="ar-SA"/>
        </w:rPr>
        <w:t xml:space="preserve">.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w:t>
      </w:r>
      <w:r w:rsidRPr="00C11E79">
        <w:rPr>
          <w:bCs/>
          <w:lang w:val="el-GR" w:eastAsia="ar-SA"/>
        </w:rPr>
        <w:lastRenderedPageBreak/>
        <w:t>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46" w:name="_Toc97194285"/>
      <w:bookmarkStart w:id="147" w:name="_Toc190874691"/>
      <w:r w:rsidRPr="003C1E1A">
        <w:rPr>
          <w:lang w:val="el-GR"/>
        </w:rPr>
        <w:t>Υπεργολαβία</w:t>
      </w:r>
      <w:bookmarkEnd w:id="146"/>
      <w:bookmarkEnd w:id="147"/>
      <w:r w:rsidRPr="003C1E1A">
        <w:rPr>
          <w:lang w:val="el-GR"/>
        </w:rPr>
        <w:t xml:space="preserve"> </w:t>
      </w:r>
    </w:p>
    <w:p w14:paraId="633050B2" w14:textId="0C2DC416"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105EBA">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105EBA">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48" w:name="_Toc97194286"/>
      <w:bookmarkStart w:id="149" w:name="_Toc97194430"/>
      <w:bookmarkStart w:id="150" w:name="_Toc190874692"/>
      <w:r w:rsidRPr="00603221">
        <w:rPr>
          <w:lang w:val="el-GR"/>
        </w:rPr>
        <w:t>Κανόνες απόδειξης ποιοτικής επιλογής</w:t>
      </w:r>
      <w:bookmarkEnd w:id="148"/>
      <w:bookmarkEnd w:id="149"/>
      <w:bookmarkEnd w:id="150"/>
    </w:p>
    <w:p w14:paraId="701C3C3E" w14:textId="190FB32E" w:rsidR="009406DD"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105EBA">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105EBA">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w:t>
      </w:r>
      <w:r w:rsidR="00F0255E">
        <w:rPr>
          <w:bCs/>
          <w:lang w:val="el-GR" w:eastAsia="ar-SA"/>
        </w:rPr>
        <w:t>σύμφωνα με</w:t>
      </w:r>
      <w:r w:rsidRPr="0049623E">
        <w:rPr>
          <w:bCs/>
          <w:lang w:val="el-GR" w:eastAsia="ar-SA"/>
        </w:rPr>
        <w:t xml:space="preserve">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105EBA">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105EBA">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 xml:space="preserve">και κατά τη σύναψη της σύμβασης </w:t>
      </w:r>
      <w:r w:rsidR="00F0255E">
        <w:rPr>
          <w:bCs/>
          <w:lang w:val="el-GR" w:eastAsia="ar-SA"/>
        </w:rPr>
        <w:t>με την</w:t>
      </w:r>
      <w:r w:rsidRPr="0049623E">
        <w:rPr>
          <w:bCs/>
          <w:lang w:val="el-GR" w:eastAsia="ar-SA"/>
        </w:rPr>
        <w:t xml:space="preserve"> υπεύθυνη δήλωση, της περ. δ΄ της παρ. 3 του άρθρου 105</w:t>
      </w:r>
      <w:r>
        <w:rPr>
          <w:bCs/>
          <w:lang w:val="el-GR" w:eastAsia="ar-SA"/>
        </w:rPr>
        <w:t xml:space="preserve"> του ν. 4412/2016</w:t>
      </w:r>
      <w:r w:rsidRPr="0049623E">
        <w:rPr>
          <w:bCs/>
          <w:lang w:val="el-GR" w:eastAsia="ar-SA"/>
        </w:rPr>
        <w:t>.</w:t>
      </w:r>
    </w:p>
    <w:p w14:paraId="1DF38431" w14:textId="064016CE" w:rsidR="00A817FC" w:rsidRPr="0049623E" w:rsidRDefault="009406DD" w:rsidP="00A817FC">
      <w:pPr>
        <w:rPr>
          <w:bCs/>
          <w:lang w:val="el-GR" w:eastAsia="ar-SA"/>
        </w:rPr>
      </w:pPr>
      <w:r w:rsidRPr="0009708A">
        <w:rPr>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w:t>
      </w:r>
      <w:r w:rsidR="00A817FC" w:rsidRPr="0049623E">
        <w:rPr>
          <w:bCs/>
          <w:lang w:val="el-GR" w:eastAsia="ar-SA"/>
        </w:rPr>
        <w:t xml:space="preserve"> </w:t>
      </w:r>
    </w:p>
    <w:p w14:paraId="222313CF" w14:textId="3103D907"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105EBA">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105EBA">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105EBA">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105EBA">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105EBA">
        <w:rPr>
          <w:bCs/>
          <w:lang w:val="el-GR" w:eastAsia="ar-SA"/>
        </w:rPr>
        <w:t>2.2.5</w:t>
      </w:r>
      <w:r>
        <w:rPr>
          <w:bCs/>
          <w:lang w:val="el-GR" w:eastAsia="ar-SA"/>
        </w:rPr>
        <w:fldChar w:fldCharType="end"/>
      </w:r>
      <w:r w:rsidR="00647F95">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BBB508" w14:textId="1C0600B5"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105EBA">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105EBA">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105EBA">
        <w:rPr>
          <w:lang w:val="el-GR" w:eastAsia="ar-SA"/>
        </w:rPr>
        <w:t>2.2.3</w:t>
      </w:r>
      <w:r>
        <w:rPr>
          <w:lang w:val="el-GR" w:eastAsia="ar-SA"/>
        </w:rPr>
        <w:fldChar w:fldCharType="end"/>
      </w:r>
      <w:r w:rsidR="00647F95">
        <w:rPr>
          <w:lang w:val="el-GR" w:eastAsia="ar-SA"/>
        </w:rPr>
        <w:t xml:space="preserve"> </w:t>
      </w:r>
      <w:r w:rsidRPr="0049623E">
        <w:rPr>
          <w:bCs/>
          <w:lang w:val="el-GR" w:eastAsia="ar-SA"/>
        </w:rPr>
        <w:t xml:space="preserve">της παρούσας. </w:t>
      </w:r>
    </w:p>
    <w:p w14:paraId="5A1CBCA9" w14:textId="05F35A3A" w:rsidR="00E72FB5" w:rsidRPr="0049623E" w:rsidRDefault="009A548E" w:rsidP="00E72FB5">
      <w:pPr>
        <w:suppressAutoHyphens w:val="0"/>
        <w:spacing w:after="160" w:line="259" w:lineRule="auto"/>
        <w:rPr>
          <w:rFonts w:eastAsia="Calibri" w:cs="Times New Roman"/>
          <w:lang w:val="el-GR" w:eastAsia="en-US"/>
        </w:rPr>
      </w:pPr>
      <w:r w:rsidRPr="0009708A">
        <w:rPr>
          <w:rFonts w:eastAsia="Calibri" w:cs="Times New Roman"/>
          <w:lang w:val="el-GR" w:eastAsia="en-US"/>
        </w:rPr>
        <w:t>Αν μετά τη συμπλήρωση του ΕΕΕΣ και μέχρι την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αρχή</w:t>
      </w:r>
      <w:r w:rsidRPr="0009708A">
        <w:rPr>
          <w:rFonts w:eastAsia="Calibri"/>
          <w:lang w:val="el-GR" w:eastAsia="en-US"/>
        </w:rPr>
        <w:t>.</w:t>
      </w:r>
      <w:r w:rsidR="00E72FB5" w:rsidRPr="0049623E">
        <w:rPr>
          <w:rFonts w:eastAsia="Calibri" w:cs="Times New Roman"/>
          <w:lang w:val="el-GR" w:eastAsia="en-US"/>
        </w:rPr>
        <w:t xml:space="preserve"> </w:t>
      </w:r>
    </w:p>
    <w:p w14:paraId="1B7E878C" w14:textId="77777777" w:rsidR="00A817FC" w:rsidRPr="00A334BA" w:rsidRDefault="00A817FC" w:rsidP="00821852">
      <w:pPr>
        <w:rPr>
          <w:lang w:val="el-GR"/>
        </w:rPr>
      </w:pPr>
    </w:p>
    <w:p w14:paraId="6022CBC4" w14:textId="77777777" w:rsidR="008338F0" w:rsidRPr="00723994" w:rsidRDefault="003355E7" w:rsidP="003A109E">
      <w:pPr>
        <w:pStyle w:val="4"/>
        <w:rPr>
          <w:lang w:val="el-GR"/>
        </w:rPr>
      </w:pPr>
      <w:bookmarkStart w:id="151" w:name="_Ref74505997"/>
      <w:bookmarkStart w:id="152" w:name="_Toc97194287"/>
      <w:bookmarkStart w:id="153" w:name="_Toc190874693"/>
      <w:r w:rsidRPr="00723994">
        <w:rPr>
          <w:lang w:val="el-GR"/>
        </w:rPr>
        <w:t>Προκαταρκτική απόδειξη κατά την υποβολή προσφορών</w:t>
      </w:r>
      <w:bookmarkEnd w:id="151"/>
      <w:bookmarkEnd w:id="152"/>
      <w:bookmarkEnd w:id="153"/>
      <w:r w:rsidRPr="00723994">
        <w:rPr>
          <w:lang w:val="el-GR"/>
        </w:rPr>
        <w:t xml:space="preserve"> </w:t>
      </w:r>
    </w:p>
    <w:p w14:paraId="31F00A1A" w14:textId="188DA5A7"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05EBA">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105EBA">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05EBA">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05EBA">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105EBA">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105EBA"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105EBA" w:rsidRPr="00603221">
        <w:rPr>
          <w:color w:val="000099"/>
          <w:lang w:val="el-GR"/>
        </w:rPr>
        <w:t xml:space="preserve">ΠΑΡΑΡΤΗΜΑ ΙΙI </w:t>
      </w:r>
      <w:r w:rsidR="00105EBA" w:rsidRPr="00603221">
        <w:rPr>
          <w:color w:val="000099"/>
          <w:lang w:val="el-GR"/>
        </w:rPr>
        <w:lastRenderedPageBreak/>
        <w:t xml:space="preserve">– ΕΥΡΩΠΑΙΚΟ ΕΝΙΑΙΟ ΕΓΓΡΑΦΟ ΣΥΜΒΑΣΗΣ (ΕΕΕΣ) </w:t>
      </w:r>
      <w:r w:rsidR="00AE32CA" w:rsidRPr="00603221">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2"/>
      </w:r>
      <w:r w:rsidR="009A548E" w:rsidRPr="009A548E">
        <w:rPr>
          <w:lang w:val="el-GR"/>
        </w:rPr>
        <w:t xml:space="preserve"> </w:t>
      </w:r>
      <w:r w:rsidR="009A548E" w:rsidRPr="0009708A">
        <w:rPr>
          <w:lang w:val="el-GR"/>
        </w:rPr>
        <w:t>και λειτουργεί μόνο ως προκαταρκτική απόδειξη προς αντικατάσταση των πιστοποιητικών που εκδίδουν δημόσιες αρχές ή τρίτα μέρη</w:t>
      </w:r>
      <w:r w:rsidR="00F64037">
        <w:rPr>
          <w:lang w:val="el-GR"/>
        </w:rPr>
        <w:t>.</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1A2E649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9A548E">
        <w:rPr>
          <w:bCs/>
          <w:iCs/>
          <w:lang w:val="el-GR"/>
        </w:rPr>
        <w:t>αυτό</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6B0CC000"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w:t>
      </w:r>
    </w:p>
    <w:p w14:paraId="4F86609E" w14:textId="183CBDD9"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9A548E">
        <w:rPr>
          <w:rFonts w:eastAsia="Calibri" w:cs="Times New Roman"/>
          <w:lang w:val="el-GR" w:eastAsia="en-US"/>
        </w:rPr>
        <w:t>στην παράγραφο</w:t>
      </w:r>
      <w:r w:rsidRPr="00032BAF">
        <w:rPr>
          <w:rFonts w:eastAsia="Calibri" w:cs="Times New Roman"/>
          <w:lang w:val="el-GR" w:eastAsia="en-US"/>
        </w:rPr>
        <w:t xml:space="preserve"> 2.2.3 της παρούσης και ταυτόχρονα να επικαλεσθεί και τυχόν ληφθέντα μέτρα προς αποκατάσταση της αξιοπιστίας του.</w:t>
      </w:r>
    </w:p>
    <w:p w14:paraId="7135789E" w14:textId="59584A02"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3"/>
      </w:r>
      <w:r w:rsidRPr="00E14C02">
        <w:rPr>
          <w:rFonts w:eastAsia="Calibri" w:cs="Times New Roman"/>
          <w:lang w:val="el-GR" w:eastAsia="en-US"/>
        </w:rPr>
        <w:t>.</w:t>
      </w:r>
    </w:p>
    <w:p w14:paraId="2B6142D4" w14:textId="70FDAEAD"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w:t>
      </w:r>
      <w:r w:rsidR="009A548E">
        <w:rPr>
          <w:rFonts w:eastAsia="Calibri" w:cs="Times New Roman"/>
          <w:lang w:val="el-GR" w:eastAsia="en-US"/>
        </w:rPr>
        <w:t>σχετικά με την</w:t>
      </w:r>
      <w:r w:rsidRPr="00E14C02">
        <w:rPr>
          <w:rFonts w:eastAsia="Calibri" w:cs="Times New Roman"/>
          <w:lang w:val="el-GR" w:eastAsia="en-US"/>
        </w:rPr>
        <w:t xml:space="preserve"> καταβολή φόρων ή εισφορών κοινωνικής ασφάλισης (περ. α’ και β’ της παρ. 2 του άρθρου 73 του ν. 4412/2016) αυτές θεωρείται ότι δεν έχουν </w:t>
      </w:r>
      <w:r w:rsidRPr="00E14C02">
        <w:rPr>
          <w:rFonts w:eastAsia="Calibri" w:cs="Times New Roman"/>
          <w:lang w:val="el-GR" w:eastAsia="en-US"/>
        </w:rPr>
        <w:lastRenderedPageBreak/>
        <w:t>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6EABC08D" w14:textId="77777777" w:rsidR="009A548E" w:rsidRPr="0009708A" w:rsidRDefault="009A548E" w:rsidP="009A548E">
      <w:pPr>
        <w:suppressAutoHyphens w:val="0"/>
        <w:spacing w:after="0" w:line="259" w:lineRule="auto"/>
        <w:rPr>
          <w:rFonts w:eastAsia="Calibri" w:cs="Times New Roman"/>
          <w:lang w:val="el-GR" w:eastAsia="en-US"/>
        </w:rPr>
      </w:pPr>
      <w:r w:rsidRPr="0009708A">
        <w:rPr>
          <w:rFonts w:eastAsia="Calibri" w:cs="Times New Roman"/>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4E06D13D" w14:textId="77777777" w:rsidR="009A548E" w:rsidRPr="0009708A" w:rsidRDefault="009A548E" w:rsidP="009A548E">
      <w:pPr>
        <w:suppressAutoHyphens w:val="0"/>
        <w:spacing w:after="0" w:line="259" w:lineRule="auto"/>
        <w:rPr>
          <w:rFonts w:eastAsia="Calibri" w:cs="Times New Roman"/>
          <w:lang w:val="el-GR" w:eastAsia="en-US"/>
        </w:rPr>
      </w:pPr>
    </w:p>
    <w:p w14:paraId="76960047" w14:textId="77777777" w:rsidR="009A548E" w:rsidRPr="0009708A" w:rsidRDefault="009A548E" w:rsidP="009A548E">
      <w:pPr>
        <w:suppressAutoHyphens w:val="0"/>
        <w:spacing w:after="0" w:line="259" w:lineRule="auto"/>
        <w:rPr>
          <w:rFonts w:eastAsia="Calibri" w:cs="Times New Roman"/>
          <w:lang w:val="el-GR" w:eastAsia="en-US"/>
        </w:rPr>
      </w:pPr>
      <w:r w:rsidRPr="0009708A">
        <w:rPr>
          <w:rFonts w:eastAsia="Calibri" w:cs="Times New Roman"/>
          <w:lang w:val="el-GR"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73958BF1" w14:textId="77777777" w:rsidR="009A548E" w:rsidRPr="0009708A" w:rsidRDefault="009A548E" w:rsidP="009A548E">
      <w:pPr>
        <w:suppressAutoHyphens w:val="0"/>
        <w:spacing w:after="0" w:line="259" w:lineRule="auto"/>
        <w:rPr>
          <w:rFonts w:eastAsia="Calibri" w:cs="Times New Roman"/>
          <w:lang w:val="el-GR" w:eastAsia="en-US"/>
        </w:rPr>
      </w:pPr>
    </w:p>
    <w:p w14:paraId="4B2688F9" w14:textId="77777777" w:rsidR="009A548E" w:rsidRPr="0009708A" w:rsidRDefault="009A548E" w:rsidP="009A548E">
      <w:pPr>
        <w:suppressAutoHyphens w:val="0"/>
        <w:spacing w:after="0" w:line="259" w:lineRule="auto"/>
        <w:rPr>
          <w:rFonts w:eastAsia="Calibri" w:cs="Times New Roman"/>
          <w:lang w:val="el-GR" w:eastAsia="en-US"/>
        </w:rPr>
      </w:pPr>
      <w:r w:rsidRPr="0009708A">
        <w:rPr>
          <w:rFonts w:eastAsia="Calibri" w:cs="Times New Roman"/>
          <w:lang w:val="el-GR" w:eastAsia="en-US"/>
        </w:rPr>
        <w:t xml:space="preserve">β. εάν τα μέτρα κρίθηκαν ως επαρκή ή μη επαρκή, επισυνάπτοντας την απόφαση της περ. α με βάση την 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20618C01" w14:textId="77777777" w:rsidR="009A548E" w:rsidRPr="0009708A" w:rsidRDefault="009A548E" w:rsidP="009A548E">
      <w:pPr>
        <w:suppressAutoHyphens w:val="0"/>
        <w:spacing w:after="0" w:line="259" w:lineRule="auto"/>
        <w:rPr>
          <w:rFonts w:eastAsia="Calibri" w:cs="Times New Roman"/>
          <w:lang w:val="el-GR" w:eastAsia="en-US"/>
        </w:rPr>
      </w:pPr>
    </w:p>
    <w:p w14:paraId="5944CA25" w14:textId="77777777" w:rsidR="009A548E" w:rsidRPr="0009708A" w:rsidRDefault="009A548E" w:rsidP="009A548E">
      <w:pPr>
        <w:suppressAutoHyphens w:val="0"/>
        <w:spacing w:after="0" w:line="259" w:lineRule="auto"/>
        <w:rPr>
          <w:rFonts w:eastAsia="Calibri" w:cs="Times New Roman"/>
          <w:lang w:val="el-GR" w:eastAsia="en-US"/>
        </w:rPr>
      </w:pPr>
      <w:r w:rsidRPr="0009708A">
        <w:rPr>
          <w:rFonts w:eastAsia="Calibri" w:cs="Times New Roman"/>
          <w:lang w:val="el-GR"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3F0BC7BB" w14:textId="77777777" w:rsidR="009A548E" w:rsidRPr="0009708A" w:rsidRDefault="009A548E" w:rsidP="009A548E">
      <w:pPr>
        <w:suppressAutoHyphens w:val="0"/>
        <w:spacing w:after="0" w:line="259" w:lineRule="auto"/>
        <w:rPr>
          <w:rFonts w:eastAsia="Calibri" w:cs="Times New Roman"/>
          <w:lang w:val="el-GR" w:eastAsia="en-US"/>
        </w:rPr>
      </w:pPr>
    </w:p>
    <w:p w14:paraId="4D4D9B8D" w14:textId="41FA260D" w:rsidR="00F64037" w:rsidRDefault="009A548E" w:rsidP="009A548E">
      <w:pPr>
        <w:rPr>
          <w:lang w:val="el-GR"/>
        </w:rPr>
      </w:pPr>
      <w:r w:rsidRPr="0009708A">
        <w:rPr>
          <w:rFonts w:eastAsia="Calibri" w:cs="Times New Roman"/>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9708A">
        <w:rPr>
          <w:lang w:val="el-GR"/>
        </w:rPr>
        <w:t>παρ. 9,</w:t>
      </w:r>
      <w:r w:rsidRPr="0009708A">
        <w:rPr>
          <w:rFonts w:eastAsia="Calibri" w:cs="Times New Roman"/>
          <w:lang w:val="el-GR" w:eastAsia="en-US"/>
        </w:rPr>
        <w:t xml:space="preserve"> του ά</w:t>
      </w:r>
      <w:r w:rsidRPr="0009708A">
        <w:rPr>
          <w:lang w:val="el-GR"/>
        </w:rPr>
        <w:t>ρθρου 79 του ν. 4412/2016.</w:t>
      </w:r>
    </w:p>
    <w:p w14:paraId="2370AD23" w14:textId="21A3A303" w:rsidR="003F6648" w:rsidRPr="00821852" w:rsidRDefault="003F6648" w:rsidP="009A548E">
      <w:pPr>
        <w:rPr>
          <w:iCs/>
          <w:color w:val="5B9BD5"/>
          <w:lang w:val="el-GR"/>
        </w:rPr>
      </w:pPr>
      <w:r w:rsidRPr="000649DF">
        <w:rPr>
          <w:rFonts w:eastAsia="Calibri" w:cs="Times New Roman"/>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Pr>
          <w:rFonts w:eastAsia="Calibri" w:cs="Times New Roman"/>
          <w:lang w:val="el-GR" w:eastAsia="en-US"/>
        </w:rPr>
        <w:fldChar w:fldCharType="begin"/>
      </w:r>
      <w:r>
        <w:rPr>
          <w:rFonts w:eastAsia="Calibri" w:cs="Times New Roman"/>
          <w:lang w:val="el-GR" w:eastAsia="en-US"/>
        </w:rPr>
        <w:instrText xml:space="preserve"> REF _Ref494118533 \h </w:instrText>
      </w:r>
      <w:r>
        <w:rPr>
          <w:rFonts w:eastAsia="Calibri" w:cs="Times New Roman"/>
          <w:lang w:val="el-GR" w:eastAsia="en-US"/>
        </w:rPr>
      </w:r>
      <w:r>
        <w:rPr>
          <w:rFonts w:eastAsia="Calibri" w:cs="Times New Roman"/>
          <w:lang w:val="el-GR" w:eastAsia="en-US"/>
        </w:rPr>
        <w:fldChar w:fldCharType="separate"/>
      </w:r>
      <w:r w:rsidR="00105EBA" w:rsidRPr="00603221">
        <w:rPr>
          <w:lang w:val="el-GR"/>
        </w:rPr>
        <w:t xml:space="preserve">ΠΑΡΑΡΤΗΜΑ </w:t>
      </w:r>
      <w:r w:rsidR="00105EBA" w:rsidRPr="00603221">
        <w:t>VI</w:t>
      </w:r>
      <w:r w:rsidR="00105EBA" w:rsidRPr="00603221">
        <w:rPr>
          <w:lang w:val="el-GR"/>
        </w:rPr>
        <w:t>Ι – Άλλες Δηλώσεις</w:t>
      </w:r>
      <w:r>
        <w:rPr>
          <w:rFonts w:eastAsia="Calibri" w:cs="Times New Roman"/>
          <w:lang w:val="el-GR" w:eastAsia="en-US"/>
        </w:rPr>
        <w:fldChar w:fldCharType="end"/>
      </w:r>
      <w:r>
        <w:rPr>
          <w:rFonts w:eastAsia="Calibri" w:cs="Times New Roman"/>
          <w:lang w:val="el-GR" w:eastAsia="en-US"/>
        </w:rPr>
        <w:t xml:space="preserve"> </w:t>
      </w:r>
      <w:r w:rsidRPr="000649DF">
        <w:rPr>
          <w:rFonts w:eastAsia="Calibri" w:cs="Times New Roman"/>
          <w:lang w:val="el-GR" w:eastAsia="en-US"/>
        </w:rPr>
        <w:t>της παρούσας.</w:t>
      </w:r>
    </w:p>
    <w:p w14:paraId="35555693" w14:textId="77777777" w:rsidR="00C0210C" w:rsidRPr="009E58E5" w:rsidRDefault="00C0210C" w:rsidP="00C0210C">
      <w:pPr>
        <w:pStyle w:val="4"/>
        <w:rPr>
          <w:lang w:val="el-GR"/>
        </w:rPr>
      </w:pPr>
      <w:bookmarkStart w:id="154" w:name="_Toc74566838"/>
      <w:bookmarkStart w:id="155" w:name="_Toc74566839"/>
      <w:bookmarkStart w:id="156" w:name="_Toc74566840"/>
      <w:bookmarkStart w:id="157" w:name="_Toc74566841"/>
      <w:bookmarkStart w:id="158" w:name="_Toc74566842"/>
      <w:bookmarkStart w:id="159" w:name="_Toc74566843"/>
      <w:bookmarkStart w:id="160" w:name="_Toc74566844"/>
      <w:bookmarkStart w:id="161" w:name="_Toc74566845"/>
      <w:bookmarkStart w:id="162" w:name="_Toc74566846"/>
      <w:bookmarkStart w:id="163" w:name="_Toc74566847"/>
      <w:bookmarkStart w:id="164" w:name="_Toc74566848"/>
      <w:bookmarkStart w:id="165" w:name="_Toc74566849"/>
      <w:bookmarkStart w:id="166" w:name="_Hlk35420523"/>
      <w:bookmarkStart w:id="167" w:name="_Ref40957856"/>
      <w:bookmarkStart w:id="168" w:name="_Toc97194288"/>
      <w:bookmarkStart w:id="169" w:name="_Toc190874694"/>
      <w:bookmarkEnd w:id="154"/>
      <w:bookmarkEnd w:id="155"/>
      <w:bookmarkEnd w:id="156"/>
      <w:bookmarkEnd w:id="157"/>
      <w:bookmarkEnd w:id="158"/>
      <w:bookmarkEnd w:id="159"/>
      <w:bookmarkEnd w:id="160"/>
      <w:bookmarkEnd w:id="161"/>
      <w:bookmarkEnd w:id="162"/>
      <w:bookmarkEnd w:id="163"/>
      <w:bookmarkEnd w:id="164"/>
      <w:bookmarkEnd w:id="165"/>
      <w:r w:rsidRPr="009E58E5">
        <w:rPr>
          <w:lang w:val="el-GR"/>
        </w:rPr>
        <w:t xml:space="preserve">Αποδεικτικά μέσα </w:t>
      </w:r>
      <w:r w:rsidRPr="00AB1C51">
        <w:rPr>
          <w:vertAlign w:val="superscript"/>
        </w:rPr>
        <w:footnoteReference w:id="4"/>
      </w:r>
      <w:bookmarkEnd w:id="166"/>
      <w:r w:rsidRPr="009E58E5">
        <w:rPr>
          <w:lang w:val="el-GR"/>
        </w:rPr>
        <w:t>- Δικαιολογητικά προσωρινού αναδόχου</w:t>
      </w:r>
      <w:bookmarkEnd w:id="167"/>
      <w:bookmarkEnd w:id="168"/>
      <w:bookmarkEnd w:id="169"/>
    </w:p>
    <w:p w14:paraId="25E723E4" w14:textId="3AA6DB18"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105EBA">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bookmarkStart w:id="170" w:name="_Hlk164430658"/>
      <w:r w:rsidR="009A548E" w:rsidRPr="009A548E">
        <w:rPr>
          <w:bCs/>
          <w:lang w:val="el-GR"/>
        </w:rPr>
        <w:t xml:space="preserve"> </w:t>
      </w:r>
      <w:r w:rsidR="009A548E" w:rsidRPr="0009708A">
        <w:rPr>
          <w:bCs/>
          <w:lang w:val="el-GR"/>
        </w:rPr>
        <w:t xml:space="preserve">Οι οικονομικοί φορείς μεριμνούν να διαθέτουν δικαιολογητικά, τα οποία να καλύπτουν και τον χρόνο υποβολής της </w:t>
      </w:r>
      <w:bookmarkEnd w:id="170"/>
      <w:r w:rsidR="009A548E" w:rsidRPr="0009708A">
        <w:rPr>
          <w:lang w:val="el-GR"/>
        </w:rPr>
        <w:t>προσφοράς προκειμένου να τα υποβάλουν, εφόσον αναδειχθούν προσωρινοί ανάδοχοι</w:t>
      </w:r>
      <w:r w:rsidRPr="00603221">
        <w:rPr>
          <w:bCs/>
          <w:lang w:val="el-GR"/>
        </w:rPr>
        <w:t>.</w:t>
      </w:r>
    </w:p>
    <w:p w14:paraId="2F58972E" w14:textId="77777777" w:rsidR="00B9111A" w:rsidRDefault="00B9111A" w:rsidP="00B9111A">
      <w:pPr>
        <w:rPr>
          <w:bCs/>
          <w:lang w:val="el-GR"/>
        </w:rPr>
      </w:pPr>
      <w:r>
        <w:rPr>
          <w:bCs/>
          <w:lang w:val="el-GR"/>
        </w:rPr>
        <w:lastRenderedPageBreak/>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03C3F099"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105EBA">
        <w:rPr>
          <w:bCs/>
          <w:lang w:val="el-GR"/>
        </w:rPr>
        <w:t>3.2</w:t>
      </w:r>
      <w:r>
        <w:rPr>
          <w:bCs/>
          <w:lang w:val="el-GR"/>
        </w:rPr>
        <w:fldChar w:fldCharType="end"/>
      </w:r>
      <w:r w:rsidRPr="00B76605">
        <w:rPr>
          <w:bCs/>
          <w:lang w:val="el-GR"/>
        </w:rPr>
        <w:t xml:space="preserve"> της παρούσας.</w:t>
      </w:r>
    </w:p>
    <w:p w14:paraId="014AEB59" w14:textId="1F599D0E" w:rsidR="00B9111A" w:rsidRPr="00BB06B6" w:rsidRDefault="00647F95" w:rsidP="00B9111A">
      <w:pPr>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6DEB1E3F" w:rsidR="00B9111A"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105EBA">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 xml:space="preserve">που αναφέρονται </w:t>
      </w:r>
      <w:r w:rsidR="009A548E">
        <w:rPr>
          <w:lang w:val="el-GR"/>
        </w:rPr>
        <w:t>κατωτέρω.</w:t>
      </w:r>
    </w:p>
    <w:p w14:paraId="771CA6DA" w14:textId="5EEA5FC7" w:rsidR="009A548E" w:rsidRPr="00C229F3" w:rsidRDefault="009A548E" w:rsidP="00B9111A">
      <w:pPr>
        <w:rPr>
          <w:lang w:val="el-GR"/>
        </w:rPr>
      </w:pPr>
      <w:r w:rsidRPr="0009708A">
        <w:rPr>
          <w:lang w:val="el-GR"/>
        </w:rPr>
        <w:t>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r w:rsidR="00647F95">
        <w:rPr>
          <w:lang w:val="el-GR"/>
        </w:rPr>
        <w:t>»</w:t>
      </w:r>
      <w:r w:rsidRPr="0009708A">
        <w:rPr>
          <w:lang w:val="el-GR"/>
        </w:rPr>
        <w:t>.</w:t>
      </w:r>
    </w:p>
    <w:p w14:paraId="7790D2A8" w14:textId="679020DA"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w:t>
      </w:r>
      <w:r w:rsidR="00647F95">
        <w:rPr>
          <w:color w:val="000000"/>
          <w:lang w:val="el-GR"/>
        </w:rPr>
        <w:t>τα</w:t>
      </w:r>
      <w:r>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105EBA">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105EBA">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5A0697EA"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105EBA">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έχει εκδοθεί έως τρεις (3) μήνες πριν από την υποβολή του. </w:t>
      </w:r>
    </w:p>
    <w:p w14:paraId="5DF15F63" w14:textId="50C1C76E"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105EBA">
        <w:rPr>
          <w:lang w:val="el-GR"/>
        </w:rPr>
        <w:t>2.2.3.1</w:t>
      </w:r>
      <w:r w:rsidRPr="00821852">
        <w:rPr>
          <w:lang w:val="el-GR"/>
        </w:rPr>
        <w:fldChar w:fldCharType="end"/>
      </w:r>
      <w:r w:rsidRPr="00C27CEC">
        <w:rPr>
          <w:color w:val="000000"/>
          <w:lang w:val="el-GR"/>
        </w:rPr>
        <w:t>,</w:t>
      </w:r>
    </w:p>
    <w:p w14:paraId="0FE55007" w14:textId="42815320"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105EBA">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είναι </w:t>
      </w:r>
      <w:r w:rsidR="009A548E">
        <w:rPr>
          <w:color w:val="000000"/>
          <w:lang w:val="el-GR"/>
        </w:rPr>
        <w:t>σε</w:t>
      </w:r>
      <w:r w:rsidRPr="005609B2">
        <w:rPr>
          <w:color w:val="000000"/>
          <w:lang w:val="el-GR"/>
        </w:rPr>
        <w:t xml:space="preserve"> ισχύ κατά το</w:t>
      </w:r>
      <w:r w:rsidR="009A548E">
        <w:rPr>
          <w:color w:val="000000"/>
          <w:lang w:val="el-GR"/>
        </w:rPr>
        <w:t>ν</w:t>
      </w:r>
      <w:r w:rsidRPr="005609B2">
        <w:rPr>
          <w:color w:val="000000"/>
          <w:lang w:val="el-GR"/>
        </w:rPr>
        <w:t xml:space="preserve"> χρόνο υποβολής του, άλλως, στην περίπτωση </w:t>
      </w:r>
      <w:r w:rsidRPr="005609B2">
        <w:rPr>
          <w:color w:val="000000"/>
          <w:lang w:val="el-GR"/>
        </w:rPr>
        <w:lastRenderedPageBreak/>
        <w:t>που δεν αναφέρεται σε αυτό χρόνος ισχύος, που έχει εκδοθεί έως τρεις (3) μήνες πριν από την υποβολή του</w:t>
      </w:r>
      <w:r w:rsidRPr="005609B2">
        <w:rPr>
          <w:rStyle w:val="0"/>
          <w:color w:val="000000"/>
          <w:lang w:val="el-GR"/>
        </w:rPr>
        <w:footnoteReference w:id="5"/>
      </w:r>
      <w:r w:rsidR="009A548E">
        <w:rPr>
          <w:color w:val="000000"/>
          <w:lang w:val="el-GR"/>
        </w:rPr>
        <w:t>.</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2D134BB3"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105EBA">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r w:rsidR="0000349A">
        <w:rPr>
          <w:color w:val="000000"/>
          <w:lang w:val="el-GR"/>
        </w:rPr>
        <w:t>Α.Α.Δ.Ε.</w:t>
      </w:r>
    </w:p>
    <w:p w14:paraId="436458C7" w14:textId="6F99A3E0"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105EBA">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0C977E05"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105EBA">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9A548E">
        <w:rPr>
          <w:color w:val="000000"/>
          <w:lang w:val="el-GR"/>
        </w:rPr>
        <w:t xml:space="preserve">σχετικά με την </w:t>
      </w:r>
      <w:r>
        <w:rPr>
          <w:color w:val="000000"/>
          <w:lang w:val="el-GR"/>
        </w:rPr>
        <w:t>καταβολή φόρων ή εισφορών κοινωνικής ασφάλισης.</w:t>
      </w:r>
    </w:p>
    <w:p w14:paraId="75F27CFC" w14:textId="2A3B8CF9"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105EBA">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w:t>
      </w:r>
      <w:r w:rsidR="009A548E">
        <w:rPr>
          <w:color w:val="000000"/>
          <w:lang w:val="el-GR"/>
        </w:rPr>
        <w:t xml:space="preserve">το οποίο </w:t>
      </w:r>
      <w:r>
        <w:rPr>
          <w:color w:val="000000"/>
          <w:lang w:val="el-GR"/>
        </w:rPr>
        <w:t xml:space="preserve">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3C3AA193" w:rsidR="008E444E" w:rsidRDefault="008E444E" w:rsidP="008E444E">
      <w:pPr>
        <w:rPr>
          <w:b/>
          <w:lang w:val="el-GR"/>
        </w:rPr>
      </w:pPr>
      <w:bookmarkStart w:id="171"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71"/>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00647F95" w:rsidRPr="00647F95">
        <w:rPr>
          <w:bCs/>
          <w:lang w:val="el-GR"/>
        </w:rPr>
        <w:t xml:space="preserve"> </w:t>
      </w:r>
      <w:bookmarkStart w:id="172" w:name="_Hlk151727489"/>
      <w:r w:rsidR="00647F95" w:rsidRPr="000649DF">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sidR="00647F95">
        <w:rPr>
          <w:bCs/>
          <w:lang w:val="el-GR"/>
        </w:rPr>
        <w:t>.</w:t>
      </w:r>
      <w:bookmarkEnd w:id="172"/>
      <w:r>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5A6119A2" w14:textId="2ED2AC05" w:rsidR="008E444E" w:rsidRDefault="009A548E" w:rsidP="008E444E">
      <w:pPr>
        <w:rPr>
          <w:b/>
          <w:color w:val="000000"/>
          <w:lang w:val="el-GR"/>
        </w:rPr>
      </w:pPr>
      <w:r>
        <w:rPr>
          <w:bCs/>
          <w:color w:val="000000"/>
          <w:lang w:val="el-GR"/>
        </w:rPr>
        <w:t>Για τα σωματεία</w:t>
      </w:r>
      <w:r w:rsidR="008E444E">
        <w:rPr>
          <w:bCs/>
          <w:color w:val="000000"/>
          <w:lang w:val="el-GR"/>
        </w:rPr>
        <w:t xml:space="preserve">, το Ενιαίο Πιστοποιητικό Δικαστικής Φερεγγυότητας εκδίδεται από το αρμόδιο Πρωτοδικείο, </w:t>
      </w:r>
      <w:r>
        <w:rPr>
          <w:bCs/>
          <w:color w:val="000000"/>
          <w:lang w:val="el-GR"/>
        </w:rPr>
        <w:t xml:space="preserve">ενώ </w:t>
      </w:r>
      <w:r w:rsidR="008E444E">
        <w:rPr>
          <w:bCs/>
          <w:color w:val="000000"/>
          <w:lang w:val="el-GR"/>
        </w:rPr>
        <w:t>για τους συνεταιρισμούς για το χρονικό διάστημα έως τις 31.12.2019 από το Ειρηνοδικείο και μετά την παραπάνω ημερομηνία από το Γ.Ε.Μ.Η.</w:t>
      </w:r>
    </w:p>
    <w:p w14:paraId="5A2136F7" w14:textId="7ED603DE"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105EBA">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2CA9C810"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105EBA">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 xml:space="preserve">περί μη επιβολής </w:t>
      </w:r>
      <w:r w:rsidR="009A548E">
        <w:rPr>
          <w:lang w:val="el-GR"/>
        </w:rPr>
        <w:t>εις</w:t>
      </w:r>
      <w:r w:rsidRPr="00591B46">
        <w:rPr>
          <w:lang w:val="el-GR"/>
        </w:rPr>
        <w:t xml:space="preserve">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F289B1B" w14:textId="02D6A23B" w:rsidR="003F6648" w:rsidRDefault="003F6648" w:rsidP="00614898">
      <w:pPr>
        <w:tabs>
          <w:tab w:val="left" w:pos="1980"/>
        </w:tabs>
        <w:rPr>
          <w:color w:val="000000"/>
          <w:lang w:val="el-GR"/>
        </w:rPr>
      </w:pPr>
      <w:proofErr w:type="spellStart"/>
      <w:r>
        <w:rPr>
          <w:b/>
          <w:bCs/>
          <w:color w:val="000000"/>
          <w:lang w:val="el-GR"/>
        </w:rPr>
        <w:t>στ</w:t>
      </w:r>
      <w:proofErr w:type="spellEnd"/>
      <w:r w:rsidRPr="00981F81">
        <w:rPr>
          <w:b/>
          <w:bCs/>
          <w:color w:val="000000"/>
          <w:lang w:val="el-GR"/>
        </w:rPr>
        <w:t>)</w:t>
      </w:r>
      <w:r w:rsidRPr="00981F81">
        <w:rPr>
          <w:bCs/>
          <w:color w:val="000000"/>
          <w:lang w:val="el-GR"/>
        </w:rPr>
        <w:t xml:space="preserve"> για την παράγραφο 2.2.3.</w:t>
      </w:r>
      <w:r>
        <w:rPr>
          <w:bCs/>
          <w:color w:val="000000"/>
          <w:lang w:val="el-GR"/>
        </w:rPr>
        <w:t>4</w:t>
      </w:r>
      <w:r w:rsidRPr="00981F81">
        <w:rPr>
          <w:bCs/>
          <w:color w:val="000000"/>
          <w:lang w:val="el-GR"/>
        </w:rPr>
        <w:t>α</w:t>
      </w:r>
      <w:r w:rsidRPr="00981F81">
        <w:rPr>
          <w:bCs/>
          <w:i/>
          <w:color w:val="000000"/>
          <w:lang w:val="el-GR"/>
        </w:rPr>
        <w:t xml:space="preserve">, </w:t>
      </w:r>
      <w:r w:rsidRPr="00981F81">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981F81">
        <w:rPr>
          <w:bCs/>
          <w:i/>
          <w:color w:val="000000"/>
          <w:lang w:val="el-GR"/>
        </w:rPr>
        <w:t xml:space="preserve"> (υπόδειγμα του περιεχομένου της υπεύθυνης δήλωσης περιλαμβάνεται στο Παράρτημα </w:t>
      </w:r>
      <w:r>
        <w:rPr>
          <w:bCs/>
          <w:i/>
          <w:color w:val="000000"/>
          <w:lang w:val="en-US"/>
        </w:rPr>
        <w:t>VI</w:t>
      </w:r>
      <w:r w:rsidRPr="00981F81">
        <w:rPr>
          <w:bCs/>
          <w:i/>
          <w:color w:val="000000"/>
          <w:lang w:val="el-GR"/>
        </w:rPr>
        <w:t xml:space="preserve">Ι της παρούσας </w:t>
      </w:r>
      <w:r w:rsidRPr="00981F81">
        <w:rPr>
          <w:bCs/>
          <w:i/>
          <w:color w:val="000000"/>
          <w:lang w:val="el-GR"/>
        </w:rPr>
        <w:lastRenderedPageBreak/>
        <w:t>Διακήρυξης</w:t>
      </w:r>
      <w:r w:rsidRPr="00981F81">
        <w:rPr>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p>
    <w:p w14:paraId="5ACB4F36" w14:textId="77777777" w:rsidR="004D042A" w:rsidRPr="00DD1A4B" w:rsidRDefault="004D042A">
      <w:pPr>
        <w:rPr>
          <w:b/>
          <w:bCs/>
          <w:lang w:val="el-GR"/>
        </w:rPr>
      </w:pPr>
    </w:p>
    <w:p w14:paraId="44AAA428" w14:textId="54B506B4"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105EBA">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3" w:name="_Hlk67663604"/>
      <w:r w:rsidR="00A61AA7" w:rsidRPr="00603221">
        <w:rPr>
          <w:b/>
          <w:lang w:val="el-GR"/>
        </w:rPr>
        <w:t xml:space="preserve">οι οικονομικοί φορείς </w:t>
      </w:r>
      <w:bookmarkEnd w:id="173"/>
      <w:r w:rsidR="00A61AA7" w:rsidRPr="00603221">
        <w:rPr>
          <w:b/>
          <w:lang w:val="el-GR"/>
        </w:rPr>
        <w:t>προσκομίζουν τα αναφερόμενα στον κατωτέρω πίνακα:</w:t>
      </w:r>
    </w:p>
    <w:p w14:paraId="61686EB1" w14:textId="2E24AA24"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9F28A1"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699B5B48" w14:textId="3BE7000A"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8C6F6A">
              <w:rPr>
                <w:b/>
                <w:bCs/>
                <w:lang w:val="el-GR"/>
              </w:rPr>
              <w:t xml:space="preserve">υπηρεσιών </w:t>
            </w:r>
            <w:r w:rsidR="00493C63">
              <w:rPr>
                <w:b/>
                <w:bCs/>
                <w:lang w:val="el-GR"/>
              </w:rPr>
              <w:t>δημοσιότητας</w:t>
            </w:r>
            <w:r w:rsidR="00372DB8">
              <w:rPr>
                <w:b/>
                <w:bCs/>
                <w:lang w:val="el-GR"/>
              </w:rPr>
              <w:t>.</w:t>
            </w:r>
          </w:p>
          <w:p w14:paraId="7E6C47BD" w14:textId="3DF7E1B9"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9F28A1"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0E0B395B" w:rsidR="00872F65" w:rsidRPr="00872F65" w:rsidRDefault="00872F65" w:rsidP="00872F65">
            <w:pPr>
              <w:autoSpaceDE w:val="0"/>
              <w:autoSpaceDN w:val="0"/>
              <w:adjustRightInd w:val="0"/>
              <w:spacing w:after="0"/>
              <w:rPr>
                <w:lang w:val="el-GR"/>
              </w:rPr>
            </w:pPr>
            <w:r>
              <w:rPr>
                <w:lang w:val="el-GR"/>
              </w:rPr>
              <w:t>Π</w:t>
            </w:r>
            <w:r w:rsidRPr="00872F65">
              <w:rPr>
                <w:lang w:val="el-GR"/>
              </w:rPr>
              <w:t xml:space="preserve">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w:t>
            </w:r>
            <w:r w:rsidR="00493C63">
              <w:rPr>
                <w:lang w:val="el-GR"/>
              </w:rPr>
              <w:t>–</w:t>
            </w:r>
            <w:r w:rsidRPr="00872F65">
              <w:rPr>
                <w:lang w:val="el-GR"/>
              </w:rPr>
              <w:t xml:space="preserve">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1A4F04DB" w14:textId="77777777" w:rsidR="00492D11" w:rsidRPr="0008344D" w:rsidRDefault="00872F65" w:rsidP="00872F65">
            <w:pPr>
              <w:autoSpaceDE w:val="0"/>
              <w:autoSpaceDN w:val="0"/>
              <w:adjustRightInd w:val="0"/>
              <w:spacing w:after="0"/>
              <w:rPr>
                <w:lang w:val="el-GR"/>
              </w:rPr>
            </w:pPr>
            <w:r w:rsidRPr="00872F65">
              <w:rPr>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p w14:paraId="7FEB0CE8" w14:textId="6479FB0E" w:rsidR="00872F65" w:rsidRPr="00872F65" w:rsidRDefault="00492D11" w:rsidP="00872F65">
            <w:pPr>
              <w:autoSpaceDE w:val="0"/>
              <w:autoSpaceDN w:val="0"/>
              <w:adjustRightInd w:val="0"/>
              <w:spacing w:after="0"/>
              <w:rPr>
                <w:lang w:val="el-GR"/>
              </w:rPr>
            </w:pPr>
            <w:r>
              <w:rPr>
                <w:rFonts w:eastAsia="Calibri"/>
                <w:lang w:val="el-GR"/>
              </w:rPr>
              <w:t>Ο</w:t>
            </w:r>
            <w:r w:rsidRPr="003F605A">
              <w:rPr>
                <w:rFonts w:eastAsia="Calibri"/>
                <w:lang w:val="el-GR"/>
              </w:rPr>
              <w:t>ικονομικοί φορείς που έχουν οικονομικό σκοπό και δεν έχουν την εμπορική ιδιότητα, και συνεπώς δεν είναι υπόχρεοι εγγραφής στο Γ.Ε.ΜΗ. (</w:t>
            </w:r>
            <w:r>
              <w:rPr>
                <w:rFonts w:eastAsia="Calibri"/>
                <w:lang w:val="el-GR"/>
              </w:rPr>
              <w:t xml:space="preserve">π.χ. </w:t>
            </w:r>
            <w:r w:rsidRPr="003F605A">
              <w:rPr>
                <w:rFonts w:eastAsia="Calibri"/>
                <w:lang w:val="el-GR"/>
              </w:rPr>
              <w:t>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r w:rsidR="00872F65" w:rsidRPr="00872F65">
              <w:rPr>
                <w:lang w:val="el-GR"/>
              </w:rPr>
              <w:t xml:space="preserve">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174"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4"/>
    <w:p w14:paraId="36F608EF" w14:textId="77777777" w:rsidR="00270326" w:rsidRPr="00603221" w:rsidRDefault="00270326">
      <w:pPr>
        <w:rPr>
          <w:lang w:val="el-GR"/>
        </w:rPr>
      </w:pPr>
    </w:p>
    <w:p w14:paraId="17C17E23" w14:textId="022D1498"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105EBA">
        <w:rPr>
          <w:b/>
          <w:lang w:val="el-GR"/>
        </w:rPr>
        <w:t>2.2.5</w:t>
      </w:r>
      <w:r w:rsidR="00B622FA" w:rsidRPr="00603221">
        <w:rPr>
          <w:b/>
          <w:lang w:val="el-GR"/>
        </w:rPr>
        <w:fldChar w:fldCharType="end"/>
      </w:r>
      <w:r w:rsidRPr="00603221">
        <w:rPr>
          <w:b/>
          <w:lang w:val="el-GR"/>
        </w:rPr>
        <w:t xml:space="preserve"> </w:t>
      </w:r>
      <w:bookmarkStart w:id="175"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9F28A1" w14:paraId="364D20BB" w14:textId="77777777" w:rsidTr="009C5EA6">
        <w:trPr>
          <w:trHeight w:val="711"/>
        </w:trPr>
        <w:tc>
          <w:tcPr>
            <w:tcW w:w="675" w:type="dxa"/>
            <w:shd w:val="clear" w:color="auto" w:fill="D9D9D9"/>
          </w:tcPr>
          <w:bookmarkEnd w:id="175"/>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64C8A1CB" w14:textId="5A09C470" w:rsidR="005140E7" w:rsidRPr="005140E7" w:rsidRDefault="005140E7" w:rsidP="009C5EA6">
            <w:pPr>
              <w:autoSpaceDE w:val="0"/>
              <w:autoSpaceDN w:val="0"/>
              <w:adjustRightInd w:val="0"/>
              <w:rPr>
                <w:b/>
                <w:bCs/>
                <w:lang w:val="el-GR"/>
              </w:rPr>
            </w:pPr>
            <w:r w:rsidRPr="005140E7">
              <w:rPr>
                <w:b/>
                <w:bCs/>
                <w:lang w:val="el-GR"/>
              </w:rPr>
              <w:t>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(202</w:t>
            </w:r>
            <w:r w:rsidR="009A548E">
              <w:rPr>
                <w:b/>
                <w:bCs/>
                <w:lang w:val="el-GR"/>
              </w:rPr>
              <w:t>2</w:t>
            </w:r>
            <w:r w:rsidRPr="005140E7">
              <w:rPr>
                <w:b/>
                <w:bCs/>
                <w:lang w:val="el-GR"/>
              </w:rPr>
              <w:t>-202</w:t>
            </w:r>
            <w:r w:rsidR="009A548E">
              <w:rPr>
                <w:b/>
                <w:bCs/>
                <w:lang w:val="el-GR"/>
              </w:rPr>
              <w:t>3</w:t>
            </w:r>
            <w:r w:rsidRPr="005140E7">
              <w:rPr>
                <w:b/>
                <w:bCs/>
                <w:lang w:val="el-GR"/>
              </w:rPr>
              <w:t>-202</w:t>
            </w:r>
            <w:r w:rsidR="009A548E">
              <w:rPr>
                <w:b/>
                <w:bCs/>
                <w:lang w:val="el-GR"/>
              </w:rPr>
              <w:t>4</w:t>
            </w:r>
            <w:r w:rsidRPr="005140E7">
              <w:rPr>
                <w:b/>
                <w:bCs/>
                <w:lang w:val="el-GR"/>
              </w:rPr>
              <w:t xml:space="preserve">) ή, τις οικονομικές χρήσεις κατά τις οποίες ο οικονομικός φορέας δραστηριοποιείται, αν είναι λιγότερες από τρεις, κατ’ ελάχιστον ίσο με το </w:t>
            </w:r>
            <w:r w:rsidR="007032F4">
              <w:rPr>
                <w:b/>
                <w:bCs/>
                <w:lang w:val="el-GR"/>
              </w:rPr>
              <w:t>διακόσια</w:t>
            </w:r>
            <w:r w:rsidR="00A465E2" w:rsidRPr="005140E7">
              <w:rPr>
                <w:b/>
                <w:bCs/>
                <w:lang w:val="el-GR"/>
              </w:rPr>
              <w:t xml:space="preserve"> </w:t>
            </w:r>
            <w:r w:rsidRPr="005140E7">
              <w:rPr>
                <w:b/>
                <w:bCs/>
                <w:lang w:val="el-GR"/>
              </w:rPr>
              <w:t>τοις εκατό (</w:t>
            </w:r>
            <w:r w:rsidR="007032F4">
              <w:rPr>
                <w:b/>
                <w:bCs/>
                <w:lang w:val="el-GR"/>
              </w:rPr>
              <w:t>20</w:t>
            </w:r>
            <w:r w:rsidRPr="005140E7">
              <w:rPr>
                <w:b/>
                <w:bCs/>
                <w:lang w:val="el-GR"/>
              </w:rPr>
              <w:t xml:space="preserve">0%) της εκτιμώμενης αξίας της υπό </w:t>
            </w:r>
            <w:r w:rsidRPr="005140E7">
              <w:rPr>
                <w:b/>
                <w:bCs/>
                <w:lang w:val="el-GR"/>
              </w:rPr>
              <w:lastRenderedPageBreak/>
              <w:t>ανάθεση σύμβασης μη περιλαμβανομένου Φ.Π.Α., για την οποία υποβάλλει προσφορά.</w:t>
            </w:r>
          </w:p>
          <w:p w14:paraId="4DA461EA" w14:textId="2BB851FF" w:rsidR="00D56132" w:rsidRPr="00603221" w:rsidRDefault="005140E7" w:rsidP="009C5EA6">
            <w:pPr>
              <w:autoSpaceDE w:val="0"/>
              <w:autoSpaceDN w:val="0"/>
              <w:adjustRightInd w:val="0"/>
              <w:rPr>
                <w:lang w:val="el-GR" w:eastAsia="el-GR"/>
              </w:rPr>
            </w:pPr>
            <w:r w:rsidRPr="00EC68AB">
              <w:rPr>
                <w:color w:val="000000"/>
                <w:lang w:val="el-GR" w:eastAsia="en-GB"/>
              </w:rPr>
              <w:t>Οι οικονομικοί φορείς οφείλουν να αποδείξουν το ανωτέρω κριτήριο ποιοτικής επιλογής υποβάλλοντας ένα ή περισσότερα από τα ακόλουθα δικαιολογητικά:</w:t>
            </w:r>
          </w:p>
        </w:tc>
      </w:tr>
      <w:tr w:rsidR="00D56132" w:rsidRPr="009F28A1"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lastRenderedPageBreak/>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8810A99" w14:textId="659977EE" w:rsidR="005140E7" w:rsidRPr="00EC68AB" w:rsidRDefault="005140E7" w:rsidP="005140E7">
            <w:pPr>
              <w:suppressAutoHyphens w:val="0"/>
              <w:spacing w:before="100" w:beforeAutospacing="1" w:after="100" w:afterAutospacing="1"/>
              <w:ind w:left="142"/>
              <w:rPr>
                <w:color w:val="26282A"/>
                <w:lang w:val="el-GR" w:eastAsia="en-GB"/>
              </w:rPr>
            </w:pPr>
            <w:r w:rsidRPr="00EC68AB">
              <w:rPr>
                <w:color w:val="26282A"/>
                <w:lang w:val="el-GR" w:eastAsia="en-GB"/>
              </w:rPr>
              <w:t>-</w:t>
            </w:r>
            <w:r w:rsidRPr="00EC68AB">
              <w:rPr>
                <w:color w:val="26282A"/>
                <w:lang w:eastAsia="en-GB"/>
              </w:rPr>
              <w:t> </w:t>
            </w:r>
            <w:r w:rsidRPr="00EC68AB">
              <w:rPr>
                <w:color w:val="26282A"/>
                <w:lang w:val="el-GR" w:eastAsia="en-GB"/>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w:t>
            </w:r>
            <w:r w:rsidR="009A548E">
              <w:rPr>
                <w:color w:val="26282A"/>
                <w:lang w:val="el-GR" w:eastAsia="en-GB"/>
              </w:rPr>
              <w:t>2</w:t>
            </w:r>
            <w:r w:rsidRPr="00EC68AB">
              <w:rPr>
                <w:color w:val="26282A"/>
                <w:lang w:val="el-GR" w:eastAsia="en-GB"/>
              </w:rPr>
              <w:t>,202</w:t>
            </w:r>
            <w:r w:rsidR="009A548E">
              <w:rPr>
                <w:color w:val="26282A"/>
                <w:lang w:val="el-GR" w:eastAsia="en-GB"/>
              </w:rPr>
              <w:t>3</w:t>
            </w:r>
            <w:r w:rsidRPr="00EC68AB">
              <w:rPr>
                <w:color w:val="26282A"/>
                <w:lang w:val="el-GR" w:eastAsia="en-GB"/>
              </w:rPr>
              <w:t>,202</w:t>
            </w:r>
            <w:r w:rsidR="009A548E">
              <w:rPr>
                <w:color w:val="26282A"/>
                <w:lang w:val="el-GR" w:eastAsia="en-GB"/>
              </w:rPr>
              <w:t>4</w:t>
            </w:r>
            <w:r w:rsidRPr="00EC68AB">
              <w:rPr>
                <w:color w:val="26282A"/>
                <w:lang w:val="el-GR" w:eastAsia="en-GB"/>
              </w:rPr>
              <w:t>) ή για όσο διάστημα ασκούν την επιχειρηματική τους δράση εφόσον είναι μικρότερο των τριών ετών.</w:t>
            </w:r>
          </w:p>
          <w:p w14:paraId="49806872" w14:textId="02F4A6B5" w:rsidR="005140E7" w:rsidRPr="00EC68AB" w:rsidRDefault="005140E7" w:rsidP="005140E7">
            <w:pPr>
              <w:suppressAutoHyphens w:val="0"/>
              <w:spacing w:before="100" w:beforeAutospacing="1" w:after="100" w:afterAutospacing="1"/>
              <w:ind w:left="142"/>
              <w:rPr>
                <w:color w:val="26282A"/>
                <w:lang w:val="el-GR" w:eastAsia="en-GB"/>
              </w:rPr>
            </w:pPr>
            <w:r w:rsidRPr="00EC68AB">
              <w:rPr>
                <w:color w:val="26282A"/>
                <w:lang w:val="el-GR" w:eastAsia="en-GB"/>
              </w:rPr>
              <w:t>Στην περίπτωση που οι χρηματοοικονομικές καταστάσεις ή τα αποσπάσματα δημοσιευμένων χρηματοοικονομικών καταστάσεων του 202</w:t>
            </w:r>
            <w:r w:rsidR="009A548E">
              <w:rPr>
                <w:color w:val="26282A"/>
                <w:lang w:val="el-GR" w:eastAsia="en-GB"/>
              </w:rPr>
              <w:t>4</w:t>
            </w:r>
            <w:r w:rsidRPr="00EC68AB">
              <w:rPr>
                <w:color w:val="26282A"/>
                <w:lang w:val="el-GR" w:eastAsia="en-GB"/>
              </w:rPr>
              <w:t xml:space="preserve"> δεν έχουν δημοσιευτεί υποβάλλεται το ισοζύγιο του μηνός Δεκεμβρίου 202</w:t>
            </w:r>
            <w:r w:rsidR="009A548E">
              <w:rPr>
                <w:color w:val="26282A"/>
                <w:lang w:val="el-GR" w:eastAsia="en-GB"/>
              </w:rPr>
              <w:t>4</w:t>
            </w:r>
            <w:r w:rsidRPr="00EC68AB">
              <w:rPr>
                <w:color w:val="26282A"/>
                <w:lang w:val="el-GR" w:eastAsia="en-GB"/>
              </w:rPr>
              <w:t xml:space="preserve"> συνοδευόμενο από δήλωση του ν. 1599/86 όπου δηλώνεται το ύψος του ετήσιου κύκλου εργασιών για το εν λόγω έτος.</w:t>
            </w:r>
          </w:p>
          <w:p w14:paraId="5E33C796" w14:textId="29951C49" w:rsidR="005140E7" w:rsidRPr="00EC68AB" w:rsidRDefault="005140E7" w:rsidP="005140E7">
            <w:pPr>
              <w:suppressAutoHyphens w:val="0"/>
              <w:spacing w:before="100" w:beforeAutospacing="1" w:after="100" w:afterAutospacing="1"/>
              <w:ind w:left="142"/>
              <w:rPr>
                <w:color w:val="26282A"/>
                <w:lang w:val="el-GR" w:eastAsia="en-GB"/>
              </w:rPr>
            </w:pPr>
            <w:r w:rsidRPr="00EC68AB">
              <w:rPr>
                <w:color w:val="26282A"/>
                <w:lang w:val="el-GR" w:eastAsia="en-GB"/>
              </w:rPr>
              <w:t>Εάν ο προσφέρων δεν υποχρεούται στην έκδοση ισολογισμού καταθέτει αντίγραφα των δηλώσεων Ε3 για τις τρεις τελευταίες χρήσεις (202</w:t>
            </w:r>
            <w:r w:rsidR="009A548E">
              <w:rPr>
                <w:color w:val="26282A"/>
                <w:lang w:val="el-GR" w:eastAsia="en-GB"/>
              </w:rPr>
              <w:t>2</w:t>
            </w:r>
            <w:r w:rsidRPr="00EC68AB">
              <w:rPr>
                <w:color w:val="26282A"/>
                <w:lang w:val="el-GR" w:eastAsia="en-GB"/>
              </w:rPr>
              <w:t>,202</w:t>
            </w:r>
            <w:r w:rsidR="009A548E">
              <w:rPr>
                <w:color w:val="26282A"/>
                <w:lang w:val="el-GR" w:eastAsia="en-GB"/>
              </w:rPr>
              <w:t>3</w:t>
            </w:r>
            <w:r w:rsidRPr="00EC68AB">
              <w:rPr>
                <w:color w:val="26282A"/>
                <w:lang w:val="el-GR" w:eastAsia="en-GB"/>
              </w:rPr>
              <w:t>,202</w:t>
            </w:r>
            <w:r w:rsidR="009A548E">
              <w:rPr>
                <w:color w:val="26282A"/>
                <w:lang w:val="el-GR" w:eastAsia="en-GB"/>
              </w:rPr>
              <w:t>4</w:t>
            </w:r>
            <w:r w:rsidRPr="00EC68AB">
              <w:rPr>
                <w:color w:val="26282A"/>
                <w:lang w:val="el-GR" w:eastAsia="en-GB"/>
              </w:rPr>
              <w:t>).</w:t>
            </w:r>
          </w:p>
          <w:p w14:paraId="4A4A39E1" w14:textId="48F4F3D0" w:rsidR="00D56132" w:rsidRPr="00603221" w:rsidRDefault="005140E7" w:rsidP="005140E7">
            <w:pPr>
              <w:rPr>
                <w:b/>
                <w:lang w:val="el-GR" w:eastAsia="el-GR"/>
              </w:rPr>
            </w:pPr>
            <w:r w:rsidRPr="00EC68AB">
              <w:rPr>
                <w:color w:val="26282A"/>
                <w:lang w:val="el-GR" w:eastAsia="en-GB"/>
              </w:rPr>
              <w:t>-</w:t>
            </w:r>
            <w:r w:rsidRPr="00EC68AB">
              <w:rPr>
                <w:color w:val="26282A"/>
                <w:lang w:eastAsia="en-GB"/>
              </w:rPr>
              <w:t>   </w:t>
            </w:r>
            <w:r w:rsidRPr="00EC68AB">
              <w:rPr>
                <w:color w:val="26282A"/>
                <w:lang w:val="el-GR" w:eastAsia="en-GB"/>
              </w:rPr>
              <w:t xml:space="preserve">Υπεύθυνη δήλωση, όπου θα δηλώνεται ότι, </w:t>
            </w:r>
            <w:r>
              <w:rPr>
                <w:color w:val="26282A"/>
                <w:lang w:val="en-US" w:eastAsia="en-GB"/>
              </w:rPr>
              <w:t>o</w:t>
            </w:r>
            <w:r w:rsidRPr="005140E7">
              <w:rPr>
                <w:color w:val="26282A"/>
                <w:lang w:val="el-GR" w:eastAsia="en-GB"/>
              </w:rPr>
              <w:t xml:space="preserve"> </w:t>
            </w:r>
            <w:r w:rsidRPr="00457666">
              <w:rPr>
                <w:lang w:val="el-GR"/>
              </w:rPr>
              <w:t>μέσος γενικός ετήσιος κύκλος εργασιών</w:t>
            </w:r>
            <w:r w:rsidRPr="00EC68AB">
              <w:rPr>
                <w:color w:val="26282A"/>
                <w:lang w:val="el-GR" w:eastAsia="en-GB"/>
              </w:rPr>
              <w:t xml:space="preserve"> του προσφέροντος οικονομικού φορέα κατά τις τρεις (3) τελευταίες διαχειριστικές χρήσεις</w:t>
            </w:r>
            <w:r w:rsidRPr="00EC68AB">
              <w:rPr>
                <w:color w:val="26282A"/>
                <w:lang w:eastAsia="en-GB"/>
              </w:rPr>
              <w:t> </w:t>
            </w:r>
            <w:bookmarkStart w:id="176" w:name="m_7156982799556942414__Hlk120794400"/>
            <w:r w:rsidRPr="00EC68AB">
              <w:rPr>
                <w:color w:val="222222"/>
                <w:lang w:val="el-GR" w:eastAsia="en-GB"/>
              </w:rPr>
              <w:t>(202</w:t>
            </w:r>
            <w:r w:rsidR="00EC5DA4">
              <w:rPr>
                <w:color w:val="222222"/>
                <w:lang w:val="el-GR" w:eastAsia="en-GB"/>
              </w:rPr>
              <w:t>2</w:t>
            </w:r>
            <w:r w:rsidRPr="00EC68AB">
              <w:rPr>
                <w:color w:val="222222"/>
                <w:lang w:val="el-GR" w:eastAsia="en-GB"/>
              </w:rPr>
              <w:t>,202</w:t>
            </w:r>
            <w:r w:rsidR="00EC5DA4">
              <w:rPr>
                <w:color w:val="222222"/>
                <w:lang w:val="el-GR" w:eastAsia="en-GB"/>
              </w:rPr>
              <w:t>3</w:t>
            </w:r>
            <w:r w:rsidRPr="00EC68AB">
              <w:rPr>
                <w:color w:val="222222"/>
                <w:lang w:val="el-GR" w:eastAsia="en-GB"/>
              </w:rPr>
              <w:t>,202</w:t>
            </w:r>
            <w:r w:rsidR="00EC5DA4">
              <w:rPr>
                <w:color w:val="222222"/>
                <w:lang w:val="el-GR" w:eastAsia="en-GB"/>
              </w:rPr>
              <w:t>4</w:t>
            </w:r>
            <w:r w:rsidRPr="00EC68AB">
              <w:rPr>
                <w:color w:val="222222"/>
                <w:lang w:val="el-GR" w:eastAsia="en-GB"/>
              </w:rPr>
              <w:t>)</w:t>
            </w:r>
            <w:r w:rsidRPr="00EC68AB">
              <w:rPr>
                <w:color w:val="222222"/>
                <w:lang w:eastAsia="en-GB"/>
              </w:rPr>
              <w:t> </w:t>
            </w:r>
            <w:bookmarkEnd w:id="176"/>
            <w:r w:rsidRPr="00EC68AB">
              <w:rPr>
                <w:color w:val="26282A"/>
                <w:lang w:val="el-GR" w:eastAsia="en-GB"/>
              </w:rPr>
              <w:t xml:space="preserve">ή για όσο διάστημα ασκεί την επιχειρησιακή του δράση εφόσον αυτό είναι μικρότερο, είναι τουλάχιστον ίσος με το </w:t>
            </w:r>
            <w:r w:rsidR="00A465E2">
              <w:rPr>
                <w:color w:val="26282A"/>
                <w:lang w:val="el-GR" w:eastAsia="en-GB"/>
              </w:rPr>
              <w:t>πενήντα</w:t>
            </w:r>
            <w:r w:rsidR="00A465E2" w:rsidRPr="00EC68AB">
              <w:rPr>
                <w:color w:val="26282A"/>
                <w:lang w:val="el-GR" w:eastAsia="en-GB"/>
              </w:rPr>
              <w:t xml:space="preserve"> </w:t>
            </w:r>
            <w:r w:rsidRPr="00EC68AB">
              <w:rPr>
                <w:color w:val="26282A"/>
                <w:lang w:val="el-GR" w:eastAsia="en-GB"/>
              </w:rPr>
              <w:t>τοις εκατό (</w:t>
            </w:r>
            <w:r w:rsidR="007032F4">
              <w:rPr>
                <w:color w:val="26282A"/>
                <w:lang w:val="el-GR" w:eastAsia="en-GB"/>
              </w:rPr>
              <w:t>20</w:t>
            </w:r>
            <w:r w:rsidRPr="00EC68AB">
              <w:rPr>
                <w:color w:val="26282A"/>
                <w:lang w:val="el-GR" w:eastAsia="en-GB"/>
              </w:rPr>
              <w:t>0%) του προϋπολογισμού του υπό ανάθεση έργου, μη συμπεριλαμβανομένου Φ.Π.Α.</w:t>
            </w:r>
          </w:p>
        </w:tc>
      </w:tr>
    </w:tbl>
    <w:p w14:paraId="0B0F3787" w14:textId="77777777" w:rsidR="00D56132" w:rsidRPr="00603221" w:rsidRDefault="00D56132">
      <w:pPr>
        <w:rPr>
          <w:b/>
          <w:lang w:val="el-GR"/>
        </w:rPr>
      </w:pPr>
    </w:p>
    <w:p w14:paraId="61D1F79A" w14:textId="246C430C"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105EBA">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9F28A1"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1CB69F67"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105EBA">
              <w:rPr>
                <w:rFonts w:cs="Tahoma"/>
                <w:b/>
                <w:sz w:val="22"/>
                <w:szCs w:val="22"/>
              </w:rPr>
              <w:t>2.2.6.1</w:t>
            </w:r>
            <w:r w:rsidR="002A37B5">
              <w:rPr>
                <w:rFonts w:cs="Tahoma"/>
                <w:b/>
                <w:sz w:val="22"/>
                <w:szCs w:val="22"/>
              </w:rPr>
              <w:fldChar w:fldCharType="end"/>
            </w:r>
            <w:r w:rsidR="002A37B5">
              <w:rPr>
                <w:rFonts w:cs="Tahoma"/>
                <w:b/>
                <w:sz w:val="22"/>
                <w:szCs w:val="22"/>
              </w:rPr>
              <w:t>.</w:t>
            </w:r>
            <w:r w:rsidRPr="00603221">
              <w:rPr>
                <w:rFonts w:cs="Tahoma"/>
                <w:b/>
                <w:sz w:val="22"/>
                <w:szCs w:val="22"/>
              </w:rPr>
              <w:t xml:space="preserve">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9F28A1"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1873330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9F28A1"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9F28A1"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17BFB45B" w14:textId="77777777" w:rsidR="007340CA" w:rsidRPr="00603221" w:rsidRDefault="007340CA">
            <w:pPr>
              <w:numPr>
                <w:ilvl w:val="0"/>
                <w:numId w:val="9"/>
              </w:numPr>
              <w:suppressAutoHyphens w:val="0"/>
              <w:ind w:left="419" w:hanging="357"/>
              <w:rPr>
                <w:lang w:val="el-GR"/>
              </w:rPr>
            </w:pPr>
            <w:r w:rsidRPr="00603221">
              <w:rPr>
                <w:lang w:val="el-GR"/>
              </w:rPr>
              <w:lastRenderedPageBreak/>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1EDCF8EB" w:rsidR="007340CA" w:rsidRPr="00FF5678" w:rsidRDefault="00EC5DA4">
            <w:pPr>
              <w:numPr>
                <w:ilvl w:val="0"/>
                <w:numId w:val="9"/>
              </w:numPr>
              <w:suppressAutoHyphens w:val="0"/>
              <w:ind w:left="419" w:hanging="357"/>
              <w:rPr>
                <w:lang w:val="el-GR"/>
              </w:rPr>
            </w:pPr>
            <w:r w:rsidRPr="0009708A">
              <w:rPr>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p>
        </w:tc>
      </w:tr>
      <w:tr w:rsidR="00135A3A" w:rsidRPr="009F28A1"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3B5A2ADD" w14:textId="2575031C"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F05738">
              <w:rPr>
                <w:b/>
                <w:bCs/>
                <w:lang w:val="el-GR" w:eastAsia="el-GR"/>
              </w:rPr>
              <w:fldChar w:fldCharType="begin"/>
            </w:r>
            <w:r w:rsidR="00F05738">
              <w:rPr>
                <w:b/>
                <w:bCs/>
                <w:lang w:val="el-GR" w:eastAsia="el-GR"/>
              </w:rPr>
              <w:instrText xml:space="preserve"> REF _Ref122528826 \r \h </w:instrText>
            </w:r>
            <w:r w:rsidR="00F05738">
              <w:rPr>
                <w:b/>
                <w:bCs/>
                <w:lang w:val="el-GR" w:eastAsia="el-GR"/>
              </w:rPr>
            </w:r>
            <w:r w:rsidR="00F05738">
              <w:rPr>
                <w:b/>
                <w:bCs/>
                <w:lang w:val="el-GR" w:eastAsia="el-GR"/>
              </w:rPr>
              <w:fldChar w:fldCharType="separate"/>
            </w:r>
            <w:r w:rsidR="00105EBA">
              <w:rPr>
                <w:b/>
                <w:bCs/>
                <w:lang w:val="el-GR" w:eastAsia="el-GR"/>
              </w:rPr>
              <w:t>2.2.6.2</w:t>
            </w:r>
            <w:r w:rsidR="00F05738">
              <w:rPr>
                <w:b/>
                <w:bCs/>
                <w:lang w:val="el-GR" w:eastAsia="el-GR"/>
              </w:rPr>
              <w:fldChar w:fldCharType="end"/>
            </w:r>
          </w:p>
          <w:p w14:paraId="41DF397C" w14:textId="200A0478"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9F28A1"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9F28A1" w14:paraId="71E67F38" w14:textId="77777777" w:rsidTr="00F05738">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9F28A1" w14:paraId="49B2A41F" w14:textId="77777777" w:rsidTr="00F05738">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552" w:type="pct"/>
                  <w:vAlign w:val="center"/>
                </w:tcPr>
                <w:p w14:paraId="202253DD" w14:textId="77777777" w:rsidR="00135A3A" w:rsidRPr="00603221" w:rsidRDefault="00135A3A" w:rsidP="00135A3A">
                  <w:pPr>
                    <w:spacing w:line="276" w:lineRule="auto"/>
                    <w:rPr>
                      <w:lang w:val="el-GR"/>
                    </w:rPr>
                  </w:pPr>
                </w:p>
              </w:tc>
              <w:tc>
                <w:tcPr>
                  <w:tcW w:w="794" w:type="pct"/>
                  <w:shd w:val="clear" w:color="auto" w:fill="C0C0C0"/>
                </w:tcPr>
                <w:p w14:paraId="5FF80A5E" w14:textId="77777777" w:rsidR="00135A3A" w:rsidRPr="00603221" w:rsidRDefault="00135A3A" w:rsidP="00135A3A">
                  <w:pPr>
                    <w:spacing w:line="276" w:lineRule="auto"/>
                    <w:rPr>
                      <w:lang w:val="el-GR"/>
                    </w:rPr>
                  </w:pPr>
                </w:p>
              </w:tc>
            </w:tr>
            <w:tr w:rsidR="00135A3A" w:rsidRPr="009F28A1" w14:paraId="78F4B18C" w14:textId="77777777" w:rsidTr="00F05738">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552" w:type="pct"/>
                  <w:vAlign w:val="center"/>
                </w:tcPr>
                <w:p w14:paraId="22842797" w14:textId="77777777" w:rsidR="00135A3A" w:rsidRPr="00603221" w:rsidRDefault="00135A3A" w:rsidP="00135A3A">
                  <w:pPr>
                    <w:spacing w:line="276" w:lineRule="auto"/>
                    <w:rPr>
                      <w:lang w:val="el-GR"/>
                    </w:rPr>
                  </w:pPr>
                </w:p>
              </w:tc>
              <w:tc>
                <w:tcPr>
                  <w:tcW w:w="794" w:type="pct"/>
                  <w:shd w:val="clear" w:color="auto" w:fill="C0C0C0"/>
                </w:tcPr>
                <w:p w14:paraId="42EF7F55" w14:textId="77777777" w:rsidR="00135A3A" w:rsidRPr="00603221" w:rsidRDefault="00135A3A" w:rsidP="00135A3A">
                  <w:pPr>
                    <w:spacing w:line="276" w:lineRule="auto"/>
                    <w:rPr>
                      <w:lang w:val="el-GR"/>
                    </w:rPr>
                  </w:pPr>
                </w:p>
              </w:tc>
            </w:tr>
            <w:tr w:rsidR="00135A3A" w:rsidRPr="009F28A1" w14:paraId="720CD3C9" w14:textId="77777777" w:rsidTr="00F05738">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552" w:type="pct"/>
                  <w:vAlign w:val="center"/>
                </w:tcPr>
                <w:p w14:paraId="3320D7C0" w14:textId="77777777" w:rsidR="00135A3A" w:rsidRPr="00603221" w:rsidRDefault="00135A3A" w:rsidP="00135A3A">
                  <w:pPr>
                    <w:spacing w:line="276" w:lineRule="auto"/>
                    <w:rPr>
                      <w:lang w:val="el-GR"/>
                    </w:rPr>
                  </w:pPr>
                </w:p>
              </w:tc>
              <w:tc>
                <w:tcPr>
                  <w:tcW w:w="794" w:type="pct"/>
                  <w:shd w:val="clear" w:color="auto" w:fill="C0C0C0"/>
                </w:tcPr>
                <w:p w14:paraId="0E01B1C0" w14:textId="77777777" w:rsidR="00135A3A" w:rsidRPr="00603221" w:rsidRDefault="00135A3A" w:rsidP="00135A3A">
                  <w:pPr>
                    <w:spacing w:line="276" w:lineRule="auto"/>
                    <w:rPr>
                      <w:lang w:val="el-GR"/>
                    </w:rPr>
                  </w:pPr>
                </w:p>
              </w:tc>
            </w:tr>
            <w:tr w:rsidR="00135A3A" w:rsidRPr="009F28A1" w14:paraId="52C50999" w14:textId="77777777" w:rsidTr="00F05738">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9F28A1" w14:paraId="5E6E45AC" w14:textId="77777777" w:rsidTr="00F05738">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9F28A1" w14:paraId="78F804DE" w14:textId="77777777" w:rsidTr="00F05738">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7"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7" w:type="pct"/>
                  <w:vAlign w:val="center"/>
                </w:tcPr>
                <w:p w14:paraId="49BC7457" w14:textId="77777777" w:rsidR="00135A3A" w:rsidRPr="00603221" w:rsidRDefault="00135A3A" w:rsidP="00135A3A">
                  <w:pPr>
                    <w:spacing w:line="276" w:lineRule="auto"/>
                    <w:rPr>
                      <w:lang w:val="el-GR"/>
                    </w:rPr>
                  </w:pPr>
                </w:p>
              </w:tc>
              <w:tc>
                <w:tcPr>
                  <w:tcW w:w="504" w:type="pct"/>
                  <w:vAlign w:val="center"/>
                </w:tcPr>
                <w:p w14:paraId="5DC812C2" w14:textId="77777777" w:rsidR="00135A3A" w:rsidRPr="00603221" w:rsidRDefault="00135A3A" w:rsidP="00135A3A">
                  <w:pPr>
                    <w:spacing w:line="276" w:lineRule="auto"/>
                    <w:rPr>
                      <w:lang w:val="el-GR"/>
                    </w:rPr>
                  </w:pPr>
                </w:p>
              </w:tc>
              <w:tc>
                <w:tcPr>
                  <w:tcW w:w="794" w:type="pct"/>
                  <w:shd w:val="clear" w:color="auto" w:fill="C0C0C0"/>
                </w:tcPr>
                <w:p w14:paraId="5F847E8E" w14:textId="77777777" w:rsidR="00135A3A" w:rsidRPr="00603221" w:rsidRDefault="00135A3A" w:rsidP="00135A3A">
                  <w:pPr>
                    <w:spacing w:line="276" w:lineRule="auto"/>
                    <w:rPr>
                      <w:lang w:val="el-GR"/>
                    </w:rPr>
                  </w:pPr>
                </w:p>
              </w:tc>
            </w:tr>
            <w:tr w:rsidR="00135A3A" w:rsidRPr="009F28A1" w14:paraId="7C40266F" w14:textId="77777777" w:rsidTr="00F05738">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7"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7" w:type="pct"/>
                  <w:vAlign w:val="center"/>
                </w:tcPr>
                <w:p w14:paraId="182623BF" w14:textId="77777777" w:rsidR="00135A3A" w:rsidRPr="00603221" w:rsidRDefault="00135A3A" w:rsidP="00135A3A">
                  <w:pPr>
                    <w:spacing w:line="276" w:lineRule="auto"/>
                    <w:rPr>
                      <w:lang w:val="el-GR"/>
                    </w:rPr>
                  </w:pPr>
                </w:p>
              </w:tc>
              <w:tc>
                <w:tcPr>
                  <w:tcW w:w="504" w:type="pct"/>
                  <w:vAlign w:val="center"/>
                </w:tcPr>
                <w:p w14:paraId="0A360718" w14:textId="77777777" w:rsidR="00135A3A" w:rsidRPr="00603221" w:rsidRDefault="00135A3A" w:rsidP="00135A3A">
                  <w:pPr>
                    <w:spacing w:line="276" w:lineRule="auto"/>
                    <w:rPr>
                      <w:lang w:val="el-GR"/>
                    </w:rPr>
                  </w:pPr>
                </w:p>
              </w:tc>
              <w:tc>
                <w:tcPr>
                  <w:tcW w:w="794" w:type="pct"/>
                  <w:shd w:val="clear" w:color="auto" w:fill="C0C0C0"/>
                </w:tcPr>
                <w:p w14:paraId="55BAD9BE" w14:textId="77777777" w:rsidR="00135A3A" w:rsidRPr="00603221" w:rsidRDefault="00135A3A" w:rsidP="00135A3A">
                  <w:pPr>
                    <w:spacing w:line="276" w:lineRule="auto"/>
                    <w:rPr>
                      <w:lang w:val="el-GR"/>
                    </w:rPr>
                  </w:pPr>
                </w:p>
              </w:tc>
            </w:tr>
            <w:tr w:rsidR="00135A3A" w:rsidRPr="009F28A1" w14:paraId="613D12E7" w14:textId="77777777" w:rsidTr="00F05738">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7"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7" w:type="pct"/>
                  <w:vAlign w:val="center"/>
                </w:tcPr>
                <w:p w14:paraId="73353300" w14:textId="77777777" w:rsidR="00135A3A" w:rsidRPr="00603221" w:rsidRDefault="00135A3A" w:rsidP="00135A3A">
                  <w:pPr>
                    <w:spacing w:line="276" w:lineRule="auto"/>
                    <w:rPr>
                      <w:lang w:val="el-GR"/>
                    </w:rPr>
                  </w:pPr>
                </w:p>
              </w:tc>
              <w:tc>
                <w:tcPr>
                  <w:tcW w:w="504" w:type="pct"/>
                  <w:vAlign w:val="center"/>
                </w:tcPr>
                <w:p w14:paraId="5AF28195" w14:textId="77777777" w:rsidR="00135A3A" w:rsidRPr="00603221" w:rsidRDefault="00135A3A" w:rsidP="00135A3A">
                  <w:pPr>
                    <w:spacing w:line="276" w:lineRule="auto"/>
                    <w:rPr>
                      <w:lang w:val="el-GR"/>
                    </w:rPr>
                  </w:pPr>
                </w:p>
              </w:tc>
              <w:tc>
                <w:tcPr>
                  <w:tcW w:w="794" w:type="pct"/>
                  <w:shd w:val="clear" w:color="auto" w:fill="C0C0C0"/>
                </w:tcPr>
                <w:p w14:paraId="24621144" w14:textId="77777777" w:rsidR="00135A3A" w:rsidRPr="00603221" w:rsidRDefault="00135A3A" w:rsidP="00135A3A">
                  <w:pPr>
                    <w:spacing w:line="276" w:lineRule="auto"/>
                    <w:rPr>
                      <w:lang w:val="el-GR"/>
                    </w:rPr>
                  </w:pPr>
                </w:p>
              </w:tc>
            </w:tr>
            <w:tr w:rsidR="00135A3A" w:rsidRPr="009F28A1" w14:paraId="3A4C30BD" w14:textId="77777777" w:rsidTr="00F05738">
              <w:trPr>
                <w:trHeight w:val="394"/>
              </w:trPr>
              <w:tc>
                <w:tcPr>
                  <w:tcW w:w="3702"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9F28A1" w14:paraId="01080584" w14:textId="77777777" w:rsidTr="00F05738">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lastRenderedPageBreak/>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9F28A1" w14:paraId="3B441C4B" w14:textId="77777777" w:rsidTr="00F05738">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30" w:type="pct"/>
                  <w:vAlign w:val="center"/>
                </w:tcPr>
                <w:p w14:paraId="524B65AE" w14:textId="77777777" w:rsidR="00135A3A" w:rsidRPr="00603221" w:rsidRDefault="00135A3A" w:rsidP="00135A3A">
                  <w:pPr>
                    <w:spacing w:line="276" w:lineRule="auto"/>
                    <w:rPr>
                      <w:lang w:val="el-GR"/>
                    </w:rPr>
                  </w:pPr>
                </w:p>
              </w:tc>
              <w:tc>
                <w:tcPr>
                  <w:tcW w:w="553" w:type="pct"/>
                  <w:vAlign w:val="center"/>
                </w:tcPr>
                <w:p w14:paraId="3188AB9D" w14:textId="77777777" w:rsidR="00135A3A" w:rsidRPr="00603221" w:rsidRDefault="00135A3A" w:rsidP="00135A3A">
                  <w:pPr>
                    <w:spacing w:line="276" w:lineRule="auto"/>
                    <w:rPr>
                      <w:lang w:val="el-GR"/>
                    </w:rPr>
                  </w:pPr>
                </w:p>
              </w:tc>
              <w:tc>
                <w:tcPr>
                  <w:tcW w:w="795" w:type="pct"/>
                  <w:shd w:val="clear" w:color="auto" w:fill="C0C0C0"/>
                </w:tcPr>
                <w:p w14:paraId="632C72FC" w14:textId="77777777" w:rsidR="00135A3A" w:rsidRPr="00603221" w:rsidRDefault="00135A3A" w:rsidP="00135A3A">
                  <w:pPr>
                    <w:spacing w:line="276" w:lineRule="auto"/>
                    <w:rPr>
                      <w:lang w:val="el-GR"/>
                    </w:rPr>
                  </w:pPr>
                </w:p>
              </w:tc>
            </w:tr>
            <w:tr w:rsidR="00135A3A" w:rsidRPr="009F28A1" w14:paraId="198A5BC1" w14:textId="77777777" w:rsidTr="00F05738">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30" w:type="pct"/>
                  <w:vAlign w:val="center"/>
                </w:tcPr>
                <w:p w14:paraId="770B211A" w14:textId="77777777" w:rsidR="00135A3A" w:rsidRPr="00603221" w:rsidRDefault="00135A3A" w:rsidP="00135A3A">
                  <w:pPr>
                    <w:spacing w:line="276" w:lineRule="auto"/>
                    <w:rPr>
                      <w:lang w:val="el-GR"/>
                    </w:rPr>
                  </w:pPr>
                </w:p>
              </w:tc>
              <w:tc>
                <w:tcPr>
                  <w:tcW w:w="553" w:type="pct"/>
                  <w:vAlign w:val="center"/>
                </w:tcPr>
                <w:p w14:paraId="0101E37A" w14:textId="77777777" w:rsidR="00135A3A" w:rsidRPr="00603221" w:rsidRDefault="00135A3A" w:rsidP="00135A3A">
                  <w:pPr>
                    <w:spacing w:line="276" w:lineRule="auto"/>
                    <w:rPr>
                      <w:lang w:val="el-GR"/>
                    </w:rPr>
                  </w:pPr>
                </w:p>
              </w:tc>
              <w:tc>
                <w:tcPr>
                  <w:tcW w:w="795" w:type="pct"/>
                  <w:shd w:val="clear" w:color="auto" w:fill="C0C0C0"/>
                </w:tcPr>
                <w:p w14:paraId="40806AB4" w14:textId="77777777" w:rsidR="00135A3A" w:rsidRPr="00603221" w:rsidRDefault="00135A3A" w:rsidP="00135A3A">
                  <w:pPr>
                    <w:spacing w:line="276" w:lineRule="auto"/>
                    <w:rPr>
                      <w:lang w:val="el-GR"/>
                    </w:rPr>
                  </w:pPr>
                </w:p>
              </w:tc>
            </w:tr>
            <w:tr w:rsidR="00135A3A" w:rsidRPr="009F28A1" w14:paraId="77B3E555" w14:textId="77777777" w:rsidTr="00F05738">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30" w:type="pct"/>
                  <w:vAlign w:val="center"/>
                </w:tcPr>
                <w:p w14:paraId="731C88BD" w14:textId="77777777" w:rsidR="00135A3A" w:rsidRPr="00603221" w:rsidRDefault="00135A3A" w:rsidP="00135A3A">
                  <w:pPr>
                    <w:spacing w:line="276" w:lineRule="auto"/>
                    <w:rPr>
                      <w:lang w:val="el-GR"/>
                    </w:rPr>
                  </w:pPr>
                </w:p>
              </w:tc>
              <w:tc>
                <w:tcPr>
                  <w:tcW w:w="553" w:type="pct"/>
                  <w:vAlign w:val="center"/>
                </w:tcPr>
                <w:p w14:paraId="28B6A0DD" w14:textId="77777777" w:rsidR="00135A3A" w:rsidRPr="00603221" w:rsidRDefault="00135A3A" w:rsidP="00135A3A">
                  <w:pPr>
                    <w:spacing w:line="276" w:lineRule="auto"/>
                    <w:rPr>
                      <w:lang w:val="el-GR"/>
                    </w:rPr>
                  </w:pPr>
                </w:p>
              </w:tc>
              <w:tc>
                <w:tcPr>
                  <w:tcW w:w="795" w:type="pct"/>
                  <w:shd w:val="clear" w:color="auto" w:fill="C0C0C0"/>
                </w:tcPr>
                <w:p w14:paraId="01460ED6" w14:textId="77777777" w:rsidR="00135A3A" w:rsidRPr="00603221" w:rsidRDefault="00135A3A" w:rsidP="00135A3A">
                  <w:pPr>
                    <w:spacing w:line="276" w:lineRule="auto"/>
                    <w:rPr>
                      <w:lang w:val="el-GR"/>
                    </w:rPr>
                  </w:pPr>
                </w:p>
              </w:tc>
            </w:tr>
            <w:tr w:rsidR="00135A3A" w:rsidRPr="009F28A1" w14:paraId="3DD17F49" w14:textId="77777777" w:rsidTr="00F05738">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68CDE6B2" w14:textId="77777777" w:rsidR="00135A3A" w:rsidRPr="00603221" w:rsidRDefault="00135A3A" w:rsidP="00135A3A">
                  <w:pPr>
                    <w:spacing w:line="276" w:lineRule="auto"/>
                    <w:rPr>
                      <w:lang w:val="el-GR"/>
                    </w:rPr>
                  </w:pPr>
                </w:p>
              </w:tc>
              <w:tc>
                <w:tcPr>
                  <w:tcW w:w="795"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39AF191F" w14:textId="77777777" w:rsidR="00135A3A" w:rsidRDefault="00135A3A" w:rsidP="00135A3A">
            <w:pPr>
              <w:autoSpaceDE w:val="0"/>
              <w:autoSpaceDN w:val="0"/>
              <w:adjustRightInd w:val="0"/>
              <w:spacing w:after="70"/>
              <w:rPr>
                <w:lang w:val="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DECABC2" w14:textId="0D637A2E" w:rsidR="00EC5DA4" w:rsidRPr="00603221" w:rsidRDefault="00EC5DA4" w:rsidP="00135A3A">
            <w:pPr>
              <w:autoSpaceDE w:val="0"/>
              <w:autoSpaceDN w:val="0"/>
              <w:adjustRightInd w:val="0"/>
              <w:spacing w:after="70"/>
              <w:rPr>
                <w:b/>
                <w:bCs/>
                <w:lang w:val="el-GR" w:eastAsia="el-GR"/>
              </w:rPr>
            </w:pPr>
            <w:r w:rsidRPr="0009708A">
              <w:rPr>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654C7DBC"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105EBA" w:rsidRPr="00603221">
              <w:rPr>
                <w:lang w:val="el-GR"/>
              </w:rPr>
              <w:t xml:space="preserve">ΠΑΡΑΡΤΗΜΑ </w:t>
            </w:r>
            <w:r w:rsidR="00105EBA" w:rsidRPr="00105EBA">
              <w:t>Ι</w:t>
            </w:r>
            <w:r w:rsidR="00105EBA" w:rsidRPr="00603221">
              <w:t>V</w:t>
            </w:r>
            <w:r w:rsidR="00105EBA"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579B5C33"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105EBA">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9F28A1"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1EAEACB9"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6607CE" w:rsidRPr="006116B0">
              <w:rPr>
                <w:b/>
                <w:lang w:val="el-GR"/>
              </w:rPr>
              <w:fldChar w:fldCharType="begin"/>
            </w:r>
            <w:r w:rsidR="006607CE" w:rsidRPr="006116B0">
              <w:rPr>
                <w:b/>
                <w:lang w:val="el-GR"/>
              </w:rPr>
              <w:instrText xml:space="preserve"> REF _Ref496541651 \r \h  \* MERGEFORMAT </w:instrText>
            </w:r>
            <w:r w:rsidR="006607CE" w:rsidRPr="006116B0">
              <w:rPr>
                <w:b/>
                <w:lang w:val="el-GR"/>
              </w:rPr>
            </w:r>
            <w:r w:rsidR="006607CE" w:rsidRPr="006116B0">
              <w:rPr>
                <w:b/>
                <w:lang w:val="el-GR"/>
              </w:rPr>
              <w:fldChar w:fldCharType="separate"/>
            </w:r>
            <w:r w:rsidR="00105EBA">
              <w:rPr>
                <w:b/>
                <w:lang w:val="el-GR"/>
              </w:rPr>
              <w:t>2.2.7</w:t>
            </w:r>
            <w:r w:rsidR="006607CE" w:rsidRPr="006116B0">
              <w:rPr>
                <w:b/>
                <w:lang w:val="el-GR"/>
              </w:rPr>
              <w:fldChar w:fldCharType="end"/>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9F28A1"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1A0C66B6"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w:t>
      </w:r>
      <w:r>
        <w:rPr>
          <w:lang w:val="el-GR"/>
        </w:rPr>
        <w:lastRenderedPageBreak/>
        <w:t xml:space="preserve">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6931CA69"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33A9B05F" w:rsidR="002B2F6A" w:rsidRPr="005609B2" w:rsidRDefault="002B2F6A" w:rsidP="002B2F6A">
      <w:pPr>
        <w:rPr>
          <w:color w:val="000000"/>
          <w:lang w:val="el-GR"/>
        </w:rPr>
      </w:pPr>
      <w:r>
        <w:rPr>
          <w:color w:val="000000"/>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w:t>
      </w:r>
      <w:r w:rsidR="00EC5DA4">
        <w:rPr>
          <w:color w:val="000000"/>
          <w:lang w:val="el-GR"/>
        </w:rPr>
        <w:t>αρμόδιου</w:t>
      </w:r>
      <w:r>
        <w:rPr>
          <w:color w:val="000000"/>
          <w:lang w:val="el-GR"/>
        </w:rPr>
        <w:t xml:space="preserve">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1CA9635F" w:rsidR="002B2F6A" w:rsidRPr="005609B2" w:rsidRDefault="002B2F6A" w:rsidP="002B2F6A">
      <w:pPr>
        <w:rPr>
          <w:color w:val="000000"/>
          <w:lang w:val="el-GR"/>
        </w:rPr>
      </w:pPr>
      <w:r w:rsidRPr="005609B2">
        <w:rPr>
          <w:color w:val="000000"/>
          <w:lang w:val="el-GR"/>
        </w:rPr>
        <w:lastRenderedPageBreak/>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w:t>
      </w:r>
      <w:r w:rsidR="00EC5DA4">
        <w:rPr>
          <w:color w:val="000000"/>
          <w:lang w:val="el-GR"/>
        </w:rPr>
        <w:t>πέραν</w:t>
      </w:r>
      <w:r>
        <w:rPr>
          <w:color w:val="000000"/>
          <w:lang w:val="el-GR"/>
        </w:rPr>
        <w:t xml:space="preserve">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1211A39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w:t>
      </w:r>
      <w:r w:rsidR="00A31C07">
        <w:rPr>
          <w:lang w:val="el-GR"/>
        </w:rPr>
        <w:t xml:space="preserve"> </w:t>
      </w:r>
      <w:r w:rsidRPr="00AB1795">
        <w:rPr>
          <w:lang w:val="el-GR"/>
        </w:rPr>
        <w:t xml:space="preserve">και </w:t>
      </w:r>
      <w:r w:rsidR="00A31C07">
        <w:rPr>
          <w:lang w:val="el-GR"/>
        </w:rPr>
        <w:t>δ</w:t>
      </w:r>
      <w:r w:rsidR="00A31C07" w:rsidRPr="00A31C07">
        <w:rPr>
          <w:lang w:val="el-GR"/>
        </w:rPr>
        <w:t xml:space="preserve">) </w:t>
      </w:r>
      <w:r w:rsidRPr="00AB1795">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5D4BB6" w14:textId="37097CDF" w:rsidR="002B2F6A" w:rsidRDefault="003355E7" w:rsidP="002B2F6A">
      <w:pPr>
        <w:rPr>
          <w:lang w:val="el-GR"/>
        </w:rPr>
      </w:pPr>
      <w:r w:rsidRPr="00603221">
        <w:rPr>
          <w:b/>
          <w:bCs/>
          <w:lang w:val="el-GR"/>
        </w:rPr>
        <w:t>Β.</w:t>
      </w:r>
      <w:r w:rsidR="00A465E2">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w:t>
      </w:r>
      <w:r w:rsidR="00EC5DA4">
        <w:rPr>
          <w:lang w:val="el-GR"/>
        </w:rPr>
        <w:t>αρμόδιου</w:t>
      </w:r>
      <w:r w:rsidR="002B2F6A" w:rsidRPr="002B2F6A">
        <w:rPr>
          <w:lang w:val="el-GR"/>
        </w:rPr>
        <w:t xml:space="preserve">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w:t>
      </w:r>
      <w:r w:rsidR="00EC5DA4">
        <w:rPr>
          <w:lang w:val="el-GR"/>
        </w:rPr>
        <w:t>διαγωνιζομένου</w:t>
      </w:r>
      <w:r w:rsidR="002B2F6A" w:rsidRPr="002B2F6A">
        <w:rPr>
          <w:lang w:val="el-GR"/>
        </w:rPr>
        <w:t xml:space="preserve">  για την εκτέλεση της Σύμβασης. </w:t>
      </w:r>
    </w:p>
    <w:p w14:paraId="5B2E37C4" w14:textId="62D0959B" w:rsidR="002B2F6A" w:rsidRDefault="002B2F6A" w:rsidP="002B2F6A">
      <w:pPr>
        <w:rPr>
          <w:color w:val="000000"/>
          <w:lang w:val="el-GR"/>
        </w:rPr>
      </w:pPr>
      <w:r w:rsidRPr="002B2F6A">
        <w:rPr>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EC5DA4">
        <w:rPr>
          <w:lang w:val="el-GR"/>
        </w:rPr>
        <w:t>με τον οποίο</w:t>
      </w:r>
      <w:r w:rsidR="00EC5DA4" w:rsidRPr="002B2F6A">
        <w:rPr>
          <w:lang w:val="el-GR"/>
        </w:rPr>
        <w:t xml:space="preserve"> </w:t>
      </w:r>
      <w:r w:rsidRPr="002B2F6A">
        <w:rPr>
          <w:lang w:val="el-GR"/>
        </w:rPr>
        <w:t xml:space="preserve">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w:t>
      </w:r>
      <w:proofErr w:type="spellStart"/>
      <w:r w:rsidRPr="002B2F6A">
        <w:rPr>
          <w:lang w:val="el-GR"/>
        </w:rPr>
        <w:t>σύμβαση.</w:t>
      </w:r>
      <w:r>
        <w:rPr>
          <w:color w:val="000000"/>
          <w:lang w:val="el-GR"/>
        </w:rPr>
        <w:t>Σε</w:t>
      </w:r>
      <w:proofErr w:type="spellEnd"/>
      <w:r>
        <w:rPr>
          <w:color w:val="000000"/>
          <w:lang w:val="el-GR"/>
        </w:rPr>
        <w:t xml:space="preserve">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562B82B7" w14:textId="77777777" w:rsidR="002D10B9" w:rsidRDefault="002D10B9" w:rsidP="00EB1543">
      <w:pPr>
        <w:rPr>
          <w:b/>
          <w:bCs/>
          <w:lang w:val="el-GR"/>
        </w:rPr>
      </w:pPr>
    </w:p>
    <w:p w14:paraId="0148A76D" w14:textId="6D57A395" w:rsidR="00EB1543" w:rsidRPr="00B44C96" w:rsidRDefault="00EB1543" w:rsidP="00EB1543">
      <w:pPr>
        <w:rPr>
          <w:color w:val="000000"/>
          <w:lang w:val="el-GR"/>
        </w:rPr>
      </w:pPr>
      <w:r w:rsidRPr="00603221">
        <w:rPr>
          <w:b/>
          <w:bCs/>
          <w:lang w:val="el-GR"/>
        </w:rPr>
        <w:t>Β.</w:t>
      </w:r>
      <w:r w:rsidR="00A465E2">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37AC2230" w14:textId="77777777" w:rsidR="002D10B9" w:rsidRDefault="002D10B9" w:rsidP="002B2F6A">
      <w:pPr>
        <w:rPr>
          <w:b/>
          <w:bCs/>
          <w:lang w:val="el-GR"/>
        </w:rPr>
      </w:pPr>
    </w:p>
    <w:p w14:paraId="5B4BA456" w14:textId="5E427C6C" w:rsidR="002B2F6A" w:rsidRPr="00611572" w:rsidRDefault="002B2F6A" w:rsidP="002B2F6A">
      <w:pPr>
        <w:rPr>
          <w:b/>
          <w:bCs/>
          <w:lang w:val="el-GR"/>
        </w:rPr>
      </w:pPr>
      <w:r>
        <w:rPr>
          <w:b/>
          <w:bCs/>
          <w:lang w:val="el-GR"/>
        </w:rPr>
        <w:t>Β.1</w:t>
      </w:r>
      <w:r w:rsidR="00A465E2">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pPr>
        <w:numPr>
          <w:ilvl w:val="0"/>
          <w:numId w:val="5"/>
        </w:numPr>
        <w:rPr>
          <w:b/>
          <w:bCs/>
          <w:lang w:val="el-GR"/>
        </w:rPr>
      </w:pPr>
      <w:r w:rsidRPr="00611572">
        <w:rPr>
          <w:b/>
          <w:bCs/>
          <w:lang w:val="el-GR"/>
        </w:rPr>
        <w:lastRenderedPageBreak/>
        <w:t xml:space="preserve">οι ένορκες βεβαιώσεις που αναφέρονται στην παρούσα Διακήρυξη, εφόσον έχουν συνταχθεί έως τρεις (3) μήνες πριν από την υποβολή τους, </w:t>
      </w:r>
    </w:p>
    <w:p w14:paraId="6214CFC2" w14:textId="5AC0D8F6" w:rsidR="00597F8A" w:rsidRPr="003E1CBC" w:rsidRDefault="002B2F6A" w:rsidP="00EF0725">
      <w:pPr>
        <w:numPr>
          <w:ilvl w:val="0"/>
          <w:numId w:val="5"/>
        </w:numPr>
        <w:suppressAutoHyphens w:val="0"/>
        <w:spacing w:after="0"/>
        <w:jc w:val="left"/>
        <w:rPr>
          <w:lang w:val="el-GR"/>
        </w:rPr>
      </w:pPr>
      <w:r w:rsidRPr="003E1CBC">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A465E2">
        <w:rPr>
          <w:b/>
          <w:bCs/>
          <w:lang w:val="el-GR"/>
        </w:rPr>
        <w:t>τους.</w:t>
      </w:r>
      <w:r w:rsidR="00597F8A" w:rsidRPr="003E1CBC">
        <w:rPr>
          <w:lang w:val="el-GR"/>
        </w:rPr>
        <w:br w:type="page"/>
      </w:r>
    </w:p>
    <w:p w14:paraId="601D999A" w14:textId="77777777" w:rsidR="00C33C73" w:rsidRPr="00603221" w:rsidRDefault="00C33C73" w:rsidP="003A109E">
      <w:pPr>
        <w:pStyle w:val="2"/>
        <w:rPr>
          <w:rFonts w:cs="Tahoma"/>
          <w:lang w:val="el-GR"/>
        </w:rPr>
      </w:pPr>
      <w:r w:rsidRPr="00603221">
        <w:rPr>
          <w:rFonts w:cs="Tahoma"/>
          <w:lang w:val="el-GR"/>
        </w:rPr>
        <w:lastRenderedPageBreak/>
        <w:tab/>
      </w:r>
      <w:bookmarkStart w:id="177" w:name="_Toc97194289"/>
      <w:bookmarkStart w:id="178" w:name="_Toc97194431"/>
      <w:bookmarkStart w:id="179" w:name="_Toc190874695"/>
      <w:r w:rsidRPr="00603221">
        <w:rPr>
          <w:rFonts w:cs="Tahoma"/>
          <w:lang w:val="el-GR"/>
        </w:rPr>
        <w:t>Κριτήρια Ανάθεσης</w:t>
      </w:r>
      <w:bookmarkEnd w:id="177"/>
      <w:bookmarkEnd w:id="178"/>
      <w:bookmarkEnd w:id="179"/>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80" w:name="_Ref496542191"/>
      <w:bookmarkStart w:id="181" w:name="_Toc97194290"/>
      <w:bookmarkStart w:id="182" w:name="_Toc97194432"/>
      <w:bookmarkStart w:id="183" w:name="_Toc190874696"/>
      <w:r w:rsidRPr="00603221">
        <w:rPr>
          <w:lang w:val="el-GR"/>
        </w:rPr>
        <w:t>Κριτήριο ανάθεσης</w:t>
      </w:r>
      <w:bookmarkEnd w:id="180"/>
      <w:bookmarkEnd w:id="181"/>
      <w:bookmarkEnd w:id="182"/>
      <w:bookmarkEnd w:id="183"/>
    </w:p>
    <w:p w14:paraId="37E53AEC" w14:textId="77777777" w:rsidR="00207FC7" w:rsidRPr="00207FC7" w:rsidRDefault="00207FC7" w:rsidP="00207FC7">
      <w:pPr>
        <w:rPr>
          <w:i/>
          <w:lang w:val="el-GR"/>
        </w:rPr>
      </w:pPr>
      <w:r w:rsidRPr="00207FC7">
        <w:rPr>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2"/>
        <w:gridCol w:w="4632"/>
        <w:gridCol w:w="1912"/>
        <w:gridCol w:w="1912"/>
      </w:tblGrid>
      <w:tr w:rsidR="002750FD" w:rsidRPr="009F28A1" w14:paraId="3AE0D1C5" w14:textId="5F31654F" w:rsidTr="002750FD">
        <w:trPr>
          <w:trHeight w:val="110"/>
          <w:jc w:val="center"/>
        </w:trPr>
        <w:tc>
          <w:tcPr>
            <w:tcW w:w="608" w:type="pct"/>
            <w:shd w:val="clear" w:color="auto" w:fill="D9D9D9" w:themeFill="background1" w:themeFillShade="D9"/>
            <w:vAlign w:val="center"/>
          </w:tcPr>
          <w:p w14:paraId="3EAA8439" w14:textId="77777777" w:rsidR="002750FD" w:rsidRPr="00155B45" w:rsidRDefault="002750FD" w:rsidP="000F6DA6">
            <w:pPr>
              <w:suppressAutoHyphens w:val="0"/>
              <w:spacing w:line="252" w:lineRule="auto"/>
              <w:jc w:val="center"/>
              <w:rPr>
                <w:b/>
                <w:lang w:val="el-GR"/>
              </w:rPr>
            </w:pPr>
            <w:r w:rsidRPr="00155B45">
              <w:rPr>
                <w:b/>
                <w:lang w:val="el-GR"/>
              </w:rPr>
              <w:t>Κριτήριο</w:t>
            </w:r>
          </w:p>
        </w:tc>
        <w:tc>
          <w:tcPr>
            <w:tcW w:w="2405" w:type="pct"/>
            <w:shd w:val="clear" w:color="auto" w:fill="D9D9D9" w:themeFill="background1" w:themeFillShade="D9"/>
            <w:vAlign w:val="center"/>
          </w:tcPr>
          <w:p w14:paraId="2E9F44B1" w14:textId="77777777" w:rsidR="002750FD" w:rsidRPr="00155B45" w:rsidRDefault="002750FD" w:rsidP="000F6DA6">
            <w:pPr>
              <w:numPr>
                <w:ilvl w:val="12"/>
                <w:numId w:val="0"/>
              </w:numPr>
              <w:spacing w:line="252" w:lineRule="auto"/>
              <w:jc w:val="center"/>
              <w:rPr>
                <w:b/>
                <w:lang w:val="el-GR"/>
              </w:rPr>
            </w:pPr>
            <w:r w:rsidRPr="00155B45">
              <w:rPr>
                <w:b/>
                <w:lang w:val="el-GR"/>
              </w:rPr>
              <w:t>Περιγραφή</w:t>
            </w:r>
          </w:p>
        </w:tc>
        <w:tc>
          <w:tcPr>
            <w:tcW w:w="993" w:type="pct"/>
            <w:shd w:val="clear" w:color="auto" w:fill="D9D9D9" w:themeFill="background1" w:themeFillShade="D9"/>
            <w:vAlign w:val="center"/>
          </w:tcPr>
          <w:p w14:paraId="2F1B06CE" w14:textId="77777777" w:rsidR="002750FD" w:rsidRPr="00155B45" w:rsidRDefault="002750FD" w:rsidP="000F6DA6">
            <w:pPr>
              <w:numPr>
                <w:ilvl w:val="12"/>
                <w:numId w:val="0"/>
              </w:numPr>
              <w:spacing w:line="252" w:lineRule="auto"/>
              <w:jc w:val="center"/>
              <w:rPr>
                <w:b/>
                <w:lang w:val="el-GR"/>
              </w:rPr>
            </w:pPr>
            <w:r w:rsidRPr="00155B45">
              <w:rPr>
                <w:b/>
                <w:lang w:val="el-GR"/>
              </w:rPr>
              <w:t>Συντελεστής Βαρύτητας</w:t>
            </w:r>
          </w:p>
        </w:tc>
        <w:tc>
          <w:tcPr>
            <w:tcW w:w="993" w:type="pct"/>
            <w:shd w:val="clear" w:color="auto" w:fill="D9D9D9" w:themeFill="background1" w:themeFillShade="D9"/>
          </w:tcPr>
          <w:p w14:paraId="05086D02" w14:textId="5FA91267" w:rsidR="002750FD" w:rsidRPr="00155B45" w:rsidRDefault="0090028F" w:rsidP="000F6DA6">
            <w:pPr>
              <w:numPr>
                <w:ilvl w:val="12"/>
                <w:numId w:val="0"/>
              </w:numPr>
              <w:spacing w:line="252" w:lineRule="auto"/>
              <w:jc w:val="center"/>
              <w:rPr>
                <w:b/>
                <w:lang w:val="el-GR"/>
              </w:rPr>
            </w:pPr>
            <w:r w:rsidRPr="00C64BBD">
              <w:rPr>
                <w:b/>
                <w:lang w:val="el-GR"/>
              </w:rPr>
              <w:t>Παραπομπή σε παρ. απαίτησης της διακήρυξης</w:t>
            </w:r>
          </w:p>
        </w:tc>
      </w:tr>
      <w:tr w:rsidR="002750FD" w:rsidRPr="00155B45" w14:paraId="52FD070D" w14:textId="2F4A8905" w:rsidTr="0090028F">
        <w:trPr>
          <w:trHeight w:val="280"/>
          <w:jc w:val="center"/>
        </w:trPr>
        <w:tc>
          <w:tcPr>
            <w:tcW w:w="608" w:type="pct"/>
            <w:shd w:val="clear" w:color="auto" w:fill="auto"/>
            <w:vAlign w:val="center"/>
          </w:tcPr>
          <w:p w14:paraId="5DDC509A" w14:textId="77777777" w:rsidR="002750FD" w:rsidRPr="00155B45" w:rsidRDefault="002750FD" w:rsidP="000F6DA6">
            <w:pPr>
              <w:suppressAutoHyphens w:val="0"/>
              <w:spacing w:line="252" w:lineRule="auto"/>
              <w:jc w:val="center"/>
              <w:rPr>
                <w:b/>
                <w:lang w:val="el-GR"/>
              </w:rPr>
            </w:pPr>
            <w:r>
              <w:rPr>
                <w:b/>
                <w:lang w:val="el-GR"/>
              </w:rPr>
              <w:t>Κ</w:t>
            </w:r>
            <w:r w:rsidRPr="00155B45">
              <w:rPr>
                <w:b/>
                <w:lang w:val="el-GR"/>
              </w:rPr>
              <w:t>1</w:t>
            </w:r>
          </w:p>
        </w:tc>
        <w:tc>
          <w:tcPr>
            <w:tcW w:w="2405" w:type="pct"/>
            <w:shd w:val="clear" w:color="auto" w:fill="auto"/>
            <w:vAlign w:val="center"/>
          </w:tcPr>
          <w:p w14:paraId="680CFC35" w14:textId="77777777" w:rsidR="002750FD" w:rsidRPr="003E35FD" w:rsidRDefault="002750FD" w:rsidP="00C540DA">
            <w:pPr>
              <w:numPr>
                <w:ilvl w:val="12"/>
                <w:numId w:val="0"/>
              </w:numPr>
              <w:spacing w:line="252" w:lineRule="auto"/>
              <w:rPr>
                <w:b/>
                <w:bCs/>
                <w:iCs/>
                <w:lang w:val="el-GR"/>
              </w:rPr>
            </w:pPr>
            <w:r w:rsidRPr="003E35FD">
              <w:rPr>
                <w:b/>
                <w:bCs/>
                <w:lang w:val="el-GR"/>
              </w:rPr>
              <w:t>Κατανόηση</w:t>
            </w:r>
            <w:r w:rsidRPr="003E35FD">
              <w:rPr>
                <w:b/>
                <w:bCs/>
                <w:lang w:val="el-GR" w:eastAsia="el-GR"/>
              </w:rPr>
              <w:t xml:space="preserve"> του Έργου </w:t>
            </w:r>
          </w:p>
          <w:p w14:paraId="55347C68" w14:textId="77777777" w:rsidR="002750FD" w:rsidRDefault="002750FD" w:rsidP="000C5D2C">
            <w:pPr>
              <w:pStyle w:val="aff"/>
              <w:numPr>
                <w:ilvl w:val="0"/>
                <w:numId w:val="46"/>
              </w:numPr>
              <w:snapToGrid w:val="0"/>
              <w:spacing w:before="40" w:after="40"/>
              <w:ind w:left="232" w:hanging="233"/>
              <w:contextualSpacing w:val="0"/>
              <w:jc w:val="left"/>
              <w:rPr>
                <w:iCs/>
                <w:lang w:val="el-GR"/>
              </w:rPr>
            </w:pPr>
            <w:r w:rsidRPr="003E35FD">
              <w:rPr>
                <w:iCs/>
                <w:lang w:val="el-GR"/>
              </w:rPr>
              <w:t xml:space="preserve">Σαφήνεια της πρότασης και κατανόηση του αντικειμένου, των στόχων και των ειδικών απαιτήσεων </w:t>
            </w:r>
            <w:r>
              <w:rPr>
                <w:iCs/>
                <w:lang w:val="el-GR"/>
              </w:rPr>
              <w:t>–</w:t>
            </w:r>
            <w:r w:rsidRPr="003E35FD">
              <w:rPr>
                <w:iCs/>
                <w:lang w:val="el-GR"/>
              </w:rPr>
              <w:t xml:space="preserve"> ιδιαιτεροτήτων</w:t>
            </w:r>
          </w:p>
          <w:p w14:paraId="599584FC" w14:textId="77777777" w:rsidR="002750FD" w:rsidRPr="003E35FD" w:rsidRDefault="002750FD" w:rsidP="000C5D2C">
            <w:pPr>
              <w:pStyle w:val="aff"/>
              <w:numPr>
                <w:ilvl w:val="0"/>
                <w:numId w:val="46"/>
              </w:numPr>
              <w:snapToGrid w:val="0"/>
              <w:spacing w:before="40" w:after="40"/>
              <w:ind w:left="232" w:hanging="233"/>
              <w:contextualSpacing w:val="0"/>
              <w:jc w:val="left"/>
              <w:rPr>
                <w:lang w:val="el-GR"/>
              </w:rPr>
            </w:pPr>
            <w:r w:rsidRPr="003E35FD">
              <w:rPr>
                <w:iCs/>
                <w:lang w:val="el-GR"/>
              </w:rPr>
              <w:t>Αναγνώριση κρίσιμων παραγόντων επιτυχίας</w:t>
            </w:r>
          </w:p>
          <w:p w14:paraId="581BA444" w14:textId="77777777" w:rsidR="002750FD" w:rsidRPr="003E35FD" w:rsidRDefault="002750FD" w:rsidP="000C5D2C">
            <w:pPr>
              <w:pStyle w:val="aff"/>
              <w:numPr>
                <w:ilvl w:val="0"/>
                <w:numId w:val="46"/>
              </w:numPr>
              <w:snapToGrid w:val="0"/>
              <w:spacing w:before="40" w:after="40"/>
              <w:ind w:left="232" w:hanging="233"/>
              <w:contextualSpacing w:val="0"/>
              <w:jc w:val="left"/>
              <w:rPr>
                <w:lang w:val="el-GR"/>
              </w:rPr>
            </w:pPr>
            <w:r w:rsidRPr="00911253">
              <w:rPr>
                <w:iCs/>
                <w:lang w:val="el-GR"/>
              </w:rPr>
              <w:t>Εντοπισμός ενδεχόμενων προβλημάτων/κινδύνων και προτάσεις αντιμετώπισής αυτών</w:t>
            </w:r>
          </w:p>
        </w:tc>
        <w:tc>
          <w:tcPr>
            <w:tcW w:w="993" w:type="pct"/>
            <w:shd w:val="clear" w:color="auto" w:fill="auto"/>
            <w:vAlign w:val="center"/>
          </w:tcPr>
          <w:p w14:paraId="3779B40C" w14:textId="629A3964" w:rsidR="002750FD" w:rsidRPr="00155B45" w:rsidRDefault="0090028F" w:rsidP="0090028F">
            <w:pPr>
              <w:numPr>
                <w:ilvl w:val="12"/>
                <w:numId w:val="0"/>
              </w:numPr>
              <w:spacing w:line="252" w:lineRule="auto"/>
              <w:jc w:val="center"/>
              <w:rPr>
                <w:lang w:val="el-GR"/>
              </w:rPr>
            </w:pPr>
            <w:r>
              <w:rPr>
                <w:lang w:val="el-GR"/>
              </w:rPr>
              <w:t>45</w:t>
            </w:r>
            <w:r w:rsidR="002750FD" w:rsidRPr="00155B45">
              <w:rPr>
                <w:lang w:val="el-GR"/>
              </w:rPr>
              <w:t>%</w:t>
            </w:r>
          </w:p>
        </w:tc>
        <w:tc>
          <w:tcPr>
            <w:tcW w:w="993" w:type="pct"/>
            <w:vAlign w:val="center"/>
          </w:tcPr>
          <w:p w14:paraId="59774D7F" w14:textId="5CA99952" w:rsidR="002750FD" w:rsidRDefault="0090028F" w:rsidP="0090028F">
            <w:pPr>
              <w:numPr>
                <w:ilvl w:val="12"/>
                <w:numId w:val="0"/>
              </w:numPr>
              <w:spacing w:line="252" w:lineRule="auto"/>
              <w:jc w:val="center"/>
              <w:rPr>
                <w:lang w:val="en-US"/>
              </w:rPr>
            </w:pPr>
            <w:r w:rsidRPr="00207FC7">
              <w:rPr>
                <w:lang w:val="el-GR"/>
              </w:rPr>
              <w:t>1 &amp; 2 του Παραρτήματος Ι</w:t>
            </w:r>
          </w:p>
        </w:tc>
      </w:tr>
      <w:tr w:rsidR="002750FD" w:rsidRPr="00155B45" w:rsidDel="00C463BE" w14:paraId="1DE9F0BE" w14:textId="50E4E251" w:rsidTr="0090028F">
        <w:trPr>
          <w:trHeight w:val="907"/>
          <w:jc w:val="center"/>
        </w:trPr>
        <w:tc>
          <w:tcPr>
            <w:tcW w:w="608" w:type="pct"/>
            <w:vAlign w:val="center"/>
          </w:tcPr>
          <w:p w14:paraId="50045DA1" w14:textId="77777777" w:rsidR="002750FD" w:rsidRPr="00155B45" w:rsidRDefault="002750FD" w:rsidP="000F6DA6">
            <w:pPr>
              <w:suppressAutoHyphens w:val="0"/>
              <w:spacing w:line="252" w:lineRule="auto"/>
              <w:jc w:val="center"/>
              <w:rPr>
                <w:b/>
                <w:lang w:val="el-GR"/>
              </w:rPr>
            </w:pPr>
            <w:r>
              <w:rPr>
                <w:b/>
                <w:lang w:val="el-GR"/>
              </w:rPr>
              <w:t>Κ2</w:t>
            </w:r>
          </w:p>
        </w:tc>
        <w:tc>
          <w:tcPr>
            <w:tcW w:w="2405" w:type="pct"/>
            <w:vAlign w:val="center"/>
          </w:tcPr>
          <w:p w14:paraId="5288D682" w14:textId="77777777" w:rsidR="002750FD" w:rsidRPr="00B842C8" w:rsidRDefault="002750FD" w:rsidP="000F6DA6">
            <w:pPr>
              <w:spacing w:line="252" w:lineRule="auto"/>
              <w:jc w:val="left"/>
              <w:rPr>
                <w:b/>
                <w:bCs/>
                <w:lang w:val="el-GR" w:eastAsia="el-GR"/>
              </w:rPr>
            </w:pPr>
            <w:r w:rsidRPr="00B842C8">
              <w:rPr>
                <w:b/>
                <w:bCs/>
                <w:lang w:val="el-GR" w:eastAsia="el-GR"/>
              </w:rPr>
              <w:t>Μεθοδολογία Υλοποίησης</w:t>
            </w:r>
          </w:p>
          <w:p w14:paraId="669A1E14" w14:textId="77777777" w:rsidR="002750FD" w:rsidRPr="00911253" w:rsidRDefault="002750FD" w:rsidP="000C5D2C">
            <w:pPr>
              <w:pStyle w:val="aff"/>
              <w:numPr>
                <w:ilvl w:val="0"/>
                <w:numId w:val="46"/>
              </w:numPr>
              <w:snapToGrid w:val="0"/>
              <w:spacing w:before="40" w:after="40"/>
              <w:ind w:left="232" w:hanging="233"/>
              <w:contextualSpacing w:val="0"/>
              <w:jc w:val="left"/>
              <w:rPr>
                <w:iCs/>
                <w:lang w:val="el-GR"/>
              </w:rPr>
            </w:pPr>
            <w:r w:rsidRPr="00911253">
              <w:rPr>
                <w:iCs/>
                <w:lang w:val="el-GR"/>
              </w:rPr>
              <w:t xml:space="preserve">Σαφήνεια και πληρότητα ανάλυσης των προσφερόμενων υπηρεσιών </w:t>
            </w:r>
          </w:p>
          <w:p w14:paraId="4180D1D6" w14:textId="7C84C6A2" w:rsidR="002750FD" w:rsidRPr="00155B45" w:rsidRDefault="002750FD" w:rsidP="000C5D2C">
            <w:pPr>
              <w:pStyle w:val="aff"/>
              <w:numPr>
                <w:ilvl w:val="0"/>
                <w:numId w:val="46"/>
              </w:numPr>
              <w:snapToGrid w:val="0"/>
              <w:spacing w:before="40" w:after="40"/>
              <w:ind w:left="232" w:hanging="233"/>
              <w:contextualSpacing w:val="0"/>
              <w:jc w:val="left"/>
              <w:rPr>
                <w:lang w:val="el-GR"/>
              </w:rPr>
            </w:pPr>
            <w:r w:rsidRPr="00911253">
              <w:rPr>
                <w:iCs/>
                <w:lang w:val="el-GR"/>
              </w:rPr>
              <w:t xml:space="preserve">Ανάλυση, δομή και οργάνωση των περιεχομένων των παραδοτέων  </w:t>
            </w:r>
          </w:p>
        </w:tc>
        <w:tc>
          <w:tcPr>
            <w:tcW w:w="993" w:type="pct"/>
            <w:vAlign w:val="center"/>
          </w:tcPr>
          <w:p w14:paraId="05FEE027" w14:textId="529C8178" w:rsidR="002750FD" w:rsidRPr="00155B45" w:rsidDel="00C463BE" w:rsidRDefault="0090028F" w:rsidP="0090028F">
            <w:pPr>
              <w:numPr>
                <w:ilvl w:val="12"/>
                <w:numId w:val="0"/>
              </w:numPr>
              <w:spacing w:line="252" w:lineRule="auto"/>
              <w:jc w:val="center"/>
              <w:rPr>
                <w:lang w:val="el-GR"/>
              </w:rPr>
            </w:pPr>
            <w:r>
              <w:rPr>
                <w:lang w:val="el-GR"/>
              </w:rPr>
              <w:t>20</w:t>
            </w:r>
            <w:r w:rsidR="002750FD" w:rsidRPr="00155B45">
              <w:rPr>
                <w:lang w:val="el-GR"/>
              </w:rPr>
              <w:t>%</w:t>
            </w:r>
          </w:p>
        </w:tc>
        <w:tc>
          <w:tcPr>
            <w:tcW w:w="993" w:type="pct"/>
            <w:vAlign w:val="center"/>
          </w:tcPr>
          <w:p w14:paraId="77CB2DD1" w14:textId="52649BEA" w:rsidR="002750FD" w:rsidRDefault="0090028F" w:rsidP="0090028F">
            <w:pPr>
              <w:numPr>
                <w:ilvl w:val="12"/>
                <w:numId w:val="0"/>
              </w:numPr>
              <w:spacing w:line="252" w:lineRule="auto"/>
              <w:jc w:val="center"/>
              <w:rPr>
                <w:lang w:val="en-US"/>
              </w:rPr>
            </w:pPr>
            <w:r>
              <w:rPr>
                <w:lang w:val="el-GR"/>
              </w:rPr>
              <w:t xml:space="preserve">3 </w:t>
            </w:r>
            <w:r w:rsidRPr="00207FC7">
              <w:rPr>
                <w:lang w:val="el-GR"/>
              </w:rPr>
              <w:t>του Παραρτήματος Ι</w:t>
            </w:r>
          </w:p>
        </w:tc>
      </w:tr>
      <w:tr w:rsidR="002750FD" w:rsidRPr="00155B45" w14:paraId="415D315D" w14:textId="48A99673" w:rsidTr="0090028F">
        <w:trPr>
          <w:trHeight w:val="640"/>
          <w:jc w:val="center"/>
        </w:trPr>
        <w:tc>
          <w:tcPr>
            <w:tcW w:w="608" w:type="pct"/>
            <w:vAlign w:val="center"/>
          </w:tcPr>
          <w:p w14:paraId="32C561D2" w14:textId="77777777" w:rsidR="002750FD" w:rsidRPr="00155B45" w:rsidRDefault="002750FD" w:rsidP="000F6DA6">
            <w:pPr>
              <w:suppressAutoHyphens w:val="0"/>
              <w:spacing w:line="252" w:lineRule="auto"/>
              <w:jc w:val="center"/>
              <w:rPr>
                <w:b/>
                <w:lang w:val="el-GR"/>
              </w:rPr>
            </w:pPr>
            <w:r>
              <w:rPr>
                <w:b/>
                <w:lang w:val="el-GR"/>
              </w:rPr>
              <w:t>Κ3</w:t>
            </w:r>
          </w:p>
        </w:tc>
        <w:tc>
          <w:tcPr>
            <w:tcW w:w="2405" w:type="pct"/>
            <w:vAlign w:val="center"/>
          </w:tcPr>
          <w:p w14:paraId="594682FD" w14:textId="77777777" w:rsidR="002750FD" w:rsidRPr="003E35FD" w:rsidRDefault="002750FD" w:rsidP="000F6DA6">
            <w:pPr>
              <w:numPr>
                <w:ilvl w:val="12"/>
                <w:numId w:val="0"/>
              </w:numPr>
              <w:spacing w:line="252" w:lineRule="auto"/>
              <w:rPr>
                <w:b/>
                <w:bCs/>
                <w:lang w:val="el-GR"/>
              </w:rPr>
            </w:pPr>
            <w:r w:rsidRPr="003E35FD">
              <w:rPr>
                <w:b/>
                <w:bCs/>
                <w:lang w:val="el-GR"/>
              </w:rPr>
              <w:t>Δομή, Οργάνωση, Διοίκηση και Λειτουργία Ομάδας Έργου</w:t>
            </w:r>
          </w:p>
          <w:p w14:paraId="011C0B9D" w14:textId="77777777" w:rsidR="002750FD" w:rsidRPr="003E35FD" w:rsidRDefault="002750FD" w:rsidP="000C5D2C">
            <w:pPr>
              <w:pStyle w:val="aff"/>
              <w:numPr>
                <w:ilvl w:val="0"/>
                <w:numId w:val="46"/>
              </w:numPr>
              <w:snapToGrid w:val="0"/>
              <w:spacing w:before="40" w:after="40"/>
              <w:ind w:left="232" w:hanging="233"/>
              <w:contextualSpacing w:val="0"/>
              <w:jc w:val="left"/>
              <w:rPr>
                <w:lang w:val="el-GR"/>
              </w:rPr>
            </w:pPr>
            <w:r w:rsidRPr="00911253">
              <w:rPr>
                <w:iCs/>
                <w:lang w:val="el-GR"/>
              </w:rPr>
              <w:t>Αποτελεσματικότητα της οργάνωσης και της μεθοδολογίας διοίκησης του Έργου</w:t>
            </w:r>
          </w:p>
          <w:p w14:paraId="2BF64880" w14:textId="77777777" w:rsidR="002750FD" w:rsidRPr="00155B45" w:rsidRDefault="002750FD" w:rsidP="000C5D2C">
            <w:pPr>
              <w:pStyle w:val="aff"/>
              <w:numPr>
                <w:ilvl w:val="0"/>
                <w:numId w:val="46"/>
              </w:numPr>
              <w:snapToGrid w:val="0"/>
              <w:spacing w:before="40" w:after="40"/>
              <w:ind w:left="232" w:hanging="233"/>
              <w:contextualSpacing w:val="0"/>
              <w:jc w:val="left"/>
              <w:rPr>
                <w:lang w:val="el-GR"/>
              </w:rPr>
            </w:pPr>
            <w:r w:rsidRPr="00911253">
              <w:rPr>
                <w:iCs/>
                <w:lang w:val="el-GR"/>
              </w:rPr>
              <w:t xml:space="preserve">Τρόπος οργάνωσης και συγκρότησης </w:t>
            </w:r>
            <w:r>
              <w:rPr>
                <w:iCs/>
                <w:lang w:val="el-GR"/>
              </w:rPr>
              <w:t>της</w:t>
            </w:r>
            <w:r w:rsidRPr="00911253">
              <w:rPr>
                <w:iCs/>
                <w:lang w:val="el-GR"/>
              </w:rPr>
              <w:t xml:space="preserve"> Ομάδ</w:t>
            </w:r>
            <w:r>
              <w:rPr>
                <w:iCs/>
                <w:lang w:val="el-GR"/>
              </w:rPr>
              <w:t xml:space="preserve">ας </w:t>
            </w:r>
            <w:r w:rsidRPr="00911253">
              <w:rPr>
                <w:iCs/>
                <w:lang w:val="el-GR"/>
              </w:rPr>
              <w:t>Έργ</w:t>
            </w:r>
            <w:r>
              <w:rPr>
                <w:iCs/>
                <w:lang w:val="el-GR"/>
              </w:rPr>
              <w:t>ου</w:t>
            </w:r>
            <w:r w:rsidRPr="00911253">
              <w:rPr>
                <w:iCs/>
                <w:lang w:val="el-GR"/>
              </w:rPr>
              <w:t xml:space="preserve"> και ανταπόκρισης στις </w:t>
            </w:r>
            <w:r>
              <w:rPr>
                <w:iCs/>
                <w:lang w:val="el-GR"/>
              </w:rPr>
              <w:t>απαιτήσεις της σύμβασης</w:t>
            </w:r>
          </w:p>
        </w:tc>
        <w:tc>
          <w:tcPr>
            <w:tcW w:w="993" w:type="pct"/>
            <w:vAlign w:val="center"/>
          </w:tcPr>
          <w:p w14:paraId="22480E66" w14:textId="34A53CBA" w:rsidR="002750FD" w:rsidRPr="00155B45" w:rsidRDefault="0090028F" w:rsidP="0090028F">
            <w:pPr>
              <w:numPr>
                <w:ilvl w:val="12"/>
                <w:numId w:val="0"/>
              </w:numPr>
              <w:spacing w:line="252" w:lineRule="auto"/>
              <w:jc w:val="center"/>
              <w:rPr>
                <w:lang w:val="el-GR"/>
              </w:rPr>
            </w:pPr>
            <w:r>
              <w:rPr>
                <w:lang w:val="el-GR"/>
              </w:rPr>
              <w:t>1</w:t>
            </w:r>
            <w:r w:rsidR="002750FD">
              <w:rPr>
                <w:lang w:val="en-US"/>
              </w:rPr>
              <w:t>5</w:t>
            </w:r>
            <w:r w:rsidR="002750FD" w:rsidRPr="00155B45">
              <w:rPr>
                <w:lang w:val="el-GR"/>
              </w:rPr>
              <w:t>%</w:t>
            </w:r>
          </w:p>
        </w:tc>
        <w:tc>
          <w:tcPr>
            <w:tcW w:w="993" w:type="pct"/>
            <w:vAlign w:val="center"/>
          </w:tcPr>
          <w:p w14:paraId="2CFD866E" w14:textId="07014006" w:rsidR="002750FD" w:rsidRPr="0090028F" w:rsidRDefault="0090028F" w:rsidP="0090028F">
            <w:pPr>
              <w:numPr>
                <w:ilvl w:val="12"/>
                <w:numId w:val="0"/>
              </w:numPr>
              <w:spacing w:line="252" w:lineRule="auto"/>
              <w:jc w:val="center"/>
              <w:rPr>
                <w:lang w:val="el-GR"/>
              </w:rPr>
            </w:pPr>
            <w:r>
              <w:rPr>
                <w:lang w:val="el-GR"/>
              </w:rPr>
              <w:t xml:space="preserve">3.3 </w:t>
            </w:r>
            <w:r w:rsidRPr="00207FC7">
              <w:rPr>
                <w:lang w:val="el-GR"/>
              </w:rPr>
              <w:t>του Παραρτήματος Ι</w:t>
            </w:r>
          </w:p>
        </w:tc>
      </w:tr>
      <w:tr w:rsidR="002750FD" w:rsidRPr="00155B45" w14:paraId="3EC9FEF7" w14:textId="151AFCD6" w:rsidTr="0090028F">
        <w:trPr>
          <w:trHeight w:val="649"/>
          <w:jc w:val="center"/>
        </w:trPr>
        <w:tc>
          <w:tcPr>
            <w:tcW w:w="608" w:type="pct"/>
            <w:vAlign w:val="center"/>
          </w:tcPr>
          <w:p w14:paraId="2F3B97DD" w14:textId="77777777" w:rsidR="002750FD" w:rsidRPr="00155B45" w:rsidRDefault="002750FD" w:rsidP="000F6DA6">
            <w:pPr>
              <w:suppressAutoHyphens w:val="0"/>
              <w:spacing w:line="252" w:lineRule="auto"/>
              <w:jc w:val="center"/>
              <w:rPr>
                <w:b/>
                <w:lang w:val="el-GR"/>
              </w:rPr>
            </w:pPr>
            <w:r>
              <w:rPr>
                <w:b/>
                <w:lang w:val="el-GR"/>
              </w:rPr>
              <w:t>Κ4</w:t>
            </w:r>
          </w:p>
        </w:tc>
        <w:tc>
          <w:tcPr>
            <w:tcW w:w="2405" w:type="pct"/>
            <w:vAlign w:val="center"/>
          </w:tcPr>
          <w:p w14:paraId="1C3DB7A1" w14:textId="77777777" w:rsidR="002750FD" w:rsidRDefault="002750FD" w:rsidP="000F6DA6">
            <w:pPr>
              <w:numPr>
                <w:ilvl w:val="12"/>
                <w:numId w:val="0"/>
              </w:numPr>
              <w:spacing w:line="252" w:lineRule="auto"/>
              <w:rPr>
                <w:b/>
                <w:bCs/>
                <w:lang w:val="el-GR"/>
              </w:rPr>
            </w:pPr>
            <w:r w:rsidRPr="00B842C8">
              <w:rPr>
                <w:b/>
                <w:bCs/>
                <w:lang w:val="el-GR"/>
              </w:rPr>
              <w:t>Μεθοδολογία Διασφάλισης Ποιότητας</w:t>
            </w:r>
          </w:p>
          <w:p w14:paraId="06BA53C3" w14:textId="77777777" w:rsidR="002750FD" w:rsidRPr="00911253" w:rsidRDefault="002750FD" w:rsidP="000C5D2C">
            <w:pPr>
              <w:pStyle w:val="aff"/>
              <w:numPr>
                <w:ilvl w:val="0"/>
                <w:numId w:val="47"/>
              </w:numPr>
              <w:snapToGrid w:val="0"/>
              <w:spacing w:before="40" w:after="40"/>
              <w:ind w:left="232" w:hanging="283"/>
              <w:contextualSpacing w:val="0"/>
              <w:jc w:val="left"/>
              <w:rPr>
                <w:iCs/>
                <w:lang w:val="el-GR"/>
              </w:rPr>
            </w:pPr>
            <w:r w:rsidRPr="00911253">
              <w:rPr>
                <w:iCs/>
                <w:lang w:val="el-GR"/>
              </w:rPr>
              <w:t>Αποτελεσματικότητα της προτεινόμενης μεθοδολογίας διασφάλισης ποιότητας</w:t>
            </w:r>
          </w:p>
          <w:p w14:paraId="352C2320" w14:textId="77777777" w:rsidR="002750FD" w:rsidRPr="00B842C8" w:rsidRDefault="002750FD" w:rsidP="000C5D2C">
            <w:pPr>
              <w:pStyle w:val="aff"/>
              <w:numPr>
                <w:ilvl w:val="0"/>
                <w:numId w:val="47"/>
              </w:numPr>
              <w:snapToGrid w:val="0"/>
              <w:spacing w:before="40" w:after="40"/>
              <w:ind w:left="232" w:hanging="283"/>
              <w:contextualSpacing w:val="0"/>
              <w:jc w:val="left"/>
              <w:rPr>
                <w:b/>
                <w:bCs/>
                <w:lang w:val="el-GR"/>
              </w:rPr>
            </w:pPr>
            <w:r w:rsidRPr="00911253">
              <w:rPr>
                <w:iCs/>
                <w:lang w:val="el-GR"/>
              </w:rPr>
              <w:t>Προτεινόμενο σύστημα ελέγχου ποιότητας</w:t>
            </w:r>
          </w:p>
          <w:p w14:paraId="794C60CF" w14:textId="77777777" w:rsidR="002750FD" w:rsidRPr="00B842C8" w:rsidRDefault="002750FD" w:rsidP="000C5D2C">
            <w:pPr>
              <w:pStyle w:val="aff"/>
              <w:numPr>
                <w:ilvl w:val="0"/>
                <w:numId w:val="47"/>
              </w:numPr>
              <w:snapToGrid w:val="0"/>
              <w:spacing w:before="40" w:after="40"/>
              <w:ind w:left="232" w:hanging="283"/>
              <w:contextualSpacing w:val="0"/>
              <w:jc w:val="left"/>
              <w:rPr>
                <w:b/>
                <w:bCs/>
                <w:lang w:val="el-GR"/>
              </w:rPr>
            </w:pPr>
            <w:r w:rsidRPr="00911253">
              <w:rPr>
                <w:iCs/>
                <w:lang w:val="el-GR"/>
              </w:rPr>
              <w:t>Εξειδίκευση των μέτρων διασφάλισης ποιότητας των παρεχόμενων υπηρεσιών και παραδοτέων</w:t>
            </w:r>
          </w:p>
        </w:tc>
        <w:tc>
          <w:tcPr>
            <w:tcW w:w="993" w:type="pct"/>
            <w:vAlign w:val="center"/>
          </w:tcPr>
          <w:p w14:paraId="022ACB68" w14:textId="56B96820" w:rsidR="002750FD" w:rsidRPr="00155B45" w:rsidRDefault="0090028F" w:rsidP="0090028F">
            <w:pPr>
              <w:numPr>
                <w:ilvl w:val="12"/>
                <w:numId w:val="0"/>
              </w:numPr>
              <w:spacing w:line="252" w:lineRule="auto"/>
              <w:jc w:val="center"/>
              <w:rPr>
                <w:lang w:val="el-GR"/>
              </w:rPr>
            </w:pPr>
            <w:r>
              <w:rPr>
                <w:lang w:val="el-GR"/>
              </w:rPr>
              <w:t>20</w:t>
            </w:r>
            <w:r w:rsidR="002750FD" w:rsidRPr="00155B45">
              <w:rPr>
                <w:lang w:val="el-GR"/>
              </w:rPr>
              <w:t>%</w:t>
            </w:r>
          </w:p>
        </w:tc>
        <w:tc>
          <w:tcPr>
            <w:tcW w:w="993" w:type="pct"/>
            <w:vAlign w:val="center"/>
          </w:tcPr>
          <w:p w14:paraId="47624D2C" w14:textId="2F4087BE" w:rsidR="002750FD" w:rsidRDefault="0090028F" w:rsidP="0090028F">
            <w:pPr>
              <w:numPr>
                <w:ilvl w:val="12"/>
                <w:numId w:val="0"/>
              </w:numPr>
              <w:spacing w:line="252" w:lineRule="auto"/>
              <w:jc w:val="center"/>
              <w:rPr>
                <w:lang w:val="en-US"/>
              </w:rPr>
            </w:pPr>
            <w:r>
              <w:rPr>
                <w:lang w:val="el-GR"/>
              </w:rPr>
              <w:t xml:space="preserve">3.4 </w:t>
            </w:r>
            <w:r w:rsidRPr="00207FC7">
              <w:rPr>
                <w:lang w:val="el-GR"/>
              </w:rPr>
              <w:t>του Παραρτήματος Ι</w:t>
            </w:r>
          </w:p>
        </w:tc>
      </w:tr>
      <w:tr w:rsidR="002750FD" w:rsidRPr="00155B45" w14:paraId="3774940B" w14:textId="21376A00" w:rsidTr="002750FD">
        <w:trPr>
          <w:trHeight w:val="382"/>
          <w:jc w:val="center"/>
        </w:trPr>
        <w:tc>
          <w:tcPr>
            <w:tcW w:w="3013" w:type="pct"/>
            <w:gridSpan w:val="2"/>
            <w:shd w:val="clear" w:color="auto" w:fill="C0C0C0"/>
          </w:tcPr>
          <w:p w14:paraId="66472DAF" w14:textId="77777777" w:rsidR="002750FD" w:rsidRPr="00155B45" w:rsidRDefault="002750FD" w:rsidP="000F6DA6">
            <w:pPr>
              <w:numPr>
                <w:ilvl w:val="12"/>
                <w:numId w:val="0"/>
              </w:numPr>
              <w:spacing w:line="252" w:lineRule="auto"/>
              <w:rPr>
                <w:b/>
                <w:lang w:val="el-GR"/>
              </w:rPr>
            </w:pPr>
            <w:r w:rsidRPr="00155B45">
              <w:rPr>
                <w:b/>
                <w:lang w:val="el-GR"/>
              </w:rPr>
              <w:t xml:space="preserve">ΣΥΝΟΛΟ </w:t>
            </w:r>
          </w:p>
        </w:tc>
        <w:tc>
          <w:tcPr>
            <w:tcW w:w="993" w:type="pct"/>
            <w:shd w:val="clear" w:color="auto" w:fill="C0C0C0"/>
          </w:tcPr>
          <w:p w14:paraId="53B08F41" w14:textId="77777777" w:rsidR="002750FD" w:rsidRPr="00155B45" w:rsidRDefault="002750FD" w:rsidP="000F6DA6">
            <w:pPr>
              <w:numPr>
                <w:ilvl w:val="12"/>
                <w:numId w:val="0"/>
              </w:numPr>
              <w:spacing w:line="252" w:lineRule="auto"/>
              <w:jc w:val="center"/>
              <w:rPr>
                <w:b/>
                <w:lang w:val="el-GR"/>
              </w:rPr>
            </w:pPr>
            <w:r w:rsidRPr="00155B45">
              <w:rPr>
                <w:b/>
                <w:lang w:val="el-GR"/>
              </w:rPr>
              <w:t>100%</w:t>
            </w:r>
          </w:p>
        </w:tc>
        <w:tc>
          <w:tcPr>
            <w:tcW w:w="993" w:type="pct"/>
            <w:shd w:val="clear" w:color="auto" w:fill="C0C0C0"/>
          </w:tcPr>
          <w:p w14:paraId="65EA53BF" w14:textId="77777777" w:rsidR="002750FD" w:rsidRPr="00155B45" w:rsidRDefault="002750FD" w:rsidP="000F6DA6">
            <w:pPr>
              <w:numPr>
                <w:ilvl w:val="12"/>
                <w:numId w:val="0"/>
              </w:numPr>
              <w:spacing w:line="252" w:lineRule="auto"/>
              <w:jc w:val="center"/>
              <w:rPr>
                <w:b/>
                <w:lang w:val="el-GR"/>
              </w:rPr>
            </w:pPr>
          </w:p>
        </w:tc>
      </w:tr>
    </w:tbl>
    <w:p w14:paraId="785A37FA" w14:textId="15A668EF" w:rsidR="001276D7" w:rsidRPr="00C64BBD" w:rsidRDefault="001276D7" w:rsidP="00E17E2D">
      <w:pPr>
        <w:ind w:left="1276"/>
        <w:rPr>
          <w:b/>
          <w:bCs/>
          <w:lang w:val="el-GR"/>
        </w:rPr>
      </w:pPr>
      <w:bookmarkStart w:id="184" w:name="_Toc179553434"/>
      <w:bookmarkStart w:id="185" w:name="_Toc179553435"/>
      <w:bookmarkStart w:id="186" w:name="_Toc87898829"/>
      <w:bookmarkEnd w:id="184"/>
      <w:bookmarkEnd w:id="185"/>
      <w:bookmarkEnd w:id="186"/>
    </w:p>
    <w:p w14:paraId="5ED8A5FB" w14:textId="6556718C" w:rsidR="001276D7" w:rsidRPr="00603221" w:rsidRDefault="001276D7" w:rsidP="001276D7">
      <w:pPr>
        <w:pStyle w:val="3"/>
        <w:ind w:left="709" w:hanging="709"/>
        <w:rPr>
          <w:lang w:val="el-GR"/>
        </w:rPr>
      </w:pPr>
      <w:bookmarkStart w:id="187" w:name="_Toc190874697"/>
      <w:r w:rsidRPr="001276D7">
        <w:rPr>
          <w:lang w:val="el-GR"/>
        </w:rPr>
        <w:t>Βαθμολόγηση και κατάταξη προσφορών</w:t>
      </w:r>
      <w:bookmarkEnd w:id="187"/>
    </w:p>
    <w:p w14:paraId="322A7928" w14:textId="77777777" w:rsidR="001276D7" w:rsidRPr="00C64BBD" w:rsidRDefault="001276D7" w:rsidP="00C64BBD">
      <w:pPr>
        <w:rPr>
          <w:b/>
          <w:bCs/>
          <w:lang w:val="en-US"/>
        </w:rPr>
      </w:pPr>
    </w:p>
    <w:p w14:paraId="6827A371" w14:textId="77777777" w:rsidR="00207FC7" w:rsidRPr="00207FC7" w:rsidRDefault="00207FC7" w:rsidP="00207FC7">
      <w:pPr>
        <w:numPr>
          <w:ilvl w:val="3"/>
          <w:numId w:val="10"/>
        </w:numPr>
        <w:tabs>
          <w:tab w:val="num" w:pos="360"/>
        </w:tabs>
        <w:rPr>
          <w:b/>
          <w:bCs/>
          <w:lang w:val="el-GR"/>
        </w:rPr>
      </w:pPr>
      <w:bookmarkStart w:id="188" w:name="_Toc83928543"/>
      <w:bookmarkStart w:id="189" w:name="_Toc105346396"/>
      <w:r w:rsidRPr="00207FC7">
        <w:rPr>
          <w:b/>
          <w:bCs/>
          <w:lang w:val="el-GR"/>
        </w:rPr>
        <w:t>Βαθμολόγηση Τεχνικών Προσφορών</w:t>
      </w:r>
      <w:bookmarkEnd w:id="188"/>
      <w:bookmarkEnd w:id="189"/>
    </w:p>
    <w:p w14:paraId="53B62115" w14:textId="5DB69CED" w:rsidR="00207FC7" w:rsidRPr="00207FC7" w:rsidRDefault="00207FC7" w:rsidP="00207FC7">
      <w:pPr>
        <w:rPr>
          <w:lang w:val="el-GR"/>
        </w:rPr>
      </w:pPr>
      <w:r w:rsidRPr="00207FC7">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Pr="00207FC7">
        <w:rPr>
          <w:lang w:val="el-GR"/>
        </w:rPr>
        <w:fldChar w:fldCharType="begin"/>
      </w:r>
      <w:r w:rsidRPr="00207FC7">
        <w:rPr>
          <w:lang w:val="el-GR"/>
        </w:rPr>
        <w:instrText xml:space="preserve"> REF _Ref496542191 \r \h  \* MERGEFORMAT </w:instrText>
      </w:r>
      <w:r w:rsidRPr="00207FC7">
        <w:rPr>
          <w:lang w:val="el-GR"/>
        </w:rPr>
      </w:r>
      <w:r w:rsidRPr="00207FC7">
        <w:rPr>
          <w:lang w:val="el-GR"/>
        </w:rPr>
        <w:fldChar w:fldCharType="separate"/>
      </w:r>
      <w:r w:rsidR="00105EBA">
        <w:rPr>
          <w:lang w:val="el-GR"/>
        </w:rPr>
        <w:t>2.3.1</w:t>
      </w:r>
      <w:r w:rsidRPr="00207FC7">
        <w:rPr>
          <w:lang w:val="el-GR"/>
        </w:rPr>
        <w:fldChar w:fldCharType="end"/>
      </w:r>
      <w:r w:rsidRPr="00207FC7">
        <w:rPr>
          <w:lang w:val="el-GR"/>
        </w:rPr>
        <w:t>.</w:t>
      </w:r>
    </w:p>
    <w:p w14:paraId="0D200636" w14:textId="7F007A16" w:rsidR="00207FC7" w:rsidRPr="00207FC7" w:rsidRDefault="00207FC7" w:rsidP="00207FC7">
      <w:pPr>
        <w:rPr>
          <w:lang w:val="el-GR"/>
        </w:rPr>
      </w:pPr>
      <w:r w:rsidRPr="00207FC7">
        <w:rPr>
          <w:lang w:val="el-GR"/>
        </w:rPr>
        <w:lastRenderedPageBreak/>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A31C07">
        <w:rPr>
          <w:lang w:val="el-GR"/>
        </w:rPr>
        <w:t>2</w:t>
      </w:r>
      <w:r w:rsidRPr="00207FC7">
        <w:rPr>
          <w:lang w:val="el-GR"/>
        </w:rPr>
        <w:t>0 βαθμούς όταν υπερκαλύπτονται οι απαιτήσεις του συγκεκριμένου κριτηρίου.</w:t>
      </w:r>
    </w:p>
    <w:p w14:paraId="209B0875" w14:textId="77777777" w:rsidR="00207FC7" w:rsidRPr="00207FC7" w:rsidRDefault="00207FC7" w:rsidP="00207FC7">
      <w:pPr>
        <w:rPr>
          <w:lang w:val="el-GR"/>
        </w:rPr>
      </w:pPr>
      <w:r w:rsidRPr="00207FC7">
        <w:rPr>
          <w:lang w:val="el-GR"/>
        </w:rPr>
        <w:t xml:space="preserve">Κάθε κριτήριο αξιολόγησης βαθμολογείται αυτόνομα με βάση τα στοιχεία της προσφοράς. </w:t>
      </w:r>
    </w:p>
    <w:p w14:paraId="76A024E0" w14:textId="77777777" w:rsidR="00207FC7" w:rsidRPr="00207FC7" w:rsidRDefault="00207FC7" w:rsidP="00207FC7">
      <w:pPr>
        <w:rPr>
          <w:lang w:val="el-GR"/>
        </w:rPr>
      </w:pPr>
      <w:r w:rsidRPr="00207FC7">
        <w:rPr>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78B3A44D" w14:textId="77777777" w:rsidR="00207FC7" w:rsidRPr="00207FC7" w:rsidRDefault="00207FC7" w:rsidP="00207FC7">
      <w:pPr>
        <w:rPr>
          <w:lang w:val="el-GR"/>
        </w:rPr>
      </w:pPr>
      <w:r w:rsidRPr="00207FC7">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proofErr w:type="spellStart"/>
      <w:r w:rsidRPr="00207FC7">
        <w:rPr>
          <w:lang w:val="el-GR"/>
        </w:rPr>
        <w:t>Βi</w:t>
      </w:r>
      <w:proofErr w:type="spellEnd"/>
      <w:r w:rsidRPr="00207FC7">
        <w:rPr>
          <w:lang w:val="el-GR"/>
        </w:rPr>
        <w:t>) θα προκύπτει από το άθροισμα των σταθμισμένων βαθμολογιών όλων των κριτηρίων.</w:t>
      </w:r>
    </w:p>
    <w:p w14:paraId="1EB312CA" w14:textId="77777777" w:rsidR="00207FC7" w:rsidRPr="00207FC7" w:rsidRDefault="00207FC7" w:rsidP="00207FC7">
      <w:pPr>
        <w:rPr>
          <w:lang w:val="el-GR"/>
        </w:rPr>
      </w:pPr>
      <w:r w:rsidRPr="00207FC7">
        <w:rPr>
          <w:lang w:val="el-GR"/>
        </w:rPr>
        <w:t xml:space="preserve">Η συνολική βαθμολογία της τεχνικής προσφοράς υπολογίζεται με βάση τον παρακάτω τύπο : </w:t>
      </w:r>
    </w:p>
    <w:p w14:paraId="56E489C0" w14:textId="5760D0C1" w:rsidR="00207FC7" w:rsidRPr="00C64BBD" w:rsidRDefault="00C64BBD" w:rsidP="00207FC7">
      <w:pPr>
        <w:rPr>
          <w:lang w:val="el-GR"/>
        </w:rPr>
      </w:pPr>
      <w:r w:rsidRPr="000309C3">
        <w:rPr>
          <w:lang w:val="el-GR"/>
        </w:rPr>
        <w:t>Β = σ1</w:t>
      </w:r>
      <w:r w:rsidR="000309C3" w:rsidRPr="000309C3">
        <w:rPr>
          <w:lang w:val="en-US"/>
        </w:rPr>
        <w:t>x</w:t>
      </w:r>
      <w:r w:rsidRPr="000309C3">
        <w:rPr>
          <w:lang w:val="el-GR"/>
        </w:rPr>
        <w:t>Κ1 + σ2</w:t>
      </w:r>
      <w:r w:rsidR="000309C3" w:rsidRPr="000309C3">
        <w:rPr>
          <w:lang w:val="en-US"/>
        </w:rPr>
        <w:t>x</w:t>
      </w:r>
      <w:r w:rsidRPr="000309C3">
        <w:rPr>
          <w:lang w:val="el-GR"/>
        </w:rPr>
        <w:t>Κ2 + σ3</w:t>
      </w:r>
      <w:r w:rsidR="000309C3" w:rsidRPr="000309C3">
        <w:rPr>
          <w:lang w:val="en-US"/>
        </w:rPr>
        <w:t>x</w:t>
      </w:r>
      <w:r w:rsidRPr="000309C3">
        <w:rPr>
          <w:lang w:val="el-GR"/>
        </w:rPr>
        <w:t>Κ3 + σ4</w:t>
      </w:r>
      <w:r w:rsidR="000309C3" w:rsidRPr="000309C3">
        <w:rPr>
          <w:lang w:val="en-US"/>
        </w:rPr>
        <w:t>x</w:t>
      </w:r>
      <w:r w:rsidR="000309C3" w:rsidRPr="000309C3">
        <w:rPr>
          <w:lang w:val="el-GR"/>
        </w:rPr>
        <w:t>Κ</w:t>
      </w:r>
      <w:r w:rsidRPr="000309C3">
        <w:rPr>
          <w:lang w:val="el-GR"/>
        </w:rPr>
        <w:t>4</w:t>
      </w:r>
    </w:p>
    <w:p w14:paraId="188577B3" w14:textId="77777777" w:rsidR="00207FC7" w:rsidRPr="00207FC7" w:rsidRDefault="00207FC7" w:rsidP="00207FC7">
      <w:pPr>
        <w:rPr>
          <w:lang w:val="el-GR"/>
        </w:rPr>
      </w:pPr>
    </w:p>
    <w:p w14:paraId="534DC58C" w14:textId="77777777" w:rsidR="00207FC7" w:rsidRPr="00207FC7" w:rsidRDefault="00207FC7" w:rsidP="00207FC7">
      <w:pPr>
        <w:numPr>
          <w:ilvl w:val="3"/>
          <w:numId w:val="10"/>
        </w:numPr>
        <w:tabs>
          <w:tab w:val="num" w:pos="360"/>
        </w:tabs>
        <w:rPr>
          <w:b/>
          <w:bCs/>
          <w:lang w:val="el-GR"/>
        </w:rPr>
      </w:pPr>
      <w:bookmarkStart w:id="190" w:name="_Toc83928544"/>
      <w:bookmarkStart w:id="191" w:name="_Toc105346397"/>
      <w:r w:rsidRPr="00207FC7">
        <w:rPr>
          <w:b/>
          <w:bCs/>
          <w:lang w:val="en-US"/>
        </w:rPr>
        <w:t xml:space="preserve">A. </w:t>
      </w:r>
      <w:r w:rsidRPr="00207FC7">
        <w:rPr>
          <w:b/>
          <w:bCs/>
          <w:lang w:val="el-GR"/>
        </w:rPr>
        <w:t>Κατάταξη προσφορών</w:t>
      </w:r>
      <w:bookmarkEnd w:id="190"/>
      <w:r w:rsidRPr="00207FC7">
        <w:rPr>
          <w:b/>
          <w:bCs/>
          <w:lang w:val="el-GR"/>
        </w:rPr>
        <w:t>.</w:t>
      </w:r>
      <w:bookmarkEnd w:id="191"/>
    </w:p>
    <w:p w14:paraId="69A07C8D" w14:textId="6CB67ED4" w:rsidR="00207FC7" w:rsidRPr="00207FC7" w:rsidRDefault="00A31C07" w:rsidP="00207FC7">
      <w:pPr>
        <w:rPr>
          <w:lang w:val="el-GR"/>
        </w:rPr>
      </w:pPr>
      <w:r w:rsidRPr="00603221">
        <w:rPr>
          <w:lang w:val="el-GR"/>
        </w:rPr>
        <w:t>Πλέον συμφέρουσα από οικονομική άποψη προσφορά είναι εκείνη που παρουσιάζει το μεγαλύτερο Λ</w:t>
      </w:r>
      <w:proofErr w:type="spellStart"/>
      <w:r>
        <w:rPr>
          <w:lang w:val="en-US"/>
        </w:rPr>
        <w:t>i</w:t>
      </w:r>
      <w:proofErr w:type="spellEnd"/>
      <w:r w:rsidRPr="00603221">
        <w:rPr>
          <w:lang w:val="el-GR"/>
        </w:rPr>
        <w:t xml:space="preserve"> ο οποίος υπολογίζεται με βάση τον παρακάτω τύπο:</w:t>
      </w:r>
    </w:p>
    <w:p w14:paraId="4CD70E41" w14:textId="77777777" w:rsidR="00207FC7" w:rsidRPr="00207FC7" w:rsidRDefault="00207FC7" w:rsidP="00207FC7">
      <w:pPr>
        <w:rPr>
          <w:b/>
          <w:bCs/>
          <w:lang w:val="nl-NL"/>
        </w:rPr>
      </w:pPr>
      <w:r w:rsidRPr="00207FC7">
        <w:rPr>
          <w:b/>
          <w:bCs/>
          <w:lang w:val="el-GR"/>
        </w:rPr>
        <w:t>Λ</w:t>
      </w:r>
      <w:r w:rsidRPr="00207FC7">
        <w:rPr>
          <w:b/>
          <w:bCs/>
          <w:vertAlign w:val="subscript"/>
          <w:lang w:val="nl-NL"/>
        </w:rPr>
        <w:t>i</w:t>
      </w:r>
      <w:r w:rsidRPr="00207FC7">
        <w:rPr>
          <w:b/>
          <w:bCs/>
          <w:lang w:val="nl-NL"/>
        </w:rPr>
        <w:t xml:space="preserve"> = </w:t>
      </w:r>
      <w:r w:rsidRPr="00207FC7">
        <w:rPr>
          <w:b/>
          <w:bCs/>
          <w:lang w:val="en-US"/>
        </w:rPr>
        <w:t>80</w:t>
      </w:r>
      <w:r w:rsidRPr="00207FC7">
        <w:rPr>
          <w:b/>
          <w:bCs/>
          <w:lang w:val="nl-NL"/>
        </w:rPr>
        <w:t xml:space="preserve"> * ( </w:t>
      </w:r>
      <w:r w:rsidRPr="00207FC7">
        <w:rPr>
          <w:b/>
          <w:bCs/>
          <w:lang w:val="el-GR"/>
        </w:rPr>
        <w:t>Β</w:t>
      </w:r>
      <w:r w:rsidRPr="00207FC7">
        <w:rPr>
          <w:b/>
          <w:bCs/>
          <w:vertAlign w:val="subscript"/>
          <w:lang w:val="nl-NL"/>
        </w:rPr>
        <w:t xml:space="preserve">i </w:t>
      </w:r>
      <w:r w:rsidRPr="00207FC7">
        <w:rPr>
          <w:b/>
          <w:bCs/>
          <w:lang w:val="nl-NL"/>
        </w:rPr>
        <w:t xml:space="preserve">/ </w:t>
      </w:r>
      <w:r w:rsidRPr="00207FC7">
        <w:rPr>
          <w:b/>
          <w:bCs/>
          <w:lang w:val="el-GR"/>
        </w:rPr>
        <w:t>Β</w:t>
      </w:r>
      <w:r w:rsidRPr="00207FC7">
        <w:rPr>
          <w:b/>
          <w:bCs/>
          <w:vertAlign w:val="subscript"/>
          <w:lang w:val="nl-NL"/>
        </w:rPr>
        <w:t xml:space="preserve">max </w:t>
      </w:r>
      <w:r w:rsidRPr="00207FC7">
        <w:rPr>
          <w:b/>
          <w:bCs/>
          <w:lang w:val="nl-NL"/>
        </w:rPr>
        <w:t xml:space="preserve">) + </w:t>
      </w:r>
      <w:r w:rsidRPr="00207FC7">
        <w:rPr>
          <w:b/>
          <w:bCs/>
          <w:lang w:val="en-US"/>
        </w:rPr>
        <w:t>20</w:t>
      </w:r>
      <w:r w:rsidRPr="00207FC7">
        <w:rPr>
          <w:b/>
          <w:bCs/>
          <w:lang w:val="nl-NL"/>
        </w:rPr>
        <w:t xml:space="preserve"> * (K</w:t>
      </w:r>
      <w:r w:rsidRPr="00207FC7">
        <w:rPr>
          <w:b/>
          <w:bCs/>
          <w:vertAlign w:val="subscript"/>
          <w:lang w:val="nl-NL"/>
        </w:rPr>
        <w:t>min</w:t>
      </w:r>
      <w:r w:rsidRPr="00207FC7">
        <w:rPr>
          <w:b/>
          <w:bCs/>
          <w:lang w:val="nl-NL"/>
        </w:rPr>
        <w:t>/K</w:t>
      </w:r>
      <w:r w:rsidRPr="00207FC7">
        <w:rPr>
          <w:b/>
          <w:bCs/>
          <w:vertAlign w:val="subscript"/>
          <w:lang w:val="nl-NL"/>
        </w:rPr>
        <w:t>i</w:t>
      </w:r>
      <w:r w:rsidRPr="00207FC7">
        <w:rPr>
          <w:b/>
          <w:bCs/>
          <w:lang w:val="nl-NL"/>
        </w:rPr>
        <w:t>)</w:t>
      </w:r>
    </w:p>
    <w:p w14:paraId="714AB611" w14:textId="77777777" w:rsidR="00207FC7" w:rsidRPr="00207FC7" w:rsidRDefault="00207FC7" w:rsidP="00207FC7">
      <w:pPr>
        <w:rPr>
          <w:lang w:val="el-GR"/>
        </w:rPr>
      </w:pPr>
      <w:r w:rsidRPr="00207FC7">
        <w:rPr>
          <w:lang w:val="el-GR"/>
        </w:rPr>
        <w:t>όπου:</w:t>
      </w:r>
    </w:p>
    <w:p w14:paraId="5A379DF0" w14:textId="77777777" w:rsidR="00207FC7" w:rsidRPr="00207FC7" w:rsidRDefault="00207FC7" w:rsidP="00207FC7">
      <w:pPr>
        <w:rPr>
          <w:lang w:val="el-GR"/>
        </w:rPr>
      </w:pPr>
      <w:proofErr w:type="spellStart"/>
      <w:r w:rsidRPr="00207FC7">
        <w:rPr>
          <w:lang w:val="el-GR"/>
        </w:rPr>
        <w:t>Βmax</w:t>
      </w:r>
      <w:proofErr w:type="spellEnd"/>
      <w:r w:rsidRPr="00207FC7">
        <w:rPr>
          <w:lang w:val="el-GR"/>
        </w:rPr>
        <w:tab/>
        <w:t xml:space="preserve">η συνολική βαθμολογία που έλαβε η καλύτερη Τεχνική Προσφορά </w:t>
      </w:r>
    </w:p>
    <w:p w14:paraId="22B2F275" w14:textId="77777777" w:rsidR="00207FC7" w:rsidRPr="00207FC7" w:rsidRDefault="00207FC7" w:rsidP="00207FC7">
      <w:pPr>
        <w:rPr>
          <w:lang w:val="el-GR"/>
        </w:rPr>
      </w:pPr>
      <w:proofErr w:type="spellStart"/>
      <w:r w:rsidRPr="00207FC7">
        <w:rPr>
          <w:lang w:val="el-GR"/>
        </w:rPr>
        <w:t>Βi</w:t>
      </w:r>
      <w:proofErr w:type="spellEnd"/>
      <w:r w:rsidRPr="00207FC7">
        <w:rPr>
          <w:lang w:val="el-GR"/>
        </w:rPr>
        <w:tab/>
        <w:t>η συνολική βαθμολογία της Τεχνικής Προσφοράς i</w:t>
      </w:r>
    </w:p>
    <w:p w14:paraId="460C260E" w14:textId="77777777" w:rsidR="00207FC7" w:rsidRPr="00207FC7" w:rsidRDefault="00207FC7" w:rsidP="00207FC7">
      <w:pPr>
        <w:rPr>
          <w:lang w:val="el-GR"/>
        </w:rPr>
      </w:pPr>
      <w:proofErr w:type="spellStart"/>
      <w:r w:rsidRPr="00207FC7">
        <w:rPr>
          <w:lang w:val="el-GR"/>
        </w:rPr>
        <w:t>Kmin</w:t>
      </w:r>
      <w:proofErr w:type="spellEnd"/>
      <w:r w:rsidRPr="00207FC7">
        <w:rPr>
          <w:lang w:val="el-GR"/>
        </w:rPr>
        <w:tab/>
        <w:t xml:space="preserve">το συνολικό συγκριτικό κόστος της Προσφοράς με τη μικρότερη τιμή </w:t>
      </w:r>
    </w:p>
    <w:p w14:paraId="5B1CBFBA" w14:textId="77777777" w:rsidR="00207FC7" w:rsidRPr="00207FC7" w:rsidRDefault="00207FC7" w:rsidP="00207FC7">
      <w:pPr>
        <w:rPr>
          <w:lang w:val="el-GR"/>
        </w:rPr>
      </w:pPr>
      <w:proofErr w:type="spellStart"/>
      <w:r w:rsidRPr="00207FC7">
        <w:rPr>
          <w:lang w:val="el-GR"/>
        </w:rPr>
        <w:t>Κi</w:t>
      </w:r>
      <w:proofErr w:type="spellEnd"/>
      <w:r w:rsidRPr="00207FC7">
        <w:rPr>
          <w:lang w:val="el-GR"/>
        </w:rPr>
        <w:tab/>
        <w:t>το συνολικό συγκριτικό κόστος της Προσφοράς i</w:t>
      </w:r>
    </w:p>
    <w:p w14:paraId="78F417D6" w14:textId="77777777" w:rsidR="00207FC7" w:rsidRPr="00207FC7" w:rsidRDefault="00207FC7" w:rsidP="00207FC7">
      <w:pPr>
        <w:rPr>
          <w:lang w:val="el-GR"/>
        </w:rPr>
      </w:pPr>
      <w:proofErr w:type="spellStart"/>
      <w:r w:rsidRPr="00207FC7">
        <w:rPr>
          <w:lang w:val="el-GR"/>
        </w:rPr>
        <w:t>Λi</w:t>
      </w:r>
      <w:proofErr w:type="spellEnd"/>
      <w:r w:rsidRPr="00207FC7">
        <w:rPr>
          <w:lang w:val="el-GR"/>
        </w:rPr>
        <w:tab/>
        <w:t>το οποίο στρογγυλοποιείται στα 2 δεκαδικά ψηφία.</w:t>
      </w:r>
    </w:p>
    <w:p w14:paraId="474361B5" w14:textId="77777777" w:rsidR="00207FC7" w:rsidRPr="00207FC7" w:rsidRDefault="00207FC7" w:rsidP="00207FC7">
      <w:pPr>
        <w:rPr>
          <w:lang w:val="el-GR"/>
        </w:rPr>
      </w:pPr>
    </w:p>
    <w:p w14:paraId="1CC4D476" w14:textId="2082156B" w:rsidR="00A31C07" w:rsidRPr="00A31C07" w:rsidRDefault="00207FC7" w:rsidP="00A31C07">
      <w:pPr>
        <w:numPr>
          <w:ilvl w:val="3"/>
          <w:numId w:val="10"/>
        </w:numPr>
        <w:tabs>
          <w:tab w:val="num" w:pos="360"/>
        </w:tabs>
        <w:rPr>
          <w:b/>
          <w:bCs/>
          <w:lang w:val="el-GR"/>
        </w:rPr>
      </w:pPr>
      <w:bookmarkStart w:id="192" w:name="_Toc9049526"/>
      <w:bookmarkStart w:id="193" w:name="_Toc9050798"/>
      <w:bookmarkStart w:id="194" w:name="_Toc16061711"/>
      <w:bookmarkStart w:id="195" w:name="_Toc25743321"/>
      <w:bookmarkStart w:id="196" w:name="_Toc26592535"/>
      <w:bookmarkStart w:id="197" w:name="_Toc43634791"/>
      <w:bookmarkStart w:id="198" w:name="_Toc44821171"/>
      <w:bookmarkStart w:id="199" w:name="_Toc48552963"/>
      <w:bookmarkStart w:id="200" w:name="_Toc49074409"/>
      <w:bookmarkStart w:id="201" w:name="_Toc286055470"/>
      <w:bookmarkStart w:id="202" w:name="_Toc83928545"/>
      <w:bookmarkStart w:id="203" w:name="_Toc105346398"/>
      <w:r w:rsidRPr="00207FC7">
        <w:rPr>
          <w:b/>
          <w:bCs/>
          <w:lang w:val="el-GR"/>
        </w:rPr>
        <w:t>Διαμόρφωση συγκριτικού κόστους Προσφοράς</w:t>
      </w:r>
      <w:bookmarkEnd w:id="192"/>
      <w:bookmarkEnd w:id="193"/>
      <w:bookmarkEnd w:id="194"/>
      <w:bookmarkEnd w:id="195"/>
      <w:bookmarkEnd w:id="196"/>
      <w:bookmarkEnd w:id="197"/>
      <w:bookmarkEnd w:id="198"/>
      <w:bookmarkEnd w:id="199"/>
      <w:bookmarkEnd w:id="200"/>
      <w:bookmarkEnd w:id="201"/>
      <w:bookmarkEnd w:id="202"/>
      <w:bookmarkEnd w:id="203"/>
    </w:p>
    <w:p w14:paraId="3347FFE7" w14:textId="77777777" w:rsidR="00A31C07" w:rsidRPr="00603221" w:rsidRDefault="00A31C07" w:rsidP="00A31C07">
      <w:pPr>
        <w:rPr>
          <w:lang w:val="el-GR"/>
        </w:rPr>
      </w:pPr>
      <w:r w:rsidRPr="00603221">
        <w:rPr>
          <w:lang w:val="el-GR"/>
        </w:rPr>
        <w:t xml:space="preserve">Το συγκριτικό κόστος Κ κάθε Προσφοράς περιλαμβάνει: </w:t>
      </w:r>
    </w:p>
    <w:p w14:paraId="6EC2ED73" w14:textId="558AB8F0" w:rsidR="00372DB8" w:rsidRPr="00B77DA7" w:rsidRDefault="00207FC7" w:rsidP="00B77DA7">
      <w:pPr>
        <w:numPr>
          <w:ilvl w:val="0"/>
          <w:numId w:val="44"/>
        </w:numPr>
        <w:rPr>
          <w:lang w:val="el-GR"/>
        </w:rPr>
      </w:pPr>
      <w:r w:rsidRPr="00207FC7">
        <w:rPr>
          <w:lang w:val="el-GR"/>
        </w:rPr>
        <w:t>το συνολικό κόστος για το Έργο, χωρίς ΦΠΑ (βλ.</w:t>
      </w:r>
      <w:r w:rsidR="00240299">
        <w:rPr>
          <w:lang w:val="el-GR"/>
        </w:rPr>
        <w:t xml:space="preserve"> </w:t>
      </w:r>
      <w:r w:rsidR="00DF02D1">
        <w:rPr>
          <w:lang w:val="el-GR"/>
        </w:rPr>
        <w:t xml:space="preserve">ΠΑΡΑΡΤΗΜΑ </w:t>
      </w:r>
      <w:r w:rsidR="00DF02D1">
        <w:rPr>
          <w:lang w:val="en-US"/>
        </w:rPr>
        <w:t>VI</w:t>
      </w:r>
      <w:r w:rsidR="00DF02D1" w:rsidRPr="00DF02D1">
        <w:rPr>
          <w:lang w:val="el-GR"/>
        </w:rPr>
        <w:t xml:space="preserve"> – </w:t>
      </w:r>
      <w:r w:rsidR="00DF02D1">
        <w:rPr>
          <w:lang w:val="el-GR"/>
        </w:rPr>
        <w:t>Υπόδειγμα Οικονομικής Προσφοράς)</w:t>
      </w:r>
      <w:r w:rsidR="00B77DA7">
        <w:rPr>
          <w:lang w:val="el-GR"/>
        </w:rPr>
        <w:t xml:space="preserve">, </w:t>
      </w:r>
      <w:r w:rsidRPr="00B77DA7">
        <w:rPr>
          <w:lang w:val="el-GR"/>
        </w:rPr>
        <w:t>όπως προκύπτει από τους Πίνακες Οικονομικής Προσφοράς του υποψηφίου Οικονομικού Φορέα.</w:t>
      </w:r>
    </w:p>
    <w:p w14:paraId="449E876C" w14:textId="77777777" w:rsidR="00C40FB9" w:rsidRPr="00603221" w:rsidRDefault="00C40FB9" w:rsidP="0001217D">
      <w:pPr>
        <w:rPr>
          <w:lang w:val="el-GR"/>
        </w:rPr>
      </w:pPr>
    </w:p>
    <w:p w14:paraId="0BF309BD" w14:textId="77777777" w:rsidR="00EB4B2B" w:rsidRPr="00603221" w:rsidRDefault="00EB4B2B" w:rsidP="00766AC6">
      <w:pPr>
        <w:rPr>
          <w:b/>
          <w:u w:val="single"/>
          <w:lang w:val="el-GR"/>
        </w:rPr>
      </w:pPr>
    </w:p>
    <w:p w14:paraId="7890181B" w14:textId="77777777" w:rsidR="00221291" w:rsidRPr="00603221" w:rsidRDefault="00221291">
      <w:pPr>
        <w:suppressAutoHyphens w:val="0"/>
        <w:spacing w:after="0"/>
        <w:jc w:val="left"/>
        <w:rPr>
          <w:lang w:val="el-GR"/>
        </w:rPr>
      </w:pPr>
      <w:r w:rsidRPr="00603221">
        <w:rPr>
          <w:lang w:val="el-GR"/>
        </w:rPr>
        <w:br w:type="page"/>
      </w:r>
    </w:p>
    <w:p w14:paraId="4AF9BBEB" w14:textId="77777777" w:rsidR="004629AE" w:rsidRPr="00603221" w:rsidRDefault="004629AE">
      <w:pPr>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204" w:name="_Toc97194296"/>
      <w:bookmarkStart w:id="205" w:name="_Toc97194435"/>
      <w:bookmarkStart w:id="206" w:name="_Toc190874698"/>
      <w:r w:rsidRPr="00603221">
        <w:rPr>
          <w:rFonts w:cs="Tahoma"/>
          <w:lang w:val="el-GR"/>
        </w:rPr>
        <w:t>Κατάρτιση - Περιεχόμενο Προσφορών</w:t>
      </w:r>
      <w:bookmarkEnd w:id="204"/>
      <w:bookmarkEnd w:id="205"/>
      <w:bookmarkEnd w:id="206"/>
    </w:p>
    <w:p w14:paraId="6130DDE8" w14:textId="77777777" w:rsidR="008338F0" w:rsidRPr="00603221" w:rsidRDefault="003355E7" w:rsidP="005A1609">
      <w:pPr>
        <w:pStyle w:val="3"/>
        <w:ind w:left="709" w:hanging="709"/>
        <w:rPr>
          <w:lang w:val="el-GR"/>
        </w:rPr>
      </w:pPr>
      <w:bookmarkStart w:id="207" w:name="_Ref496542253"/>
      <w:bookmarkStart w:id="208" w:name="_Toc97194297"/>
      <w:bookmarkStart w:id="209" w:name="_Toc97194436"/>
      <w:bookmarkStart w:id="210" w:name="_Toc190874699"/>
      <w:r w:rsidRPr="00603221">
        <w:rPr>
          <w:lang w:val="el-GR"/>
        </w:rPr>
        <w:t>Γενικοί όροι υποβολής προσφορών</w:t>
      </w:r>
      <w:bookmarkEnd w:id="207"/>
      <w:bookmarkEnd w:id="208"/>
      <w:bookmarkEnd w:id="209"/>
      <w:bookmarkEnd w:id="210"/>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0ABD94C3" w:rsidR="008338F0" w:rsidRDefault="003355E7">
      <w:pPr>
        <w:rPr>
          <w:i/>
          <w:iCs/>
          <w:color w:val="5B9BD5"/>
          <w:lang w:val="el-GR"/>
        </w:rPr>
      </w:pPr>
      <w:r w:rsidRPr="00603221">
        <w:rPr>
          <w:lang w:val="el-GR"/>
        </w:rPr>
        <w:t>Δεν επιτρέπονται εναλλακτικές προσφορέ</w:t>
      </w:r>
      <w:r w:rsidRPr="00EC5DA4">
        <w:rPr>
          <w:lang w:val="el-GR"/>
        </w:rPr>
        <w:t>ς</w:t>
      </w:r>
      <w:r w:rsidR="00893B0F" w:rsidRPr="00EC5DA4">
        <w:rPr>
          <w:i/>
          <w:iCs/>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6"/>
      </w:r>
      <w:r>
        <w:rPr>
          <w:rFonts w:cs="Helvetica"/>
          <w:color w:val="000000"/>
          <w:lang w:val="el-GR" w:eastAsia="el-GR"/>
        </w:rPr>
        <w:t>.</w:t>
      </w:r>
    </w:p>
    <w:p w14:paraId="79889568" w14:textId="77777777" w:rsidR="003817E3" w:rsidRPr="0009708A" w:rsidRDefault="003817E3" w:rsidP="003817E3">
      <w:pPr>
        <w:rPr>
          <w:lang w:val="el-GR"/>
        </w:rPr>
      </w:pPr>
      <w:r w:rsidRPr="0009708A">
        <w:rPr>
          <w:lang w:val="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p>
    <w:p w14:paraId="07D8BD35" w14:textId="77777777" w:rsidR="003817E3" w:rsidRPr="0020052E" w:rsidRDefault="003817E3" w:rsidP="003817E3">
      <w:pPr>
        <w:rPr>
          <w:rFonts w:cs="Helvetica"/>
          <w:color w:val="000000"/>
          <w:lang w:val="el-GR" w:eastAsia="el-GR"/>
        </w:rPr>
      </w:pPr>
      <w:r w:rsidRPr="0009708A">
        <w:rPr>
          <w:lang w:val="el-GR"/>
        </w:rPr>
        <w:t>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w:t>
      </w:r>
    </w:p>
    <w:p w14:paraId="02ADCEC5" w14:textId="20DF48A3" w:rsidR="002B2F6A" w:rsidRDefault="003817E3" w:rsidP="003817E3">
      <w:pPr>
        <w:rPr>
          <w:lang w:val="el-GR"/>
        </w:rPr>
      </w:pPr>
      <w:r w:rsidRPr="0009708A">
        <w:rPr>
          <w:color w:val="000000"/>
          <w:lang w:val="el-GR" w:eastAsia="el-GR"/>
        </w:rPr>
        <w:t xml:space="preserve">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ενέργειες, όπως σχετικό αίτημα του, μέσω της </w:t>
      </w:r>
      <w:r w:rsidRPr="0009708A">
        <w:rPr>
          <w:rFonts w:cs="Helvetica"/>
          <w:color w:val="000000"/>
          <w:lang w:val="el-GR" w:eastAsia="el-GR"/>
        </w:rPr>
        <w:t>λειτουργικότητας «Επικοινωνία» του ΕΣΗΔΗΣ</w:t>
      </w:r>
      <w:r w:rsidRPr="00CB7A20">
        <w:rPr>
          <w:rStyle w:val="ab"/>
          <w:rFonts w:cs="Helvetica"/>
          <w:color w:val="000000"/>
          <w:lang w:eastAsia="el-GR"/>
        </w:rPr>
        <w:footnoteReference w:id="7"/>
      </w:r>
      <w:r w:rsidRPr="0009708A">
        <w:rPr>
          <w:rFonts w:cs="Helvetica"/>
          <w:color w:val="000000"/>
          <w:lang w:val="el-GR" w:eastAsia="el-GR"/>
        </w:rPr>
        <w:t xml:space="preserve"> </w:t>
      </w:r>
      <w:r w:rsidRPr="0009708A">
        <w:rPr>
          <w:color w:val="000000"/>
          <w:lang w:val="el-GR" w:eastAsia="el-GR"/>
        </w:rPr>
        <w:t>προς την Αναθέτουσα Αρχή, καθώς και σχετικές ενέργειες απόσυρσης («αποκλεισμού») της προσφοράς από χρήστη της Αναθέτουσας Αρχής.</w:t>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211" w:name="_Toc74566860"/>
      <w:bookmarkStart w:id="212" w:name="_Ref496542299"/>
      <w:bookmarkStart w:id="213" w:name="_Toc97194298"/>
      <w:bookmarkStart w:id="214" w:name="_Toc97194437"/>
      <w:bookmarkStart w:id="215" w:name="_Toc190874700"/>
      <w:bookmarkEnd w:id="211"/>
      <w:r w:rsidRPr="00603221">
        <w:rPr>
          <w:lang w:val="el-GR"/>
        </w:rPr>
        <w:t>Χρόνος και Τρόπος υποβολής προσφορών</w:t>
      </w:r>
      <w:bookmarkEnd w:id="212"/>
      <w:bookmarkEnd w:id="213"/>
      <w:bookmarkEnd w:id="214"/>
      <w:bookmarkEnd w:id="215"/>
      <w:r w:rsidRPr="00603221">
        <w:rPr>
          <w:lang w:val="el-GR"/>
        </w:rPr>
        <w:t xml:space="preserve"> </w:t>
      </w:r>
    </w:p>
    <w:p w14:paraId="27788B99" w14:textId="5A03FC27" w:rsidR="008338F0" w:rsidRDefault="008338F0" w:rsidP="00DB2BAF">
      <w:pPr>
        <w:rPr>
          <w:lang w:val="el-GR"/>
        </w:rPr>
      </w:pPr>
    </w:p>
    <w:p w14:paraId="5690412D" w14:textId="781F142D" w:rsidR="004B759E" w:rsidRPr="00821852" w:rsidRDefault="000F0E29" w:rsidP="00D472F0">
      <w:pPr>
        <w:rPr>
          <w:b/>
          <w:bCs/>
          <w:lang w:val="el-GR"/>
        </w:rPr>
      </w:pPr>
      <w:bookmarkStart w:id="216" w:name="_Toc74566862"/>
      <w:bookmarkStart w:id="217" w:name="_Toc97194299"/>
      <w:bookmarkEnd w:id="216"/>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105EBA">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17"/>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w:t>
      </w:r>
      <w:r w:rsidRPr="00B73C6B">
        <w:rPr>
          <w:color w:val="000000"/>
          <w:lang w:val="el-GR"/>
        </w:rPr>
        <w:lastRenderedPageBreak/>
        <w:t xml:space="preserve">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18"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18"/>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5AE32DEC"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3BBDB50" w14:textId="77777777" w:rsidR="000F0E29" w:rsidRPr="000F0E29" w:rsidRDefault="000F0E29" w:rsidP="00D472F0">
      <w:pPr>
        <w:rPr>
          <w:lang w:val="el-GR"/>
        </w:rPr>
      </w:pPr>
      <w:bookmarkStart w:id="219" w:name="_Toc74566865"/>
      <w:bookmarkStart w:id="220" w:name="_Toc97194301"/>
      <w:bookmarkEnd w:id="219"/>
    </w:p>
    <w:p w14:paraId="5865AACC" w14:textId="3B493D2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20"/>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21" w:name="_Ref75869622"/>
      <w:bookmarkStart w:id="222" w:name="_Toc97194302"/>
    </w:p>
    <w:p w14:paraId="5C483A6C" w14:textId="187F6D07"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w:t>
      </w:r>
      <w:r w:rsidR="005F6802">
        <w:rPr>
          <w:lang w:val="el-GR"/>
        </w:rPr>
        <w:t xml:space="preserve"> </w:t>
      </w:r>
      <w:r w:rsidR="00486D17" w:rsidRPr="00201A77">
        <w:rPr>
          <w:lang w:val="el-GR"/>
        </w:rPr>
        <w:t>τα</w:t>
      </w:r>
      <w:r w:rsidR="005F6802">
        <w:rPr>
          <w:lang w:val="el-GR"/>
        </w:rPr>
        <w:t xml:space="preserve"> </w:t>
      </w:r>
      <w:r w:rsidR="00486D17" w:rsidRPr="00201A77">
        <w:rPr>
          <w:lang w:val="el-GR"/>
        </w:rPr>
        <w:t xml:space="preserve">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86D17" w:rsidRPr="00201A77">
        <w:rPr>
          <w:lang w:val="el-GR"/>
        </w:rPr>
        <w:t>μορφότυπο</w:t>
      </w:r>
      <w:proofErr w:type="spellEnd"/>
      <w:r w:rsidR="00486D17" w:rsidRPr="00201A7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201A77">
        <w:rPr>
          <w:lang w:val="el-GR"/>
        </w:rPr>
        <w:t>υποφακέλους</w:t>
      </w:r>
      <w:proofErr w:type="spellEnd"/>
      <w:r w:rsidR="00486D17" w:rsidRPr="00201A77">
        <w:rPr>
          <w:lang w:val="el-GR"/>
        </w:rPr>
        <w:t xml:space="preserve">. Επισημαίνεται ότι η εξαγωγή και η επισύναψη των </w:t>
      </w:r>
      <w:r w:rsidR="00847176" w:rsidRPr="00201A77">
        <w:rPr>
          <w:lang w:val="el-GR"/>
        </w:rPr>
        <w:t>προαναφερθ</w:t>
      </w:r>
      <w:r w:rsidR="00847176">
        <w:rPr>
          <w:lang w:val="el-GR"/>
        </w:rPr>
        <w:t>εισώ</w:t>
      </w:r>
      <w:r w:rsidR="00847176" w:rsidRPr="00201A77">
        <w:rPr>
          <w:lang w:val="el-GR"/>
        </w:rPr>
        <w:t>ν</w:t>
      </w:r>
      <w:r w:rsidR="00486D17" w:rsidRPr="00201A77">
        <w:rPr>
          <w:lang w:val="el-GR"/>
        </w:rPr>
        <w:t xml:space="preserve"> αναφορών (εκτυπώσεων) δύναται να πραγματοποιείται για κάθε </w:t>
      </w:r>
      <w:proofErr w:type="spellStart"/>
      <w:r w:rsidR="00486D17" w:rsidRPr="00201A77">
        <w:rPr>
          <w:lang w:val="el-GR"/>
        </w:rPr>
        <w:t>υποφακέλο</w:t>
      </w:r>
      <w:proofErr w:type="spellEnd"/>
      <w:r w:rsidR="00486D17" w:rsidRPr="00201A77">
        <w:rPr>
          <w:lang w:val="el-GR"/>
        </w:rPr>
        <w:t xml:space="preserve">  ξεχωριστά, από τη στιγμή που έχει ολοκληρωθεί η καταχώριση των στοιχείων σε αυτόν</w:t>
      </w:r>
      <w:r w:rsidR="00486D17" w:rsidRPr="00201A77">
        <w:rPr>
          <w:vertAlign w:val="superscript"/>
          <w:lang w:val="el-GR"/>
        </w:rPr>
        <w:footnoteReference w:id="8"/>
      </w:r>
      <w:r w:rsidR="00486D17" w:rsidRPr="00821852">
        <w:rPr>
          <w:lang w:val="el-GR"/>
        </w:rPr>
        <w:t xml:space="preserve">.  </w:t>
      </w:r>
      <w:bookmarkStart w:id="223" w:name="_Toc74566867"/>
      <w:bookmarkStart w:id="224" w:name="_Toc74566868"/>
      <w:bookmarkStart w:id="225" w:name="_Toc74566869"/>
      <w:bookmarkStart w:id="226" w:name="_Toc74566870"/>
      <w:bookmarkEnd w:id="223"/>
      <w:bookmarkEnd w:id="224"/>
      <w:bookmarkEnd w:id="225"/>
      <w:bookmarkEnd w:id="226"/>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105EBA" w:rsidRPr="00105EBA">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105EBA" w:rsidRPr="00603221">
        <w:rPr>
          <w:lang w:val="el-GR"/>
        </w:rPr>
        <w:t xml:space="preserve">ΠΑΡΑΡΤΗΜΑ </w:t>
      </w:r>
      <w:r w:rsidR="00105EBA" w:rsidRPr="00105EBA">
        <w:rPr>
          <w:lang w:val="el-GR"/>
        </w:rPr>
        <w:t>VI</w:t>
      </w:r>
      <w:r w:rsidR="00105EBA"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 xml:space="preserve">δεδομένου ότι δεν </w:t>
      </w:r>
      <w:r w:rsidR="00201A77" w:rsidRPr="00F1538B">
        <w:rPr>
          <w:lang w:val="el-GR"/>
        </w:rPr>
        <w:lastRenderedPageBreak/>
        <w:t>έχουν αποτυπωθεί πλήρως στις ηλεκτρονικές φόρμες του ΕΣΗΔΗΣ και στη συνέχεια υπογράφονται ηλεκτρονικά και υποβάλλονται στο ΕΣΗΔΗΣ.</w:t>
      </w:r>
      <w:bookmarkEnd w:id="221"/>
      <w:bookmarkEnd w:id="222"/>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27" w:name="_Toc74566872"/>
      <w:bookmarkStart w:id="228" w:name="_Toc74566873"/>
      <w:bookmarkStart w:id="229" w:name="_Toc97194304"/>
      <w:bookmarkEnd w:id="227"/>
      <w:bookmarkEnd w:id="228"/>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821852">
        <w:rPr>
          <w:lang w:val="el-GR"/>
        </w:rPr>
        <w:t>υπο</w:t>
      </w:r>
      <w:proofErr w:type="spellEnd"/>
      <w:r w:rsidR="004E36A7" w:rsidRPr="00821852">
        <w:rPr>
          <w:lang w:val="el-GR"/>
        </w:rPr>
        <w:t>)φακέλους μέσω του Υποσυστήματος, ως εξής :</w:t>
      </w:r>
      <w:bookmarkEnd w:id="229"/>
    </w:p>
    <w:p w14:paraId="1A503652" w14:textId="3AC11A02" w:rsidR="004E36A7" w:rsidRPr="008A2283" w:rsidRDefault="004E36A7" w:rsidP="004E36A7">
      <w:pPr>
        <w:rPr>
          <w:color w:val="000000"/>
          <w:lang w:val="el-GR"/>
        </w:rPr>
      </w:pPr>
      <w:bookmarkStart w:id="230" w:name="_Hlk71366084"/>
      <w:r w:rsidRPr="008A2283">
        <w:rPr>
          <w:color w:val="000000"/>
          <w:lang w:val="el-GR"/>
        </w:rPr>
        <w:t xml:space="preserve">Τα έγγραφα που καταχωρίζονται στην ηλεκτρονική προσφορά, </w:t>
      </w:r>
      <w:r>
        <w:rPr>
          <w:color w:val="000000"/>
          <w:lang w:val="el-GR"/>
        </w:rPr>
        <w:t>και δεν απαιτείται να προσκομισ</w:t>
      </w:r>
      <w:r w:rsidR="00847176">
        <w:rPr>
          <w:color w:val="000000"/>
          <w:lang w:val="el-GR"/>
        </w:rPr>
        <w:t>τ</w:t>
      </w:r>
      <w:r>
        <w:rPr>
          <w:color w:val="000000"/>
          <w:lang w:val="el-GR"/>
        </w:rPr>
        <w:t xml:space="preserve">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230"/>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36559131"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w:t>
      </w:r>
      <w:r w:rsidR="00847176">
        <w:rPr>
          <w:lang w:val="el-GR"/>
        </w:rPr>
        <w:t>τον</w:t>
      </w:r>
      <w:r w:rsidRPr="008178FF">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w:t>
      </w:r>
      <w:r w:rsidRPr="008178FF">
        <w:rPr>
          <w:lang w:val="el-GR"/>
        </w:rPr>
        <w:lastRenderedPageBreak/>
        <w:t>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451F6900" w:rsidR="000674D2" w:rsidRPr="00CE38E4" w:rsidRDefault="00847176" w:rsidP="000674D2">
      <w:pPr>
        <w:rPr>
          <w:lang w:val="el-GR"/>
        </w:rPr>
      </w:pPr>
      <w:r>
        <w:rPr>
          <w:lang w:val="el-GR"/>
        </w:rPr>
        <w:t>Επίσης</w:t>
      </w:r>
      <w:r w:rsidR="000674D2" w:rsidRPr="00CB7A20">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2276243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w:t>
      </w:r>
      <w:r w:rsidR="00847176">
        <w:rPr>
          <w:lang w:val="el-GR"/>
        </w:rPr>
        <w:t>ο</w:t>
      </w:r>
      <w:r w:rsidRPr="00CB7A20">
        <w:rPr>
          <w:lang w:val="el-GR"/>
        </w:rPr>
        <w:t xml:space="preserve">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31" w:name="_Ref496542340"/>
      <w:bookmarkStart w:id="232" w:name="_Toc97194305"/>
      <w:bookmarkStart w:id="233" w:name="_Toc97194438"/>
      <w:bookmarkStart w:id="234" w:name="_Toc190874701"/>
      <w:r w:rsidRPr="00603221">
        <w:rPr>
          <w:lang w:val="el-GR"/>
        </w:rPr>
        <w:t>Περιεχόμενα Φακέλου «Δικαιολογητικά Συμμετοχής - Τεχνική Προσφορά»</w:t>
      </w:r>
      <w:bookmarkEnd w:id="231"/>
      <w:bookmarkEnd w:id="232"/>
      <w:bookmarkEnd w:id="233"/>
      <w:bookmarkEnd w:id="234"/>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35" w:name="_Toc74566876"/>
      <w:bookmarkStart w:id="236" w:name="_Ref55324286"/>
      <w:bookmarkStart w:id="237" w:name="_Toc97194306"/>
      <w:bookmarkStart w:id="238" w:name="_Toc190874702"/>
      <w:bookmarkEnd w:id="235"/>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236"/>
      <w:bookmarkEnd w:id="237"/>
      <w:bookmarkEnd w:id="238"/>
      <w:proofErr w:type="spellEnd"/>
    </w:p>
    <w:p w14:paraId="5A188320" w14:textId="4DAA71B2" w:rsidR="007702DC" w:rsidRDefault="007702DC" w:rsidP="007702DC">
      <w:pPr>
        <w:rPr>
          <w:lang w:val="el-GR"/>
        </w:rPr>
      </w:pPr>
      <w:r w:rsidRPr="00BD7E89">
        <w:rPr>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70E6EECA"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39"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105EBA">
        <w:rPr>
          <w:lang w:val="el-GR"/>
        </w:rPr>
        <w:t>2.1.5</w:t>
      </w:r>
      <w:r w:rsidRPr="00603221">
        <w:rPr>
          <w:lang w:val="el-GR"/>
        </w:rPr>
        <w:fldChar w:fldCharType="end"/>
      </w:r>
      <w:bookmarkEnd w:id="239"/>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105EBA">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7E9FB0AF" w14:textId="50C65DED" w:rsidR="00CD4F51" w:rsidRPr="00B07864" w:rsidRDefault="00CD4F51" w:rsidP="00CD4F51">
      <w:pPr>
        <w:rPr>
          <w:lang w:val="el-GR"/>
        </w:rPr>
      </w:pPr>
      <w:bookmarkStart w:id="240"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105EBA" w:rsidRPr="00603221">
        <w:rPr>
          <w:lang w:val="el-GR"/>
        </w:rPr>
        <w:t xml:space="preserve">ΠΑΡΑΡΤΗΜΑ </w:t>
      </w:r>
      <w:r w:rsidR="00105EBA" w:rsidRPr="00603221">
        <w:t>VI</w:t>
      </w:r>
      <w:r w:rsidR="00105EBA" w:rsidRPr="00603221">
        <w:rPr>
          <w:lang w:val="el-GR"/>
        </w:rPr>
        <w:t>Ι – Άλλες Δηλώσεις</w:t>
      </w:r>
      <w:r w:rsidR="009F688B">
        <w:rPr>
          <w:lang w:val="el-GR"/>
        </w:rPr>
        <w:fldChar w:fldCharType="end"/>
      </w:r>
      <w:r w:rsidRPr="00B07864">
        <w:rPr>
          <w:lang w:val="el-GR"/>
        </w:rPr>
        <w:t>.</w:t>
      </w:r>
    </w:p>
    <w:bookmarkEnd w:id="240"/>
    <w:p w14:paraId="0AF6E168" w14:textId="77777777" w:rsidR="007702DC" w:rsidRDefault="007702DC" w:rsidP="002C7E9A">
      <w:pPr>
        <w:rPr>
          <w:lang w:val="el-GR"/>
        </w:rPr>
      </w:pPr>
    </w:p>
    <w:p w14:paraId="3C320E46" w14:textId="6E51AB8B"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105EBA"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3EA0043A"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t>
      </w:r>
      <w:hyperlink r:id="rId26" w:history="1">
        <w:r w:rsidR="00847176" w:rsidRPr="00ED5D0C">
          <w:rPr>
            <w:rStyle w:val="-"/>
            <w:lang w:val="el-GR"/>
          </w:rPr>
          <w:t>https://espd.eprocurement.gov.gr/</w:t>
        </w:r>
      </w:hyperlink>
      <w:r w:rsidRPr="00197834">
        <w:rPr>
          <w:lang w:val="el-GR"/>
        </w:rPr>
        <w:t>) του ΟΠΣ ΕΣΗΔΗΣ, ή άλλης σχετικής συμβατής πλατφόρμας υπηρεσιών διαχείρισης ηλεκτρονικών ΕΕΕΣ. Οι Οικονομικοί Φορείς δύνανται για το</w:t>
      </w:r>
      <w:r w:rsidR="00847176">
        <w:rPr>
          <w:lang w:val="el-GR"/>
        </w:rPr>
        <w:t>ν</w:t>
      </w:r>
      <w:r w:rsidRPr="00197834">
        <w:rPr>
          <w:lang w:val="el-GR"/>
        </w:rPr>
        <w:t xml:space="preserve"> σκοπό </w:t>
      </w:r>
      <w:r w:rsidR="00847176">
        <w:rPr>
          <w:lang w:val="el-GR"/>
        </w:rPr>
        <w:t xml:space="preserve">αυτό </w:t>
      </w:r>
      <w:r w:rsidRPr="00197834">
        <w:rPr>
          <w:lang w:val="el-GR"/>
        </w:rPr>
        <w:t xml:space="preserve">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14667300" w14:textId="5BA9A00F" w:rsidR="00D705C7" w:rsidRDefault="00197834" w:rsidP="00197834">
      <w:pPr>
        <w:rPr>
          <w:lang w:val="el-GR"/>
        </w:rPr>
      </w:pPr>
      <w:r w:rsidRPr="00197834">
        <w:rPr>
          <w:lang w:val="el-GR"/>
        </w:rPr>
        <w:t>Το συμπληρωμένο από τον Οικονομικό Φορέα ΕΕΕΣ,</w:t>
      </w:r>
      <w:r w:rsidR="00847176">
        <w:rPr>
          <w:lang w:val="el-GR"/>
        </w:rPr>
        <w:t xml:space="preserve"> </w:t>
      </w:r>
      <w:r w:rsidR="00847176" w:rsidRPr="00BB1F86">
        <w:rPr>
          <w:lang w:val="el-GR"/>
        </w:rPr>
        <w:t>(συμπεριλαμβανομένων των διακριτών ΕΕΕΣ από δανείζοντες εμπειρία ή υπεργολάβους, σύμφωνα με την παράγραφο 2.2.8),</w:t>
      </w:r>
      <w:r w:rsidRPr="00197834">
        <w:rPr>
          <w:lang w:val="el-GR"/>
        </w:rPr>
        <w:t xml:space="preserve"> καθώς και η τυχόν συνοδευτική αυτού υπεύθυνη δήλωση, υποβάλλονται σύμφωνα με την περίπτωση </w:t>
      </w:r>
      <w:r w:rsidR="00847176">
        <w:rPr>
          <w:lang w:val="el-GR"/>
        </w:rPr>
        <w:t>β</w:t>
      </w:r>
      <w:r w:rsidR="00A31C07">
        <w:rPr>
          <w:lang w:val="el-GR"/>
        </w:rPr>
        <w:t>’</w:t>
      </w:r>
      <w:r w:rsidR="00847176">
        <w:rPr>
          <w:lang w:val="el-GR"/>
        </w:rPr>
        <w:t xml:space="preserve"> ή </w:t>
      </w:r>
      <w:r w:rsidR="00A31C07">
        <w:rPr>
          <w:lang w:val="el-GR"/>
        </w:rPr>
        <w:t>δ’</w:t>
      </w:r>
      <w:r w:rsidRPr="00197834">
        <w:rPr>
          <w:lang w:val="el-GR"/>
        </w:rPr>
        <w:t xml:space="preserve">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39567096" w14:textId="17E8E03B"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hyperlink r:id="rId27" w:history="1">
        <w:r w:rsidR="00847176" w:rsidRPr="00ED5D0C">
          <w:rPr>
            <w:rStyle w:val="-"/>
            <w:lang w:val="el-GR"/>
          </w:rPr>
          <w:t>https://espd.eprocurement.gov.gr/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74FC813E"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Οι υποψήφιοι οικονομικοί</w:t>
      </w:r>
      <w:r w:rsidR="00A31C07">
        <w:rPr>
          <w:lang w:val="el-GR" w:eastAsia="el-GR"/>
        </w:rPr>
        <w:t xml:space="preserve"> φορείς</w:t>
      </w:r>
      <w:r w:rsidRPr="00603221">
        <w:rPr>
          <w:lang w:val="el-GR" w:eastAsia="el-GR"/>
        </w:rPr>
        <w:t xml:space="preserve">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69E34B4D"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105EBA"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5A70E727" w14:textId="77777777" w:rsidR="00704D1F" w:rsidRPr="00603221" w:rsidRDefault="00704D1F">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lastRenderedPageBreak/>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0E2C7F77" w14:textId="5BEEFE3D" w:rsidR="00D9390F" w:rsidRPr="00603221" w:rsidRDefault="00D9390F">
      <w:pPr>
        <w:rPr>
          <w:lang w:val="el-GR"/>
        </w:rPr>
      </w:pPr>
      <w:r w:rsidRPr="00603221">
        <w:rPr>
          <w:lang w:val="el-GR"/>
        </w:rPr>
        <w:t>Στην περίπτωση συμμετοχής στο διαγωνισμό από κοινού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3A2C22F0" w:rsidR="00FB65FD" w:rsidRPr="00603221" w:rsidRDefault="009A79B2">
      <w:pPr>
        <w:rPr>
          <w:b/>
          <w:bCs/>
          <w:lang w:val="el-GR"/>
        </w:rPr>
      </w:pPr>
      <w:r>
        <w:rPr>
          <w:lang w:val="el-GR"/>
        </w:rPr>
        <w:t xml:space="preserve">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w:t>
      </w:r>
      <w:r w:rsidRPr="00611A5E">
        <w:rPr>
          <w:lang w:val="el-GR"/>
        </w:rPr>
        <w:t>ΕΕΕΣ</w:t>
      </w:r>
      <w:r>
        <w:rPr>
          <w:lang w:val="el-GR"/>
        </w:rPr>
        <w:t xml:space="preserve"> σύμφωνα με τα </w:t>
      </w:r>
      <w:r w:rsidRPr="00611A5E">
        <w:rPr>
          <w:lang w:val="el-GR"/>
        </w:rPr>
        <w:t>ως άνω αναφερόμενα για το ΕΕΕΣ.</w:t>
      </w:r>
    </w:p>
    <w:p w14:paraId="3E433FD0" w14:textId="77777777" w:rsidR="002C7E9A" w:rsidRPr="00603221" w:rsidRDefault="002C7E9A">
      <w:pPr>
        <w:pStyle w:val="4"/>
        <w:rPr>
          <w:rFonts w:cs="Tahoma"/>
          <w:szCs w:val="22"/>
          <w:lang w:val="el-GR"/>
        </w:rPr>
      </w:pPr>
      <w:bookmarkStart w:id="241" w:name="_Toc97194307"/>
      <w:bookmarkStart w:id="242" w:name="_Toc190874703"/>
      <w:r w:rsidRPr="00603221">
        <w:rPr>
          <w:rFonts w:cs="Tahoma"/>
          <w:szCs w:val="22"/>
          <w:lang w:val="el-GR"/>
        </w:rPr>
        <w:t>Τεχνική Προσφορά</w:t>
      </w:r>
      <w:bookmarkEnd w:id="241"/>
      <w:bookmarkEnd w:id="242"/>
      <w:r w:rsidRPr="00603221">
        <w:rPr>
          <w:rFonts w:cs="Tahoma"/>
          <w:szCs w:val="22"/>
          <w:lang w:val="el-GR"/>
        </w:rPr>
        <w:t xml:space="preserve"> </w:t>
      </w:r>
      <w:r w:rsidR="00E1337D" w:rsidRPr="00603221">
        <w:rPr>
          <w:rFonts w:cs="Tahoma"/>
          <w:szCs w:val="22"/>
          <w:lang w:val="el-GR"/>
        </w:rPr>
        <w:t xml:space="preserve"> </w:t>
      </w:r>
    </w:p>
    <w:p w14:paraId="34F3DD8A" w14:textId="47CCE812" w:rsidR="007A3AC0" w:rsidRPr="00D472F0" w:rsidRDefault="007A3AC0" w:rsidP="007A3AC0">
      <w:pPr>
        <w:rPr>
          <w:lang w:val="el-GR"/>
        </w:rPr>
      </w:pPr>
      <w:r w:rsidRPr="00603221">
        <w:rPr>
          <w:lang w:val="en-US"/>
        </w:rPr>
        <w:t>H</w:t>
      </w:r>
      <w:r w:rsidRPr="00603221">
        <w:rPr>
          <w:lang w:val="el-GR"/>
        </w:rPr>
        <w:t xml:space="preserve"> τεχνική προσφορά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105EBA"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827CEF">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105EBA" w:rsidRPr="00603221">
        <w:rPr>
          <w:lang w:val="el-GR"/>
        </w:rPr>
        <w:t>ΠΑΡΑΡΤΗΜΑ ΙΙ – Πίνακες Συμμόρφωσης</w:t>
      </w:r>
      <w:r w:rsidR="006712BB">
        <w:rPr>
          <w:lang w:val="el-GR"/>
        </w:rPr>
        <w:fldChar w:fldCharType="end"/>
      </w:r>
      <w:r w:rsidRPr="00603221">
        <w:rPr>
          <w:lang w:val="el-GR"/>
        </w:rPr>
        <w:t xml:space="preserve"> Ι τ</w:t>
      </w:r>
      <w:r w:rsidR="009A79B2">
        <w:rPr>
          <w:lang w:val="el-GR"/>
        </w:rPr>
        <w:t>η</w:t>
      </w:r>
      <w:r w:rsidRPr="00603221">
        <w:rPr>
          <w:lang w:val="el-GR"/>
        </w:rPr>
        <w:t>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0A86BBD8" w14:textId="1F61CECF"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105EBA" w:rsidRPr="00105EBA">
        <w:rPr>
          <w:lang w:val="el-GR"/>
        </w:rPr>
        <w:t xml:space="preserve">ΠΑΡΑΡΤΗΜΑ </w:t>
      </w:r>
      <w:r w:rsidR="00105EBA" w:rsidRPr="00603221">
        <w:t>V</w:t>
      </w:r>
      <w:r w:rsidR="00105EBA" w:rsidRPr="00105EBA">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43" w:name="_Ref496542376"/>
      <w:bookmarkStart w:id="244" w:name="_Toc97194308"/>
      <w:bookmarkStart w:id="245" w:name="_Toc97194439"/>
      <w:bookmarkStart w:id="246" w:name="_Toc190874704"/>
      <w:r w:rsidRPr="00603221">
        <w:rPr>
          <w:lang w:val="el-GR"/>
        </w:rPr>
        <w:t>Περιεχόμενα Φακέλου «Οικονομική Προσφορά» / Τρόπος σύνταξης και υποβολής οικονομικών προσφορών</w:t>
      </w:r>
      <w:bookmarkEnd w:id="243"/>
      <w:bookmarkEnd w:id="244"/>
      <w:bookmarkEnd w:id="245"/>
      <w:bookmarkEnd w:id="246"/>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1E3235E3"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105EBA" w:rsidRPr="00603221">
        <w:rPr>
          <w:lang w:val="el-GR"/>
        </w:rPr>
        <w:t xml:space="preserve">ΠΑΡΑΡΤΗΜΑ </w:t>
      </w:r>
      <w:r w:rsidR="00105EBA" w:rsidRPr="00603221">
        <w:t>VI</w:t>
      </w:r>
      <w:r w:rsidR="00105EBA"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483F83BF" w:rsidR="00585042" w:rsidRPr="00821852" w:rsidRDefault="00585042" w:rsidP="00585042">
      <w:pPr>
        <w:rPr>
          <w:lang w:val="el-GR"/>
        </w:rPr>
      </w:pPr>
      <w:r w:rsidRPr="00B07864">
        <w:rPr>
          <w:lang w:val="el-GR" w:eastAsia="el-GR"/>
        </w:rPr>
        <w:t>Η τιμή δίνεται σε ευρώ ανά μονάδ</w:t>
      </w:r>
      <w:r w:rsidR="009A79B2">
        <w:rPr>
          <w:lang w:val="el-GR" w:eastAsia="el-GR"/>
        </w:rPr>
        <w:t>α</w:t>
      </w:r>
      <w:r w:rsidRPr="00B07864">
        <w:rPr>
          <w:lang w:val="el-GR" w:eastAsia="el-GR"/>
        </w:rPr>
        <w:t>.</w:t>
      </w:r>
    </w:p>
    <w:p w14:paraId="50B7BD4F" w14:textId="77777777" w:rsidR="008338F0" w:rsidRPr="00603221" w:rsidRDefault="003355E7">
      <w:pPr>
        <w:rPr>
          <w:lang w:val="el-GR"/>
        </w:rPr>
      </w:pPr>
      <w:r w:rsidRPr="00603221">
        <w:rPr>
          <w:lang w:val="el-GR" w:eastAsia="el-GR"/>
        </w:rPr>
        <w:lastRenderedPageBreak/>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1A9B2169"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 xml:space="preserve">στην επ’ αυτού εισφορά </w:t>
      </w:r>
      <w:r w:rsidR="00847176" w:rsidRPr="0009708A">
        <w:rPr>
          <w:lang w:val="el-GR"/>
        </w:rPr>
        <w:t xml:space="preserve">υπέρ </w:t>
      </w:r>
      <w:r w:rsidR="00847176" w:rsidRPr="0009708A">
        <w:rPr>
          <w:rFonts w:eastAsia="Tahoma"/>
          <w:lang w:val="el-GR"/>
        </w:rPr>
        <w:t>ΟΠΕΚΑ (πρώην ΟΓΑ)</w:t>
      </w:r>
      <w:r w:rsidR="00043D44" w:rsidRPr="00603221">
        <w:rPr>
          <w:lang w:val="el-GR"/>
        </w:rPr>
        <w:t>.</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47" w:name="_Hlk67667045"/>
      <w:r w:rsidR="00C25AFF" w:rsidRPr="00C25AFF">
        <w:rPr>
          <w:lang w:val="el-GR"/>
        </w:rPr>
        <w:t>όπως τροποποιήθηκε με το άρθρο 42 του ν. 4782/Α36/9-3-2021</w:t>
      </w:r>
      <w:r w:rsidR="00C25AFF">
        <w:rPr>
          <w:lang w:val="el-GR"/>
        </w:rPr>
        <w:t xml:space="preserve"> </w:t>
      </w:r>
      <w:bookmarkEnd w:id="247"/>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3E6F69BD"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105EBA">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48" w:name="_Ref496542395"/>
      <w:bookmarkStart w:id="249" w:name="_Ref496542431"/>
      <w:bookmarkStart w:id="250" w:name="_Toc97194309"/>
      <w:bookmarkStart w:id="251" w:name="_Toc97194440"/>
      <w:bookmarkStart w:id="252" w:name="_Toc190874705"/>
      <w:r w:rsidRPr="00603221">
        <w:rPr>
          <w:lang w:val="el-GR"/>
        </w:rPr>
        <w:t>Χρόνος ισχύος των προσφορών</w:t>
      </w:r>
      <w:bookmarkEnd w:id="248"/>
      <w:bookmarkEnd w:id="249"/>
      <w:bookmarkEnd w:id="250"/>
      <w:bookmarkEnd w:id="251"/>
      <w:bookmarkEnd w:id="252"/>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2FB5CE8A"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105EBA">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 xml:space="preserve">Σε περίπτωση αιτήματος της αναθέτουσας αρχής για παράταση της ισχύος της προσφοράς, </w:t>
      </w:r>
      <w:r w:rsidR="00847176">
        <w:rPr>
          <w:lang w:val="el-GR" w:eastAsia="el-GR"/>
        </w:rPr>
        <w:t>οι προσφορές των οικονομικών φορέων</w:t>
      </w:r>
      <w:r w:rsidR="000527FB" w:rsidRPr="00744F87">
        <w:rPr>
          <w:lang w:val="el-GR"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25BB351C" w14:textId="179F7150" w:rsidR="007D2CC2" w:rsidRPr="0029687F" w:rsidRDefault="00847176" w:rsidP="007D2CC2">
      <w:pPr>
        <w:rPr>
          <w:lang w:val="el-GR"/>
        </w:rPr>
      </w:pPr>
      <w:bookmarkStart w:id="253" w:name="_Hlk9420445"/>
      <w:r w:rsidRPr="00603221">
        <w:rPr>
          <w:lang w:val="el-GR" w:eastAsia="el-GR"/>
        </w:rPr>
        <w:t xml:space="preserve">Μετά τη λήξη και του παραπάνω ανώτατου </w:t>
      </w:r>
      <w:r>
        <w:rPr>
          <w:lang w:val="el-GR" w:eastAsia="el-GR"/>
        </w:rPr>
        <w:t xml:space="preserve">χρονικού </w:t>
      </w:r>
      <w:r w:rsidRPr="00603221">
        <w:rPr>
          <w:lang w:val="el-GR" w:eastAsia="el-GR"/>
        </w:rPr>
        <w:t xml:space="preserve">ορίου χρόνου παράτασης ισχύος της προσφοράς, τα αποτελέσματα της διαδικασίας ανάθεσης ματαιώνονται, εκτός </w:t>
      </w:r>
      <w:r>
        <w:rPr>
          <w:lang w:val="el-GR" w:eastAsia="el-GR"/>
        </w:rPr>
        <w:t xml:space="preserve">εάν </w:t>
      </w:r>
      <w:r w:rsidRPr="00603221">
        <w:rPr>
          <w:lang w:val="el-GR" w:eastAsia="el-GR"/>
        </w:rPr>
        <w:t xml:space="preserve">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Pr>
          <w:lang w:val="el-GR" w:eastAsia="el-GR"/>
        </w:rPr>
        <w:t xml:space="preserve">τον χρόνο ισχύος </w:t>
      </w:r>
      <w:r w:rsidRPr="00603221">
        <w:rPr>
          <w:lang w:val="el-GR" w:eastAsia="el-GR"/>
        </w:rPr>
        <w:t>τη</w:t>
      </w:r>
      <w:r>
        <w:rPr>
          <w:lang w:val="el-GR" w:eastAsia="el-GR"/>
        </w:rPr>
        <w:t>ς</w:t>
      </w:r>
      <w:r w:rsidRPr="00603221">
        <w:rPr>
          <w:lang w:val="el-GR" w:eastAsia="el-GR"/>
        </w:rPr>
        <w:t xml:space="preserve"> προσφορά</w:t>
      </w:r>
      <w:r>
        <w:rPr>
          <w:lang w:val="el-GR" w:eastAsia="el-GR"/>
        </w:rPr>
        <w:t>ς</w:t>
      </w:r>
      <w:r w:rsidRPr="00603221">
        <w:rPr>
          <w:lang w:val="el-GR" w:eastAsia="el-GR"/>
        </w:rPr>
        <w:t xml:space="preserve"> και τη</w:t>
      </w:r>
      <w:r>
        <w:rPr>
          <w:lang w:val="el-GR" w:eastAsia="el-GR"/>
        </w:rPr>
        <w:t>ς</w:t>
      </w:r>
      <w:r w:rsidRPr="00603221">
        <w:rPr>
          <w:lang w:val="el-GR" w:eastAsia="el-GR"/>
        </w:rPr>
        <w:t xml:space="preserve"> εγγύηση</w:t>
      </w:r>
      <w:r>
        <w:rPr>
          <w:lang w:val="el-GR" w:eastAsia="el-GR"/>
        </w:rPr>
        <w:t>ς</w:t>
      </w:r>
      <w:r w:rsidRPr="00603221">
        <w:rPr>
          <w:lang w:val="el-GR" w:eastAsia="el-GR"/>
        </w:rPr>
        <w:t xml:space="preserve"> συμμετοχής τους, εφόσον τους ζητηθεί πριν την πάροδο του ανωτέρω ανώτατου ορίου παράτασης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w:t>
      </w:r>
      <w:r w:rsidRPr="0009708A">
        <w:rPr>
          <w:lang w:val="el-GR" w:eastAsia="el-GR"/>
        </w:rPr>
        <w:t>τον χρόνο ισχύος των προσφορών τους</w:t>
      </w:r>
      <w:r w:rsidRPr="00603221">
        <w:rPr>
          <w:lang w:val="el-GR" w:eastAsia="el-GR"/>
        </w:rPr>
        <w:t xml:space="preserve"> και αποκλείονται οι λοιποί οικονομικοί φορείς.</w:t>
      </w:r>
      <w:r>
        <w:rPr>
          <w:lang w:val="el-GR" w:eastAsia="el-GR"/>
        </w:rPr>
        <w:t xml:space="preserve"> </w:t>
      </w:r>
      <w:r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Pr="007D2CC2">
        <w:rPr>
          <w:lang w:val="el-GR"/>
        </w:rPr>
        <w:t xml:space="preserve"> </w:t>
      </w:r>
      <w:r w:rsidRPr="009567C7">
        <w:rPr>
          <w:lang w:val="el-GR" w:eastAsia="el-GR"/>
        </w:rPr>
        <w:t xml:space="preserve">Στην τελευταία περίπτωση, η διαδικασία συνεχίζεται με όσους </w:t>
      </w:r>
      <w:r w:rsidRPr="0009708A">
        <w:rPr>
          <w:lang w:val="el-GR" w:eastAsia="el-GR"/>
        </w:rPr>
        <w:t>παρατείνουν</w:t>
      </w:r>
      <w:r>
        <w:rPr>
          <w:lang w:val="el-GR" w:eastAsia="el-GR"/>
        </w:rPr>
        <w:t xml:space="preserve"> τον χρόνο ισχύος της προσφοράς </w:t>
      </w:r>
      <w:r w:rsidRPr="009567C7">
        <w:rPr>
          <w:lang w:val="el-GR" w:eastAsia="el-GR"/>
        </w:rPr>
        <w:t>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53"/>
    <w:p w14:paraId="53E2FA49" w14:textId="77777777" w:rsidR="008338F0" w:rsidRPr="00603221" w:rsidRDefault="008338F0">
      <w:pPr>
        <w:rPr>
          <w:lang w:val="el-GR"/>
        </w:rPr>
      </w:pPr>
    </w:p>
    <w:p w14:paraId="45A8A666" w14:textId="77777777" w:rsidR="008338F0" w:rsidRPr="00603221" w:rsidRDefault="003355E7" w:rsidP="005A1609">
      <w:pPr>
        <w:pStyle w:val="3"/>
        <w:ind w:left="709" w:hanging="709"/>
        <w:rPr>
          <w:lang w:val="el-GR"/>
        </w:rPr>
      </w:pPr>
      <w:bookmarkStart w:id="254" w:name="_Ref67613193"/>
      <w:bookmarkStart w:id="255" w:name="_Toc97194310"/>
      <w:bookmarkStart w:id="256" w:name="_Toc97194441"/>
      <w:bookmarkStart w:id="257" w:name="_Toc190874706"/>
      <w:r w:rsidRPr="00603221">
        <w:rPr>
          <w:lang w:val="el-GR"/>
        </w:rPr>
        <w:t>Λόγοι απόρριψης προσφορών</w:t>
      </w:r>
      <w:bookmarkEnd w:id="254"/>
      <w:bookmarkEnd w:id="255"/>
      <w:bookmarkEnd w:id="256"/>
      <w:bookmarkEnd w:id="257"/>
    </w:p>
    <w:p w14:paraId="720475C3" w14:textId="03AFFAC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προσφορά:</w:t>
      </w:r>
    </w:p>
    <w:p w14:paraId="3089F4F5" w14:textId="0EE12E22" w:rsidR="00847176" w:rsidRPr="00603221" w:rsidRDefault="00847176" w:rsidP="00847176">
      <w:pPr>
        <w:pStyle w:val="aff"/>
        <w:numPr>
          <w:ilvl w:val="0"/>
          <w:numId w:val="26"/>
        </w:numPr>
        <w:spacing w:before="120"/>
        <w:ind w:left="284" w:hanging="142"/>
        <w:contextualSpacing w:val="0"/>
        <w:rPr>
          <w:lang w:val="el-GR"/>
        </w:rPr>
      </w:pPr>
      <w:r w:rsidRPr="00CB7A20">
        <w:rPr>
          <w:lang w:val="el-GR"/>
        </w:rPr>
        <w:lastRenderedPageBreak/>
        <w:t>η οποία</w:t>
      </w:r>
      <w:r w:rsidRPr="0009708A">
        <w:rPr>
          <w:lang w:val="el-GR"/>
        </w:rPr>
        <w:t>, με την επιφύλαξη του άρθρου 102 του ν. 4412/2016 περί συμπλήρωσης,</w:t>
      </w:r>
      <w:r w:rsidRPr="00CB7A20">
        <w:rPr>
          <w:lang w:val="el-GR"/>
        </w:rPr>
        <w:t xml:space="preserve"> αποκλίνει από απαράβατους όρους περί σύνταξης και υποβολής της προσφοράς, ή δεν υποβάλλεται</w:t>
      </w:r>
      <w:r w:rsidRPr="00603221" w:rsidDel="00A334BA">
        <w:rPr>
          <w:lang w:val="el-GR"/>
        </w:rPr>
        <w:t xml:space="preserve"> </w:t>
      </w:r>
      <w:r w:rsidRPr="00603221">
        <w:rPr>
          <w:lang w:val="el-GR"/>
        </w:rPr>
        <w:t xml:space="preserve">εμπρόθεσμα, με τον τρόπο και με το περιεχόμενο που ορίζεται </w:t>
      </w:r>
      <w:r>
        <w:rPr>
          <w:lang w:val="el-GR"/>
        </w:rPr>
        <w:t>στην παρούσα</w:t>
      </w:r>
      <w:r w:rsidRPr="00603221">
        <w:rPr>
          <w:lang w:val="el-GR"/>
        </w:rPr>
        <w:t xml:space="preserve"> και συγκεκριμένα στις παραγράφους </w:t>
      </w:r>
      <w:r w:rsidRPr="00603221">
        <w:rPr>
          <w:lang w:val="el-GR"/>
        </w:rPr>
        <w:fldChar w:fldCharType="begin"/>
      </w:r>
      <w:r w:rsidRPr="00603221">
        <w:rPr>
          <w:lang w:val="el-GR"/>
        </w:rPr>
        <w:instrText xml:space="preserve"> REF _Ref496542253 \r \h </w:instrText>
      </w:r>
      <w:r w:rsidRPr="006719D5">
        <w:rPr>
          <w:lang w:val="el-GR"/>
        </w:rPr>
        <w:instrText xml:space="preserve"> \* MERGEFORMAT </w:instrText>
      </w:r>
      <w:r w:rsidRPr="00603221">
        <w:rPr>
          <w:lang w:val="el-GR"/>
        </w:rPr>
      </w:r>
      <w:r w:rsidRPr="00603221">
        <w:rPr>
          <w:lang w:val="el-GR"/>
        </w:rPr>
        <w:fldChar w:fldCharType="separate"/>
      </w:r>
      <w:r w:rsidR="00105EBA">
        <w:rPr>
          <w:lang w:val="el-GR"/>
        </w:rPr>
        <w:t>2.4.1</w:t>
      </w:r>
      <w:r w:rsidRPr="00603221">
        <w:rPr>
          <w:lang w:val="el-GR"/>
        </w:rPr>
        <w:fldChar w:fldCharType="end"/>
      </w:r>
      <w:r w:rsidRPr="00603221">
        <w:rPr>
          <w:lang w:val="el-GR"/>
        </w:rPr>
        <w:t xml:space="preserve"> (Γενικοί όροι υποβολής προσφορών), </w:t>
      </w:r>
      <w:r w:rsidRPr="00603221">
        <w:rPr>
          <w:lang w:val="el-GR"/>
        </w:rPr>
        <w:fldChar w:fldCharType="begin"/>
      </w:r>
      <w:r w:rsidRPr="00603221">
        <w:rPr>
          <w:lang w:val="el-GR"/>
        </w:rPr>
        <w:instrText xml:space="preserve"> REF _Ref496542299 \r \h </w:instrText>
      </w:r>
      <w:r w:rsidRPr="006719D5">
        <w:rPr>
          <w:lang w:val="el-GR"/>
        </w:rPr>
        <w:instrText xml:space="preserve"> \* MERGEFORMAT </w:instrText>
      </w:r>
      <w:r w:rsidRPr="00603221">
        <w:rPr>
          <w:lang w:val="el-GR"/>
        </w:rPr>
      </w:r>
      <w:r w:rsidRPr="00603221">
        <w:rPr>
          <w:lang w:val="el-GR"/>
        </w:rPr>
        <w:fldChar w:fldCharType="separate"/>
      </w:r>
      <w:r w:rsidR="00105EBA">
        <w:rPr>
          <w:lang w:val="el-GR"/>
        </w:rPr>
        <w:t>2.4.2</w:t>
      </w:r>
      <w:r w:rsidRPr="00603221">
        <w:rPr>
          <w:lang w:val="el-GR"/>
        </w:rPr>
        <w:fldChar w:fldCharType="end"/>
      </w:r>
      <w:r w:rsidRPr="00603221">
        <w:rPr>
          <w:lang w:val="el-GR"/>
        </w:rPr>
        <w:t xml:space="preserve"> (Χρόνος και τρόπος υποβολής προσφορών), </w:t>
      </w:r>
      <w:r w:rsidRPr="00603221">
        <w:rPr>
          <w:lang w:val="el-GR"/>
        </w:rPr>
        <w:fldChar w:fldCharType="begin"/>
      </w:r>
      <w:r w:rsidRPr="00603221">
        <w:rPr>
          <w:lang w:val="el-GR"/>
        </w:rPr>
        <w:instrText xml:space="preserve"> REF _Ref496542340 \r \h </w:instrText>
      </w:r>
      <w:r w:rsidRPr="006719D5">
        <w:rPr>
          <w:lang w:val="el-GR"/>
        </w:rPr>
        <w:instrText xml:space="preserve"> \* MERGEFORMAT </w:instrText>
      </w:r>
      <w:r w:rsidRPr="00603221">
        <w:rPr>
          <w:lang w:val="el-GR"/>
        </w:rPr>
      </w:r>
      <w:r w:rsidRPr="00603221">
        <w:rPr>
          <w:lang w:val="el-GR"/>
        </w:rPr>
        <w:fldChar w:fldCharType="separate"/>
      </w:r>
      <w:r w:rsidR="00105EBA">
        <w:rPr>
          <w:lang w:val="el-GR"/>
        </w:rPr>
        <w:t>2.4.3</w:t>
      </w:r>
      <w:r w:rsidRPr="00603221">
        <w:rPr>
          <w:lang w:val="el-GR"/>
        </w:rPr>
        <w:fldChar w:fldCharType="end"/>
      </w:r>
      <w:r w:rsidRPr="00603221">
        <w:rPr>
          <w:lang w:val="el-GR"/>
        </w:rPr>
        <w:t xml:space="preserve"> (Περιεχόμενο φακέλων δικαιολογητικών συμμετοχής, τεχνικής προσφοράς), </w:t>
      </w:r>
      <w:r w:rsidRPr="00603221">
        <w:rPr>
          <w:lang w:val="el-GR"/>
        </w:rPr>
        <w:fldChar w:fldCharType="begin"/>
      </w:r>
      <w:r w:rsidRPr="00603221">
        <w:rPr>
          <w:lang w:val="el-GR"/>
        </w:rPr>
        <w:instrText xml:space="preserve"> REF _Ref496542376 \r \h </w:instrText>
      </w:r>
      <w:r w:rsidRPr="006719D5">
        <w:rPr>
          <w:lang w:val="el-GR"/>
        </w:rPr>
        <w:instrText xml:space="preserve"> \* MERGEFORMAT </w:instrText>
      </w:r>
      <w:r w:rsidRPr="00603221">
        <w:rPr>
          <w:lang w:val="el-GR"/>
        </w:rPr>
      </w:r>
      <w:r w:rsidRPr="00603221">
        <w:rPr>
          <w:lang w:val="el-GR"/>
        </w:rPr>
        <w:fldChar w:fldCharType="separate"/>
      </w:r>
      <w:r w:rsidR="00105EBA">
        <w:rPr>
          <w:lang w:val="el-GR"/>
        </w:rPr>
        <w:t>2.4.4</w:t>
      </w:r>
      <w:r w:rsidRPr="00603221">
        <w:rPr>
          <w:lang w:val="el-GR"/>
        </w:rPr>
        <w:fldChar w:fldCharType="end"/>
      </w:r>
      <w:r w:rsidRPr="00603221">
        <w:rPr>
          <w:lang w:val="el-GR"/>
        </w:rPr>
        <w:t xml:space="preserve"> (Περιεχόμενο φακέλου οικονομικής προσφοράς, τρόπος σύνταξης και υποβολής οικονομικών προσφορών,</w:t>
      </w:r>
      <w:r>
        <w:rPr>
          <w:lang w:val="el-GR"/>
        </w:rPr>
        <w:t xml:space="preserve"> ειδικά ως προς τους όρους, οι οποίοι ρητώς έχουν καθοριστεί επί ποινή αποκλεισμού, στην παρούσα διακήρυξη</w:t>
      </w:r>
      <w:r w:rsidRPr="00603221">
        <w:rPr>
          <w:lang w:val="el-GR"/>
        </w:rPr>
        <w:t>)</w:t>
      </w:r>
      <w:r>
        <w:rPr>
          <w:lang w:val="el-GR"/>
        </w:rPr>
        <w:t>,</w:t>
      </w:r>
      <w:r w:rsidRPr="00603221">
        <w:rPr>
          <w:lang w:val="el-GR"/>
        </w:rPr>
        <w:t xml:space="preserve"> </w:t>
      </w:r>
      <w:r w:rsidRPr="00603221">
        <w:rPr>
          <w:lang w:val="el-GR"/>
        </w:rPr>
        <w:fldChar w:fldCharType="begin"/>
      </w:r>
      <w:r w:rsidRPr="00603221">
        <w:rPr>
          <w:lang w:val="el-GR"/>
        </w:rPr>
        <w:instrText xml:space="preserve"> REF _Ref496542395 \r \h </w:instrText>
      </w:r>
      <w:r w:rsidRPr="006719D5">
        <w:rPr>
          <w:lang w:val="el-GR"/>
        </w:rPr>
        <w:instrText xml:space="preserve"> \* MERGEFORMAT </w:instrText>
      </w:r>
      <w:r w:rsidRPr="00603221">
        <w:rPr>
          <w:lang w:val="el-GR"/>
        </w:rPr>
      </w:r>
      <w:r w:rsidRPr="00603221">
        <w:rPr>
          <w:lang w:val="el-GR"/>
        </w:rPr>
        <w:fldChar w:fldCharType="separate"/>
      </w:r>
      <w:r w:rsidR="00105EBA">
        <w:rPr>
          <w:lang w:val="el-GR"/>
        </w:rPr>
        <w:t>2.4.5</w:t>
      </w:r>
      <w:r w:rsidRPr="00603221">
        <w:rPr>
          <w:lang w:val="el-GR"/>
        </w:rPr>
        <w:fldChar w:fldCharType="end"/>
      </w:r>
      <w:r w:rsidRPr="00603221">
        <w:rPr>
          <w:lang w:val="el-GR"/>
        </w:rPr>
        <w:t xml:space="preserve"> (Χρόνος ισχύος προσφορών), </w:t>
      </w:r>
      <w:r w:rsidRPr="00603221">
        <w:rPr>
          <w:lang w:val="el-GR"/>
        </w:rPr>
        <w:fldChar w:fldCharType="begin"/>
      </w:r>
      <w:r w:rsidRPr="00603221">
        <w:rPr>
          <w:lang w:val="el-GR"/>
        </w:rPr>
        <w:instrText xml:space="preserve"> REF _Ref496542534 \r \h </w:instrText>
      </w:r>
      <w:r w:rsidRPr="006719D5">
        <w:rPr>
          <w:lang w:val="el-GR"/>
        </w:rPr>
        <w:instrText xml:space="preserve"> \* MERGEFORMAT </w:instrText>
      </w:r>
      <w:r w:rsidRPr="00603221">
        <w:rPr>
          <w:lang w:val="el-GR"/>
        </w:rPr>
      </w:r>
      <w:r w:rsidRPr="00603221">
        <w:rPr>
          <w:lang w:val="el-GR"/>
        </w:rPr>
        <w:fldChar w:fldCharType="separate"/>
      </w:r>
      <w:r w:rsidR="00105EBA">
        <w:rPr>
          <w:lang w:val="el-GR"/>
        </w:rPr>
        <w:t>3.1</w:t>
      </w:r>
      <w:r w:rsidRPr="00603221">
        <w:rPr>
          <w:lang w:val="el-GR"/>
        </w:rPr>
        <w:fldChar w:fldCharType="end"/>
      </w:r>
      <w:r w:rsidRPr="00603221">
        <w:rPr>
          <w:lang w:val="el-GR"/>
        </w:rPr>
        <w:t xml:space="preserve"> (Αποσφράγιση και αξιολόγηση προσφορών), </w:t>
      </w:r>
      <w:r w:rsidRPr="00603221">
        <w:rPr>
          <w:lang w:val="el-GR"/>
        </w:rPr>
        <w:fldChar w:fldCharType="begin"/>
      </w:r>
      <w:r w:rsidRPr="00603221">
        <w:rPr>
          <w:lang w:val="el-GR"/>
        </w:rPr>
        <w:instrText xml:space="preserve"> REF _Ref496542592 \r \h </w:instrText>
      </w:r>
      <w:r w:rsidRPr="006719D5">
        <w:rPr>
          <w:lang w:val="el-GR"/>
        </w:rPr>
        <w:instrText xml:space="preserve"> \* MERGEFORMAT </w:instrText>
      </w:r>
      <w:r w:rsidRPr="00603221">
        <w:rPr>
          <w:lang w:val="el-GR"/>
        </w:rPr>
      </w:r>
      <w:r w:rsidRPr="00603221">
        <w:rPr>
          <w:lang w:val="el-GR"/>
        </w:rPr>
        <w:fldChar w:fldCharType="separate"/>
      </w:r>
      <w:r w:rsidR="00105EBA">
        <w:rPr>
          <w:lang w:val="el-GR"/>
        </w:rPr>
        <w:t>3.2</w:t>
      </w:r>
      <w:r w:rsidRPr="00603221">
        <w:rPr>
          <w:lang w:val="el-GR"/>
        </w:rPr>
        <w:fldChar w:fldCharType="end"/>
      </w:r>
      <w:r w:rsidRPr="00603221">
        <w:rPr>
          <w:lang w:val="el-GR"/>
        </w:rPr>
        <w:t xml:space="preserve"> (Πρόσκληση υποβολής δικαιολογητικών προσωρινού αναδόχου) της παρούσας,</w:t>
      </w:r>
    </w:p>
    <w:p w14:paraId="37872CE7" w14:textId="77777777" w:rsidR="00847176" w:rsidRDefault="00847176" w:rsidP="00847176">
      <w:pPr>
        <w:pStyle w:val="aff"/>
        <w:numPr>
          <w:ilvl w:val="0"/>
          <w:numId w:val="26"/>
        </w:numPr>
        <w:spacing w:before="120"/>
        <w:ind w:left="284" w:hanging="142"/>
        <w:contextualSpacing w:val="0"/>
        <w:rPr>
          <w:lang w:val="el-GR"/>
        </w:rPr>
      </w:pPr>
      <w:r w:rsidRPr="00603221">
        <w:rPr>
          <w:lang w:val="el-GR"/>
        </w:rPr>
        <w:t xml:space="preserve">η οποία περιέχει </w:t>
      </w:r>
      <w:r w:rsidRPr="00654ED3">
        <w:rPr>
          <w:lang w:val="el-GR"/>
        </w:rPr>
        <w:t xml:space="preserve">ατελείς, ελλιπείς, ασαφείς </w:t>
      </w:r>
      <w:r w:rsidRPr="00FA03E7">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Pr>
          <w:lang w:val="el-GR"/>
        </w:rPr>
        <w:t>Δ</w:t>
      </w:r>
      <w:r w:rsidRPr="00FA03E7">
        <w:rPr>
          <w:lang w:val="el-GR"/>
        </w:rPr>
        <w:t>ιακήρυξης,</w:t>
      </w:r>
      <w:r w:rsidRPr="00603221">
        <w:rPr>
          <w:lang w:val="el-GR"/>
        </w:rPr>
        <w:t>,</w:t>
      </w:r>
    </w:p>
    <w:p w14:paraId="57D261D9" w14:textId="56B61A99" w:rsidR="00847176" w:rsidRPr="00603221" w:rsidRDefault="00847176" w:rsidP="00847176">
      <w:pPr>
        <w:pStyle w:val="aff"/>
        <w:numPr>
          <w:ilvl w:val="0"/>
          <w:numId w:val="26"/>
        </w:numPr>
        <w:spacing w:before="120"/>
        <w:ind w:left="284" w:hanging="142"/>
        <w:contextualSpacing w:val="0"/>
        <w:rPr>
          <w:lang w:val="el-GR"/>
        </w:rPr>
      </w:pPr>
      <w:r w:rsidRPr="00603221">
        <w:rPr>
          <w:lang w:val="el-GR"/>
        </w:rPr>
        <w:t>για την οποία ο προσφέρων δεν παρ</w:t>
      </w:r>
      <w:r>
        <w:rPr>
          <w:lang w:val="el-GR"/>
        </w:rPr>
        <w:t>έ</w:t>
      </w:r>
      <w:r w:rsidRPr="00603221">
        <w:rPr>
          <w:lang w:val="el-GR"/>
        </w:rPr>
        <w:t xml:space="preserve">σχε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Pr="00603221">
        <w:rPr>
          <w:lang w:val="el-GR"/>
        </w:rPr>
        <w:fldChar w:fldCharType="begin"/>
      </w:r>
      <w:r w:rsidRPr="00603221">
        <w:rPr>
          <w:lang w:val="el-GR"/>
        </w:rPr>
        <w:instrText xml:space="preserve"> REF _Ref496542486 \r \h </w:instrText>
      </w:r>
      <w:r w:rsidRPr="006719D5">
        <w:rPr>
          <w:lang w:val="el-GR"/>
        </w:rPr>
        <w:instrText xml:space="preserve"> \* MERGEFORMAT </w:instrText>
      </w:r>
      <w:r w:rsidRPr="00603221">
        <w:rPr>
          <w:lang w:val="el-GR"/>
        </w:rPr>
      </w:r>
      <w:r w:rsidRPr="00603221">
        <w:rPr>
          <w:lang w:val="el-GR"/>
        </w:rPr>
        <w:fldChar w:fldCharType="separate"/>
      </w:r>
      <w:r w:rsidR="00105EBA">
        <w:rPr>
          <w:lang w:val="el-GR"/>
        </w:rPr>
        <w:t>3.1.1</w:t>
      </w:r>
      <w:r w:rsidRPr="00603221">
        <w:rPr>
          <w:lang w:val="el-GR"/>
        </w:rPr>
        <w:fldChar w:fldCharType="end"/>
      </w:r>
      <w:r w:rsidRPr="00603221">
        <w:rPr>
          <w:lang w:val="el-GR"/>
        </w:rPr>
        <w:t xml:space="preserve">. της παρούσας </w:t>
      </w:r>
      <w:r w:rsidRPr="00654ED3">
        <w:rPr>
          <w:lang w:val="el-GR"/>
        </w:rPr>
        <w:t>και τα άρθρα 102 και 103 του ν. 4412/2016</w:t>
      </w:r>
      <w:r w:rsidRPr="00603221">
        <w:rPr>
          <w:lang w:val="el-GR"/>
        </w:rPr>
        <w:t>,</w:t>
      </w:r>
    </w:p>
    <w:p w14:paraId="3D00AA0F" w14:textId="77777777" w:rsidR="00847176" w:rsidRPr="009E58E5" w:rsidRDefault="00847176" w:rsidP="00847176">
      <w:pPr>
        <w:pStyle w:val="aff"/>
        <w:numPr>
          <w:ilvl w:val="0"/>
          <w:numId w:val="26"/>
        </w:numPr>
        <w:spacing w:before="120"/>
        <w:ind w:left="284" w:hanging="142"/>
        <w:contextualSpacing w:val="0"/>
        <w:rPr>
          <w:lang w:val="el-GR"/>
        </w:rPr>
      </w:pPr>
      <w:r w:rsidRPr="00603221">
        <w:rPr>
          <w:lang w:val="el-GR"/>
        </w:rPr>
        <w:t>η οποία είναι εναλλακτική προσφορά</w:t>
      </w:r>
      <w:r>
        <w:rPr>
          <w:lang w:val="el-GR"/>
        </w:rPr>
        <w:t>,</w:t>
      </w:r>
    </w:p>
    <w:p w14:paraId="5D88CE53" w14:textId="33AD2C14" w:rsidR="00847176" w:rsidRPr="00603221" w:rsidRDefault="00847176" w:rsidP="00847176">
      <w:pPr>
        <w:pStyle w:val="aff"/>
        <w:numPr>
          <w:ilvl w:val="0"/>
          <w:numId w:val="26"/>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Pr="00603221">
        <w:rPr>
          <w:lang w:val="el-GR"/>
        </w:rPr>
        <w:fldChar w:fldCharType="begin"/>
      </w:r>
      <w:r w:rsidRPr="00603221">
        <w:rPr>
          <w:lang w:val="el-GR"/>
        </w:rPr>
        <w:instrText xml:space="preserve"> REF _Ref496540586 \r \h  \* MERGEFORMAT </w:instrText>
      </w:r>
      <w:r w:rsidRPr="00603221">
        <w:rPr>
          <w:lang w:val="el-GR"/>
        </w:rPr>
      </w:r>
      <w:r w:rsidRPr="00603221">
        <w:rPr>
          <w:lang w:val="el-GR"/>
        </w:rPr>
        <w:fldChar w:fldCharType="separate"/>
      </w:r>
      <w:r w:rsidR="00105EBA">
        <w:rPr>
          <w:lang w:val="el-GR"/>
        </w:rPr>
        <w:t>2.2.3.3</w:t>
      </w:r>
      <w:r w:rsidRPr="00603221">
        <w:rPr>
          <w:lang w:val="el-GR"/>
        </w:rPr>
        <w:fldChar w:fldCharType="end"/>
      </w:r>
      <w:r w:rsidRPr="00603221">
        <w:rPr>
          <w:lang w:val="el-GR"/>
        </w:rPr>
        <w:t xml:space="preserve"> περ.</w:t>
      </w:r>
      <w:r>
        <w:rPr>
          <w:lang w:val="el-GR"/>
        </w:rPr>
        <w:t xml:space="preserve"> </w:t>
      </w:r>
      <w:r w:rsidRPr="00603221">
        <w:rPr>
          <w:lang w:val="el-GR"/>
        </w:rPr>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64602DED" w14:textId="77777777" w:rsidR="00847176" w:rsidRPr="00603221" w:rsidRDefault="00847176" w:rsidP="00847176">
      <w:pPr>
        <w:pStyle w:val="aff"/>
        <w:numPr>
          <w:ilvl w:val="0"/>
          <w:numId w:val="26"/>
        </w:numPr>
        <w:spacing w:before="120"/>
        <w:ind w:left="284" w:hanging="142"/>
        <w:contextualSpacing w:val="0"/>
        <w:rPr>
          <w:lang w:val="el-GR"/>
        </w:rPr>
      </w:pPr>
      <w:r w:rsidRPr="00603221">
        <w:rPr>
          <w:lang w:val="el-GR"/>
        </w:rPr>
        <w:t>η οποία είναι υπό αίρεση,</w:t>
      </w:r>
    </w:p>
    <w:p w14:paraId="58CECCE4" w14:textId="77777777" w:rsidR="00847176" w:rsidRPr="00603221" w:rsidRDefault="00847176" w:rsidP="00847176">
      <w:pPr>
        <w:pStyle w:val="aff"/>
        <w:numPr>
          <w:ilvl w:val="0"/>
          <w:numId w:val="26"/>
        </w:numPr>
        <w:spacing w:before="120"/>
        <w:ind w:left="284" w:hanging="142"/>
        <w:contextualSpacing w:val="0"/>
        <w:rPr>
          <w:lang w:val="el-GR"/>
        </w:rPr>
      </w:pPr>
      <w:r w:rsidRPr="00603221">
        <w:rPr>
          <w:lang w:val="el-GR"/>
        </w:rPr>
        <w:t>η οποία θέτει όρο αναπροσαρμογής,</w:t>
      </w:r>
    </w:p>
    <w:p w14:paraId="109720F8" w14:textId="77777777" w:rsidR="00847176" w:rsidRDefault="00847176" w:rsidP="00847176">
      <w:pPr>
        <w:pStyle w:val="aff"/>
        <w:numPr>
          <w:ilvl w:val="0"/>
          <w:numId w:val="26"/>
        </w:numPr>
        <w:spacing w:before="120"/>
        <w:ind w:left="284" w:hanging="142"/>
        <w:contextualSpacing w:val="0"/>
        <w:rPr>
          <w:lang w:val="el-GR"/>
        </w:rPr>
      </w:pPr>
      <w:r w:rsidRPr="00603221">
        <w:rPr>
          <w:lang w:val="el-GR"/>
        </w:rPr>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10D89147" w14:textId="77777777" w:rsidR="00847176" w:rsidRPr="00FA03E7" w:rsidRDefault="00847176" w:rsidP="00847176">
      <w:pPr>
        <w:pStyle w:val="aff"/>
        <w:numPr>
          <w:ilvl w:val="0"/>
          <w:numId w:val="26"/>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5F4A19B2" w14:textId="77777777" w:rsidR="00847176" w:rsidRPr="00957A03" w:rsidRDefault="00847176" w:rsidP="00847176">
      <w:pPr>
        <w:pStyle w:val="aff"/>
        <w:numPr>
          <w:ilvl w:val="0"/>
          <w:numId w:val="26"/>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38C8B7C0" w14:textId="77777777" w:rsidR="00847176" w:rsidRPr="00957A03" w:rsidRDefault="00847176" w:rsidP="00847176">
      <w:pPr>
        <w:pStyle w:val="aff"/>
        <w:numPr>
          <w:ilvl w:val="0"/>
          <w:numId w:val="26"/>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r>
        <w:rPr>
          <w:lang w:val="el-GR"/>
        </w:rPr>
        <w:t xml:space="preserve"> </w:t>
      </w:r>
      <w:r w:rsidRPr="0009708A">
        <w:rPr>
          <w:lang w:val="el-GR"/>
        </w:rPr>
        <w:t>που έχουν ρητώς καθοριστεί, επί ποινή αποκλεισμού, στην παρούσα Διακήρυξη</w:t>
      </w:r>
      <w:r w:rsidRPr="00957A03">
        <w:rPr>
          <w:lang w:val="el-GR"/>
        </w:rPr>
        <w:t>,</w:t>
      </w:r>
    </w:p>
    <w:p w14:paraId="073E24C8" w14:textId="7E0A1F53" w:rsidR="00847176" w:rsidRDefault="00847176" w:rsidP="00847176">
      <w:pPr>
        <w:pStyle w:val="aff"/>
        <w:numPr>
          <w:ilvl w:val="0"/>
          <w:numId w:val="26"/>
        </w:numPr>
        <w:spacing w:before="120"/>
        <w:ind w:left="284" w:hanging="142"/>
        <w:contextualSpacing w:val="0"/>
        <w:rPr>
          <w:lang w:val="el-GR"/>
        </w:rPr>
      </w:pPr>
      <w:r w:rsidRPr="00957A03">
        <w:rPr>
          <w:lang w:val="el-GR"/>
        </w:rPr>
        <w:t xml:space="preserve">η οποία παρουσιάζει ελλείψεις ως προς τα δικαιολογητικά που ζητούνται από τα έγγραφα της παρούσας </w:t>
      </w:r>
      <w:r w:rsidR="009A79B2">
        <w:rPr>
          <w:lang w:val="el-GR"/>
        </w:rPr>
        <w:t>Δ</w:t>
      </w:r>
      <w:r w:rsidRPr="00957A03">
        <w:rPr>
          <w:lang w:val="el-GR"/>
        </w:rPr>
        <w:t>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615D2F0" w14:textId="4738F049" w:rsidR="00847176" w:rsidRPr="00957A03" w:rsidRDefault="00847176" w:rsidP="00847176">
      <w:pPr>
        <w:pStyle w:val="aff"/>
        <w:numPr>
          <w:ilvl w:val="0"/>
          <w:numId w:val="26"/>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9A79B2">
        <w:rPr>
          <w:lang w:val="el-GR"/>
        </w:rPr>
        <w:t xml:space="preserve"> έως 2.2.7</w:t>
      </w:r>
      <w:r w:rsidRPr="00957A03">
        <w:rPr>
          <w:lang w:val="el-GR"/>
        </w:rPr>
        <w:t>, περί κριτηρίων επιλογής,</w:t>
      </w:r>
    </w:p>
    <w:p w14:paraId="3E4A2990" w14:textId="77777777" w:rsidR="00847176" w:rsidRPr="00957A03" w:rsidRDefault="00847176" w:rsidP="00847176">
      <w:pPr>
        <w:pStyle w:val="aff"/>
        <w:numPr>
          <w:ilvl w:val="0"/>
          <w:numId w:val="26"/>
        </w:numPr>
        <w:spacing w:before="120"/>
        <w:ind w:left="284" w:hanging="142"/>
        <w:contextualSpacing w:val="0"/>
        <w:rPr>
          <w:lang w:val="el-GR"/>
        </w:rPr>
      </w:pPr>
      <w:r w:rsidRPr="00957A03">
        <w:rPr>
          <w:lang w:val="el-GR"/>
        </w:rPr>
        <w:lastRenderedPageBreak/>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3E295433" w14:textId="77777777" w:rsidR="00847176" w:rsidRPr="00603221" w:rsidRDefault="00847176" w:rsidP="00847176">
      <w:pPr>
        <w:pStyle w:val="aff"/>
        <w:numPr>
          <w:ilvl w:val="0"/>
          <w:numId w:val="26"/>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3A239B01" w14:textId="6EC46B7F" w:rsidR="009A79B2" w:rsidRPr="009A79B2" w:rsidRDefault="00847176" w:rsidP="00847176">
      <w:pPr>
        <w:pStyle w:val="aff"/>
        <w:numPr>
          <w:ilvl w:val="0"/>
          <w:numId w:val="26"/>
        </w:numPr>
        <w:spacing w:before="120"/>
        <w:ind w:left="284" w:hanging="142"/>
        <w:contextualSpacing w:val="0"/>
        <w:rPr>
          <w:iCs/>
          <w:lang w:val="el-GR"/>
        </w:rPr>
      </w:pPr>
      <w:r w:rsidRPr="003E1CBC">
        <w:rPr>
          <w:lang w:val="el-GR"/>
        </w:rPr>
        <w:t>της οποίας το συνολικό τίμημα υπερβαίνει τον προϋπολογισμό του Έργου</w:t>
      </w:r>
      <w:r w:rsidR="009A79B2">
        <w:rPr>
          <w:lang w:val="el-GR"/>
        </w:rPr>
        <w:t>,</w:t>
      </w:r>
    </w:p>
    <w:p w14:paraId="24AC6F41" w14:textId="593D353E" w:rsidR="00250252" w:rsidRPr="009A79B2" w:rsidRDefault="009A79B2" w:rsidP="00847176">
      <w:pPr>
        <w:pStyle w:val="aff"/>
        <w:numPr>
          <w:ilvl w:val="0"/>
          <w:numId w:val="26"/>
        </w:numPr>
        <w:spacing w:before="120"/>
        <w:ind w:left="284" w:hanging="142"/>
        <w:contextualSpacing w:val="0"/>
        <w:rPr>
          <w:iCs/>
          <w:lang w:val="el-GR"/>
        </w:rPr>
      </w:pPr>
      <w:r w:rsidRPr="009A79B2">
        <w:rPr>
          <w:lang w:val="el-GR"/>
        </w:rPr>
        <w:t>που η προσφερόμενη εγγύηση είναι μικρότερη</w:t>
      </w:r>
      <w:r w:rsidR="00213912">
        <w:rPr>
          <w:lang w:val="el-GR"/>
        </w:rPr>
        <w:t xml:space="preserve"> της</w:t>
      </w:r>
      <w:r w:rsidRPr="009A79B2">
        <w:rPr>
          <w:lang w:val="el-GR"/>
        </w:rPr>
        <w:t xml:space="preserve"> χρονικής διάρκειας από την ελάχιστη ζητούμενη και δεν καλύπτει το σύνολο της προσφερόμενης λύσης.</w:t>
      </w:r>
    </w:p>
    <w:p w14:paraId="0634DE65" w14:textId="77777777" w:rsidR="008338F0" w:rsidRPr="00603221" w:rsidRDefault="003355E7" w:rsidP="002D0CD6">
      <w:pPr>
        <w:pStyle w:val="1"/>
        <w:rPr>
          <w:rFonts w:cs="Tahoma"/>
          <w:sz w:val="22"/>
          <w:szCs w:val="22"/>
        </w:rPr>
      </w:pPr>
      <w:bookmarkStart w:id="258" w:name="_Toc97194442"/>
      <w:bookmarkStart w:id="259" w:name="_Toc190874707"/>
      <w:r w:rsidRPr="00603221">
        <w:rPr>
          <w:rFonts w:cs="Tahoma"/>
          <w:sz w:val="22"/>
          <w:szCs w:val="22"/>
        </w:rPr>
        <w:lastRenderedPageBreak/>
        <w:t>ΔΙΕΝΕΡΓΕΙΑ ΔΙΑΔΙΚΑΣΙΑΣ - ΑΞΙΟΛΟΓΗΣΗ ΠΡΟΣΦΟΡΩΝ</w:t>
      </w:r>
      <w:bookmarkEnd w:id="258"/>
      <w:bookmarkEnd w:id="259"/>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60" w:name="_Ref496542534"/>
      <w:bookmarkStart w:id="261" w:name="_Toc97194311"/>
      <w:bookmarkStart w:id="262" w:name="_Toc97194443"/>
      <w:bookmarkStart w:id="263" w:name="_Toc190874708"/>
      <w:r w:rsidRPr="00603221">
        <w:rPr>
          <w:rFonts w:cs="Tahoma"/>
          <w:lang w:val="el-GR"/>
        </w:rPr>
        <w:t>Αποσφράγιση και αξιολόγηση προσφορών</w:t>
      </w:r>
      <w:bookmarkEnd w:id="260"/>
      <w:bookmarkEnd w:id="261"/>
      <w:bookmarkEnd w:id="262"/>
      <w:bookmarkEnd w:id="263"/>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64" w:name="_Ref496542486"/>
      <w:bookmarkStart w:id="265" w:name="_Toc97194312"/>
      <w:bookmarkStart w:id="266" w:name="_Toc97194444"/>
      <w:bookmarkStart w:id="267" w:name="_Toc190874709"/>
      <w:r w:rsidRPr="00603221">
        <w:rPr>
          <w:lang w:val="el-GR"/>
        </w:rPr>
        <w:t>Ηλεκτρονική αποσφράγιση προσφορών</w:t>
      </w:r>
      <w:bookmarkEnd w:id="264"/>
      <w:bookmarkEnd w:id="265"/>
      <w:bookmarkEnd w:id="266"/>
      <w:bookmarkEnd w:id="267"/>
    </w:p>
    <w:p w14:paraId="66FDFF38" w14:textId="60FA610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 xml:space="preserve">αρμόδιο όργανο της </w:t>
      </w:r>
      <w:r w:rsidR="00847176">
        <w:rPr>
          <w:lang w:val="el-GR"/>
        </w:rPr>
        <w:t>α</w:t>
      </w:r>
      <w:r w:rsidRPr="00603221">
        <w:rPr>
          <w:lang w:val="el-GR"/>
        </w:rPr>
        <w:t xml:space="preserve">ναθέτουσας </w:t>
      </w:r>
      <w:r w:rsidR="00847176">
        <w:rPr>
          <w:lang w:val="el-GR"/>
        </w:rPr>
        <w:t>α</w:t>
      </w:r>
      <w:r w:rsidRPr="00603221">
        <w:rPr>
          <w:lang w:val="el-GR"/>
        </w:rPr>
        <w:t>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474CF88" w14:textId="619AC4A7" w:rsidR="004165ED" w:rsidRPr="00921A76" w:rsidRDefault="004165ED" w:rsidP="004165ED">
      <w:pPr>
        <w:widowControl w:val="0"/>
        <w:numPr>
          <w:ilvl w:val="0"/>
          <w:numId w:val="4"/>
        </w:numPr>
        <w:spacing w:after="60"/>
        <w:textAlignment w:val="baseline"/>
        <w:rPr>
          <w:lang w:val="el-GR"/>
        </w:rPr>
      </w:pPr>
      <w:r w:rsidRPr="00921A76">
        <w:rPr>
          <w:lang w:val="el-GR"/>
        </w:rPr>
        <w:t xml:space="preserve">Ηλεκτρονική Αποσφράγιση του (υπό)φακέλου «Δικαιολογητικά Συμμετοχής-Τεχνική Προσφορά», </w:t>
      </w:r>
      <w:r w:rsidRPr="00AF412A">
        <w:rPr>
          <w:b/>
          <w:bCs/>
          <w:lang w:val="el-GR"/>
        </w:rPr>
        <w:t>τέσσερις (4) εργάσιμες ημέρες</w:t>
      </w:r>
      <w:r w:rsidRPr="006B5AA1">
        <w:rPr>
          <w:lang w:val="el-GR"/>
        </w:rPr>
        <w:t xml:space="preserve"> μετά την καταληκτική ημερομηνία προσφορών </w:t>
      </w:r>
      <w:r w:rsidRPr="00921A76">
        <w:rPr>
          <w:lang w:val="el-GR"/>
        </w:rPr>
        <w:t xml:space="preserve">ήτοι </w:t>
      </w:r>
      <w:r w:rsidR="00CF4332" w:rsidRPr="004F1D4B">
        <w:rPr>
          <w:b/>
          <w:bCs/>
          <w:lang w:val="el-GR"/>
        </w:rPr>
        <w:t>01-04-2025</w:t>
      </w:r>
      <w:r w:rsidR="004F1D4B">
        <w:rPr>
          <w:lang w:val="el-GR"/>
        </w:rPr>
        <w:t xml:space="preserve">, ημέρα </w:t>
      </w:r>
      <w:r w:rsidR="004F1D4B">
        <w:rPr>
          <w:b/>
          <w:bCs/>
          <w:lang w:val="el-GR"/>
        </w:rPr>
        <w:t xml:space="preserve">Τρίτη </w:t>
      </w:r>
      <w:r w:rsidRPr="00921A76">
        <w:rPr>
          <w:lang w:val="el-GR"/>
        </w:rPr>
        <w:t xml:space="preserve">και ώρα </w:t>
      </w:r>
      <w:r w:rsidR="006B5A73" w:rsidRPr="004F1D4B">
        <w:rPr>
          <w:b/>
          <w:bCs/>
          <w:lang w:val="el-GR"/>
        </w:rPr>
        <w:t>14</w:t>
      </w:r>
      <w:r w:rsidRPr="004F1D4B">
        <w:rPr>
          <w:b/>
          <w:bCs/>
          <w:lang w:val="el-GR"/>
        </w:rPr>
        <w:t>:</w:t>
      </w:r>
      <w:r w:rsidR="006B5A73" w:rsidRPr="004F1D4B">
        <w:rPr>
          <w:b/>
          <w:bCs/>
          <w:lang w:val="el-GR"/>
        </w:rPr>
        <w:t>00</w:t>
      </w:r>
      <w:r w:rsidRPr="004F1D4B">
        <w:rPr>
          <w:b/>
          <w:bCs/>
          <w:lang w:val="el-GR"/>
        </w:rPr>
        <w:t>.</w:t>
      </w:r>
      <w:r w:rsidRPr="006B5AA1">
        <w:rPr>
          <w:lang w:val="el-GR"/>
        </w:rPr>
        <w:t xml:space="preserve">  </w:t>
      </w:r>
    </w:p>
    <w:p w14:paraId="39D85ECE" w14:textId="69DD3CBB" w:rsidR="00372DB8" w:rsidRPr="00821852" w:rsidRDefault="004165ED" w:rsidP="004165ED">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«Οικονομική Προσφορά», κατά την ημερομηνία και ώρα που θα ορίσει η </w:t>
      </w:r>
      <w:r w:rsidR="00213912">
        <w:rPr>
          <w:kern w:val="1"/>
          <w:lang w:val="el-GR" w:eastAsia="ar-SA"/>
        </w:rPr>
        <w:t>Α</w:t>
      </w:r>
      <w:r w:rsidRPr="00032BBA">
        <w:rPr>
          <w:kern w:val="1"/>
          <w:lang w:val="el-GR" w:eastAsia="ar-SA"/>
        </w:rPr>
        <w:t xml:space="preserve">ναθέτουσα </w:t>
      </w:r>
      <w:r w:rsidR="00213912">
        <w:rPr>
          <w:kern w:val="1"/>
          <w:lang w:val="el-GR" w:eastAsia="ar-SA"/>
        </w:rPr>
        <w:t>Α</w:t>
      </w:r>
      <w:r w:rsidRPr="00032BBA">
        <w:rPr>
          <w:kern w:val="1"/>
          <w:lang w:val="el-GR" w:eastAsia="ar-SA"/>
        </w:rPr>
        <w:t>ρχή</w:t>
      </w:r>
      <w:r w:rsidR="00372DB8" w:rsidRPr="00032BBA">
        <w:rPr>
          <w:lang w:val="el-GR"/>
        </w:rPr>
        <w:t xml:space="preserve">  </w:t>
      </w:r>
    </w:p>
    <w:p w14:paraId="3CB9D9BB" w14:textId="51FA8CA1" w:rsidR="00372DB8" w:rsidRPr="00CE73AA" w:rsidRDefault="008465EF" w:rsidP="00372DB8">
      <w:pPr>
        <w:textAlignment w:val="baseline"/>
        <w:rPr>
          <w:kern w:val="1"/>
          <w:lang w:val="el-GR" w:eastAsia="ar-SA"/>
        </w:rPr>
      </w:pPr>
      <w:r w:rsidRPr="00CE73AA">
        <w:rPr>
          <w:kern w:val="1"/>
          <w:lang w:val="el-GR" w:eastAsia="ar-SA"/>
        </w:rPr>
        <w:t>Σε κάθε στάδιο</w:t>
      </w:r>
      <w:r>
        <w:rPr>
          <w:kern w:val="1"/>
          <w:lang w:val="el-GR" w:eastAsia="ar-SA"/>
        </w:rPr>
        <w:t xml:space="preserve"> </w:t>
      </w:r>
      <w:r w:rsidRPr="00CE73AA">
        <w:rPr>
          <w:kern w:val="1"/>
          <w:lang w:val="el-GR" w:eastAsia="ar-SA"/>
        </w:rPr>
        <w:t xml:space="preserve">τα στοιχεία των προσφορών που αποσφραγίζονται είναι καταρχήν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w:t>
      </w:r>
      <w:r w:rsidR="00213912">
        <w:rPr>
          <w:kern w:val="1"/>
          <w:lang w:val="el-GR" w:eastAsia="ar-SA"/>
        </w:rPr>
        <w:t>Α</w:t>
      </w:r>
      <w:r w:rsidRPr="00CE73AA">
        <w:rPr>
          <w:kern w:val="1"/>
          <w:lang w:val="el-GR" w:eastAsia="ar-SA"/>
        </w:rPr>
        <w:t xml:space="preserve">ναθέτουσα </w:t>
      </w:r>
      <w:r w:rsidR="00213912">
        <w:rPr>
          <w:kern w:val="1"/>
          <w:lang w:val="el-GR" w:eastAsia="ar-SA"/>
        </w:rPr>
        <w:t>Α</w:t>
      </w:r>
      <w:r w:rsidRPr="00CE73AA">
        <w:rPr>
          <w:kern w:val="1"/>
          <w:lang w:val="el-GR" w:eastAsia="ar-SA"/>
        </w:rPr>
        <w:t>ρχή</w:t>
      </w:r>
      <w:r>
        <w:rPr>
          <w:kern w:val="1"/>
          <w:lang w:val="el-GR" w:eastAsia="ar-SA"/>
        </w:rPr>
        <w:t>.</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68" w:name="_Toc74566885"/>
      <w:bookmarkStart w:id="269" w:name="_Toc74566886"/>
      <w:bookmarkStart w:id="270" w:name="_Toc74566887"/>
      <w:bookmarkStart w:id="271" w:name="_Toc74566888"/>
      <w:bookmarkStart w:id="272" w:name="_Toc74566889"/>
      <w:bookmarkStart w:id="273" w:name="_Toc74566890"/>
      <w:bookmarkStart w:id="274" w:name="_Toc74566891"/>
      <w:bookmarkStart w:id="275" w:name="_Toc74566892"/>
      <w:bookmarkStart w:id="276" w:name="_Ref40981105"/>
      <w:bookmarkStart w:id="277" w:name="_Ref40981122"/>
      <w:bookmarkStart w:id="278" w:name="_Ref40981155"/>
      <w:bookmarkStart w:id="279" w:name="_Toc97194313"/>
      <w:bookmarkStart w:id="280" w:name="_Toc97194445"/>
      <w:bookmarkStart w:id="281" w:name="_Toc190874710"/>
      <w:bookmarkEnd w:id="268"/>
      <w:bookmarkEnd w:id="269"/>
      <w:bookmarkEnd w:id="270"/>
      <w:bookmarkEnd w:id="271"/>
      <w:bookmarkEnd w:id="272"/>
      <w:bookmarkEnd w:id="273"/>
      <w:bookmarkEnd w:id="274"/>
      <w:bookmarkEnd w:id="275"/>
      <w:r w:rsidRPr="00603221">
        <w:rPr>
          <w:lang w:val="el-GR"/>
        </w:rPr>
        <w:t>Αξιολόγηση προσφορών</w:t>
      </w:r>
      <w:bookmarkEnd w:id="276"/>
      <w:bookmarkEnd w:id="277"/>
      <w:bookmarkEnd w:id="278"/>
      <w:bookmarkEnd w:id="279"/>
      <w:bookmarkEnd w:id="280"/>
      <w:bookmarkEnd w:id="281"/>
    </w:p>
    <w:p w14:paraId="1812B8F0" w14:textId="495AE92C" w:rsidR="006119DB" w:rsidRDefault="00847176" w:rsidP="006119DB">
      <w:pPr>
        <w:textAlignment w:val="baseline"/>
        <w:rPr>
          <w:lang w:val="el-GR"/>
        </w:rPr>
      </w:pPr>
      <w:r w:rsidRPr="00821852">
        <w:rPr>
          <w:lang w:val="el-GR"/>
        </w:rPr>
        <w:t xml:space="preserve">Μετά την </w:t>
      </w:r>
      <w:r>
        <w:rPr>
          <w:lang w:val="el-GR"/>
        </w:rPr>
        <w:t xml:space="preserve">κατά περίπτωση </w:t>
      </w:r>
      <w:r w:rsidRPr="00821852">
        <w:rPr>
          <w:lang w:val="el-GR"/>
        </w:rPr>
        <w:t xml:space="preserve">ηλεκτρονική αποσφράγιση των προσφορών η </w:t>
      </w:r>
      <w:r w:rsidR="00213912">
        <w:rPr>
          <w:lang w:val="el-GR"/>
        </w:rPr>
        <w:t>Α</w:t>
      </w:r>
      <w:r w:rsidRPr="00821852">
        <w:rPr>
          <w:lang w:val="el-GR"/>
        </w:rPr>
        <w:t xml:space="preserve">ναθέτουσα </w:t>
      </w:r>
      <w:r w:rsidR="00213912">
        <w:rPr>
          <w:lang w:val="el-GR"/>
        </w:rPr>
        <w:t>Αρ</w:t>
      </w:r>
      <w:r w:rsidRPr="00821852">
        <w:rPr>
          <w:lang w:val="el-GR"/>
        </w:rPr>
        <w:t xml:space="preserve">χή προβαίνει στην αξιολόγηση αυτών μέσω των αρμόδιων πιστοποιημένων στο Σύστημα </w:t>
      </w:r>
      <w:r>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099C30D6" w14:textId="69CB3F11" w:rsidR="000F142E" w:rsidRPr="00BD7E89" w:rsidRDefault="00916AFF"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w:t>
      </w:r>
      <w:r>
        <w:rPr>
          <w:kern w:val="1"/>
          <w:lang w:val="el-GR"/>
        </w:rPr>
        <w:t>υποβολή</w:t>
      </w:r>
      <w:r w:rsidRPr="00BD7E89">
        <w:rPr>
          <w:kern w:val="1"/>
          <w:lang w:val="el-GR"/>
        </w:rPr>
        <w:t xml:space="preserve"> της εγγύησης συμμετοχής, σύμφωνα με την παράγραφο 1 του άρθρου 72. Σε περίπτωση παράλειψης </w:t>
      </w:r>
      <w:r>
        <w:rPr>
          <w:kern w:val="1"/>
          <w:lang w:val="el-GR"/>
        </w:rPr>
        <w:t>υποβολής</w:t>
      </w:r>
      <w:r w:rsidRPr="00BD7E89">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Pr>
          <w:kern w:val="1"/>
          <w:lang w:val="el-GR"/>
        </w:rPr>
        <w:t>με το</w:t>
      </w:r>
      <w:r w:rsidRPr="00BD7E89">
        <w:rPr>
          <w:kern w:val="1"/>
          <w:lang w:val="el-GR"/>
        </w:rPr>
        <w:t xml:space="preserve"> οποίο εισηγείται την απόρριψη της προσφοράς ως απαράδεκτης.</w:t>
      </w:r>
      <w:r w:rsidR="00372DB8" w:rsidRPr="00BD7E89">
        <w:rPr>
          <w:kern w:val="1"/>
          <w:lang w:val="el-GR"/>
        </w:rPr>
        <w:t xml:space="preserve">  </w:t>
      </w:r>
    </w:p>
    <w:p w14:paraId="65101FE9" w14:textId="161DAA93" w:rsidR="000F142E"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3EE08F1F"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47DF6DAE"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17F88BF" w14:textId="77777777" w:rsidR="00372DB8" w:rsidRDefault="00372DB8" w:rsidP="00372DB8">
      <w:pPr>
        <w:suppressAutoHyphens w:val="0"/>
        <w:autoSpaceDE w:val="0"/>
        <w:autoSpaceDN w:val="0"/>
        <w:adjustRightInd w:val="0"/>
        <w:spacing w:after="0"/>
        <w:rPr>
          <w:kern w:val="1"/>
          <w:lang w:val="el-GR"/>
        </w:rPr>
      </w:pPr>
    </w:p>
    <w:p w14:paraId="74ADEDBC" w14:textId="78347387" w:rsidR="00372DB8" w:rsidRDefault="00916AFF" w:rsidP="00372DB8">
      <w:pPr>
        <w:suppressAutoHyphens w:val="0"/>
        <w:autoSpaceDE w:val="0"/>
        <w:autoSpaceDN w:val="0"/>
        <w:adjustRightInd w:val="0"/>
        <w:spacing w:after="0"/>
        <w:rPr>
          <w:kern w:val="1"/>
          <w:lang w:val="el-GR"/>
        </w:rPr>
      </w:pPr>
      <w:r w:rsidRPr="00BD7E89">
        <w:rPr>
          <w:kern w:val="1"/>
          <w:lang w:val="el-GR"/>
        </w:rPr>
        <w:t xml:space="preserve">β) </w:t>
      </w:r>
      <w:r w:rsidR="001166FB" w:rsidRPr="00754F62">
        <w:rPr>
          <w:kern w:val="1"/>
          <w:lang w:val="el-GR"/>
        </w:rPr>
        <w:t>Μετά την έκδοση της ανωτέρω απόφασης η</w:t>
      </w:r>
      <w:r w:rsidR="001166FB" w:rsidRPr="00911940">
        <w:rPr>
          <w:kern w:val="1"/>
          <w:lang w:val="el-GR"/>
        </w:rPr>
        <w:t xml:space="preserve"> Επιτροπή Διαγωνισμού προβαίνει αρχικά στον έλεγχο των δικαιολογητικών συμμετοχής και </w:t>
      </w:r>
      <w:r w:rsidR="001166FB">
        <w:rPr>
          <w:kern w:val="1"/>
          <w:lang w:val="el-GR"/>
        </w:rPr>
        <w:t>ακολούθως</w:t>
      </w:r>
      <w:r w:rsidR="001166FB" w:rsidRPr="00911940">
        <w:rPr>
          <w:kern w:val="1"/>
          <w:lang w:val="el-GR"/>
        </w:rPr>
        <w:t xml:space="preserve"> στην αξιολόγηση και βαθμολόγηση των τεχνικών προσφορών των προσφερόντων, τα δικαιολογητικά συμμετοχής των οποίων έκρινε πλήρη.</w:t>
      </w:r>
      <w:r w:rsidR="001166FB" w:rsidRPr="00312742">
        <w:rPr>
          <w:kern w:val="1"/>
          <w:lang w:val="el-GR"/>
        </w:rPr>
        <w:t xml:space="preserve"> </w:t>
      </w:r>
      <w:r w:rsidR="001166FB">
        <w:rPr>
          <w:kern w:val="1"/>
          <w:lang w:val="el-GR"/>
        </w:rPr>
        <w:t>Η αξιολόγηση και βαθμολόγηση γίνονται σύμφωνα με τα σχετικώς προβλεπόμενα στον ν.4412/2016  και τους όρους της παρούσας. Η</w:t>
      </w:r>
      <w:r w:rsidR="001166FB" w:rsidRPr="00176884">
        <w:rPr>
          <w:kern w:val="1"/>
          <w:lang w:val="el-GR"/>
        </w:rPr>
        <w:t xml:space="preserve"> δια</w:t>
      </w:r>
      <w:r w:rsidR="001166FB" w:rsidRPr="0014575C">
        <w:rPr>
          <w:kern w:val="1"/>
          <w:lang w:val="el-GR"/>
        </w:rPr>
        <w:t>δικασία αξιολόγησης ολοκληρώνεται με την καταχώριση</w:t>
      </w:r>
      <w:r w:rsidR="001166FB" w:rsidRPr="00176884">
        <w:rPr>
          <w:kern w:val="1"/>
          <w:lang w:val="el-GR"/>
        </w:rPr>
        <w:t xml:space="preserve"> </w:t>
      </w:r>
      <w:r w:rsidR="001166FB" w:rsidRPr="0014575C">
        <w:rPr>
          <w:kern w:val="1"/>
          <w:lang w:val="el-GR"/>
        </w:rPr>
        <w:t>σε πρακτικό των προσφερόντων</w:t>
      </w:r>
      <w:r w:rsidR="001166FB" w:rsidRPr="00176884">
        <w:rPr>
          <w:kern w:val="1"/>
          <w:lang w:val="el-GR"/>
        </w:rPr>
        <w:t xml:space="preserve">, </w:t>
      </w:r>
      <w:r w:rsidR="001166FB" w:rsidRPr="0014575C">
        <w:rPr>
          <w:kern w:val="1"/>
          <w:lang w:val="el-GR"/>
        </w:rPr>
        <w:t>των αποτελεσμάτων</w:t>
      </w:r>
      <w:r w:rsidR="001166FB" w:rsidRPr="00176884">
        <w:rPr>
          <w:kern w:val="1"/>
          <w:lang w:val="el-GR"/>
        </w:rPr>
        <w:t xml:space="preserve"> </w:t>
      </w:r>
      <w:r w:rsidR="001166FB" w:rsidRPr="0014575C">
        <w:rPr>
          <w:kern w:val="1"/>
          <w:lang w:val="el-GR"/>
        </w:rPr>
        <w:t>του ελέγχου και της αξιολόγησης των δικαιολογητικών</w:t>
      </w:r>
      <w:r w:rsidR="001166FB" w:rsidRPr="00176884">
        <w:rPr>
          <w:kern w:val="1"/>
          <w:lang w:val="el-GR"/>
        </w:rPr>
        <w:t xml:space="preserve"> </w:t>
      </w:r>
      <w:r w:rsidR="001166FB" w:rsidRPr="0014575C">
        <w:rPr>
          <w:kern w:val="1"/>
          <w:lang w:val="el-GR"/>
        </w:rPr>
        <w:t>συμμετοχής</w:t>
      </w:r>
      <w:r w:rsidR="001166FB">
        <w:rPr>
          <w:kern w:val="1"/>
          <w:lang w:val="el-GR"/>
        </w:rPr>
        <w:t xml:space="preserve">, των αποτελεσμάτων της αξιολόγησης </w:t>
      </w:r>
      <w:r w:rsidR="001166FB" w:rsidRPr="0014575C">
        <w:rPr>
          <w:kern w:val="1"/>
          <w:lang w:val="el-GR"/>
        </w:rPr>
        <w:t>των τεχνικών προσφορών</w:t>
      </w:r>
      <w:r w:rsidR="001166FB">
        <w:rPr>
          <w:kern w:val="1"/>
          <w:lang w:val="el-GR"/>
        </w:rPr>
        <w:t xml:space="preserve"> και της βαθμολόγησης των αποδεκτών τεχνικών προσφορών με βάση τα κριτήρια αξιολόγησης των παραγράφων 2.3.1 και 2.3.2 της παρούσας.</w:t>
      </w:r>
    </w:p>
    <w:p w14:paraId="7AEBF331" w14:textId="77777777" w:rsidR="004165ED" w:rsidRDefault="004165ED" w:rsidP="00372DB8">
      <w:pPr>
        <w:suppressAutoHyphens w:val="0"/>
        <w:autoSpaceDE w:val="0"/>
        <w:autoSpaceDN w:val="0"/>
        <w:adjustRightInd w:val="0"/>
        <w:spacing w:after="0"/>
        <w:rPr>
          <w:kern w:val="1"/>
          <w:lang w:val="el-GR"/>
        </w:rPr>
      </w:pPr>
    </w:p>
    <w:p w14:paraId="2211CB91" w14:textId="77777777" w:rsidR="004165ED" w:rsidRPr="00BD65F6" w:rsidRDefault="004165ED" w:rsidP="004165ED">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60F7EB7C" w14:textId="1FBB3326" w:rsidR="004165ED" w:rsidRDefault="004165ED" w:rsidP="004165ED">
      <w:pPr>
        <w:suppressAutoHyphens w:val="0"/>
        <w:autoSpaceDE w:val="0"/>
        <w:autoSpaceDN w:val="0"/>
        <w:adjustRightInd w:val="0"/>
        <w:spacing w:after="0"/>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4F864A25" w14:textId="77777777" w:rsidR="00372DB8" w:rsidRDefault="00372DB8" w:rsidP="00372DB8">
      <w:pPr>
        <w:textAlignment w:val="baseline"/>
        <w:rPr>
          <w:kern w:val="1"/>
          <w:lang w:val="el-GR"/>
        </w:rPr>
      </w:pPr>
    </w:p>
    <w:p w14:paraId="5028E9D6" w14:textId="5063AC8B" w:rsidR="000F142E" w:rsidRDefault="008465EF" w:rsidP="008465EF">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542AB6A4" w14:textId="73310162" w:rsidR="008465EF" w:rsidRDefault="008465EF" w:rsidP="00C30531">
      <w:pPr>
        <w:suppressAutoHyphens w:val="0"/>
        <w:autoSpaceDE w:val="0"/>
        <w:autoSpaceDN w:val="0"/>
        <w:adjustRightInd w:val="0"/>
        <w:spacing w:after="0"/>
        <w:rPr>
          <w:kern w:val="1"/>
          <w:lang w:val="el-GR"/>
        </w:rPr>
      </w:pPr>
      <w:r>
        <w:rPr>
          <w:kern w:val="1"/>
          <w:lang w:val="el-GR"/>
        </w:rPr>
        <w:t xml:space="preserve">δ) </w:t>
      </w:r>
      <w:r w:rsidRPr="004E592B">
        <w:rPr>
          <w:kern w:val="1"/>
          <w:lang w:val="el-GR"/>
        </w:rPr>
        <w:t>Η Επιτροπή Διαγωνισμού προβαίνει στην αξιολόγηση των οικονομικών προσφορών</w:t>
      </w:r>
      <w:r>
        <w:rPr>
          <w:kern w:val="1"/>
          <w:lang w:val="el-GR"/>
        </w:rPr>
        <w:t xml:space="preserve"> </w:t>
      </w:r>
      <w:r w:rsidRPr="004E592B">
        <w:rPr>
          <w:kern w:val="1"/>
          <w:lang w:val="el-GR"/>
        </w:rPr>
        <w:t>που αποσφραγίστηκαν και συντάσσει πρακτικό στο οποίο καταχωρ</w:t>
      </w:r>
      <w:r>
        <w:rPr>
          <w:kern w:val="1"/>
          <w:lang w:val="el-GR"/>
        </w:rPr>
        <w:t>ίζο</w:t>
      </w:r>
      <w:r w:rsidRPr="004E592B">
        <w:rPr>
          <w:kern w:val="1"/>
          <w:lang w:val="el-GR"/>
        </w:rPr>
        <w:t xml:space="preserve">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01B5D9EA" w14:textId="3C8970DA" w:rsidR="000F142E" w:rsidRPr="00CE73AA" w:rsidRDefault="008465EF" w:rsidP="008465EF">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w:t>
      </w:r>
      <w:r>
        <w:rPr>
          <w:kern w:val="1"/>
          <w:lang w:val="el-GR"/>
        </w:rPr>
        <w:t xml:space="preserve">με </w:t>
      </w:r>
      <w:r w:rsidRPr="00CE73AA">
        <w:rPr>
          <w:kern w:val="1"/>
          <w:lang w:val="el-GR"/>
        </w:rPr>
        <w:t>τα παρεχόμενα στοιχεία δεν εξηγ</w:t>
      </w:r>
      <w:r>
        <w:rPr>
          <w:kern w:val="1"/>
          <w:lang w:val="el-GR"/>
        </w:rPr>
        <w:t>είται</w:t>
      </w:r>
      <w:r w:rsidRPr="00CE73AA">
        <w:rPr>
          <w:kern w:val="1"/>
          <w:lang w:val="el-GR"/>
        </w:rPr>
        <w:t xml:space="preserve">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F14EAAB" w14:textId="52E147B3" w:rsidR="008465EF" w:rsidRPr="00A72F25" w:rsidRDefault="008465EF" w:rsidP="008465EF">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περισσότερων προσφερόντων, η ανάθεση γίνεται</w:t>
      </w:r>
      <w:r w:rsidRPr="00A72F25">
        <w:rPr>
          <w:kern w:val="1"/>
          <w:lang w:val="el-GR"/>
        </w:rPr>
        <w:t xml:space="preserve"> στ</w:t>
      </w:r>
      <w:r>
        <w:rPr>
          <w:kern w:val="1"/>
          <w:lang w:val="el-GR"/>
        </w:rPr>
        <w:t>ο</w:t>
      </w:r>
      <w:r w:rsidRPr="00A72F25">
        <w:rPr>
          <w:kern w:val="1"/>
          <w:lang w:val="el-GR"/>
        </w:rPr>
        <w:t>ν προσφ</w:t>
      </w:r>
      <w:r>
        <w:rPr>
          <w:kern w:val="1"/>
          <w:lang w:val="el-GR"/>
        </w:rPr>
        <w:t>έροντα</w:t>
      </w:r>
      <w:r w:rsidRPr="00A72F25">
        <w:rPr>
          <w:kern w:val="1"/>
          <w:lang w:val="el-GR"/>
        </w:rPr>
        <w:t xml:space="preserve"> με τη μεγαλύτερη βαθμολογία τεχνικής προσφοράς. </w:t>
      </w:r>
    </w:p>
    <w:p w14:paraId="0F13F4BF" w14:textId="3C5B25D9" w:rsidR="000F142E" w:rsidRDefault="008465EF" w:rsidP="008465EF">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9"/>
      </w:r>
      <w:r w:rsidRPr="11E90C04">
        <w:rPr>
          <w:i/>
          <w:iCs/>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5AF5D091" w14:textId="0310ABF6" w:rsidR="000F142E" w:rsidRPr="0084517C" w:rsidRDefault="008465EF" w:rsidP="008465EF">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C30531">
        <w:rPr>
          <w:rFonts w:eastAsia="Calibri"/>
          <w:i/>
          <w:color w:val="5B9BD5"/>
          <w:kern w:val="1"/>
          <w:lang w:val="el-GR"/>
        </w:rPr>
        <w:t xml:space="preserve"> </w:t>
      </w:r>
      <w:r w:rsidRPr="00BD65F6">
        <w:rPr>
          <w:kern w:val="1"/>
          <w:lang w:val="el-GR" w:eastAsia="el-GR"/>
        </w:rPr>
        <w:t xml:space="preserve">αρχή προσκαλεί εγγράφως, μέσω της λειτουργικότητας της «Επικοινωνίας» του </w:t>
      </w:r>
      <w:r w:rsidRPr="00BD65F6">
        <w:rPr>
          <w:kern w:val="1"/>
          <w:lang w:val="el-GR" w:eastAsia="el-GR"/>
        </w:rPr>
        <w:lastRenderedPageBreak/>
        <w:t xml:space="preserve">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w:t>
      </w:r>
      <w:r>
        <w:rPr>
          <w:kern w:val="1"/>
          <w:lang w:val="el-GR" w:eastAsia="el-GR"/>
        </w:rPr>
        <w:t xml:space="preserve"> </w:t>
      </w:r>
      <w:r w:rsidRPr="00BD65F6">
        <w:rPr>
          <w:kern w:val="1"/>
          <w:lang w:val="el-GR" w:eastAsia="el-GR"/>
        </w:rPr>
        <w:t>και ενσωματώνεται στην απόφαση κατακύρωσης.</w:t>
      </w:r>
    </w:p>
    <w:p w14:paraId="212A055B" w14:textId="37FBA733" w:rsidR="00372DB8" w:rsidRDefault="008465EF" w:rsidP="008465EF">
      <w:pPr>
        <w:textAlignment w:val="baseline"/>
        <w:rPr>
          <w:kern w:val="1"/>
          <w:lang w:val="el-GR" w:eastAsia="el-GR"/>
        </w:rPr>
      </w:pPr>
      <w:r w:rsidRPr="00CD0FD9">
        <w:rPr>
          <w:color w:val="000000"/>
          <w:shd w:val="clear" w:color="auto" w:fill="FFFFFF"/>
          <w:lang w:val="el-GR"/>
        </w:rPr>
        <w:t xml:space="preserve">Σε κάθε περίπτωση, όταν έχει υποβληθεί </w:t>
      </w:r>
      <w:r w:rsidRPr="00CD0FD9">
        <w:rPr>
          <w:color w:val="000000" w:themeColor="text1"/>
          <w:lang w:val="el-GR"/>
        </w:rPr>
        <w:t xml:space="preserve">εξ αρχής </w:t>
      </w:r>
      <w:r w:rsidRPr="00CD0FD9">
        <w:rPr>
          <w:color w:val="000000"/>
          <w:shd w:val="clear" w:color="auto" w:fill="FFFFFF"/>
          <w:lang w:val="el-GR"/>
        </w:rPr>
        <w:t xml:space="preserve">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CD0FD9">
        <w:rPr>
          <w:lang w:val="el-GR"/>
        </w:rPr>
        <w:t>Ενιαίας Αρχής Δημοσίων Συμβάσεων (Ε.Α.ΔΗ.ΣΥ.)</w:t>
      </w:r>
      <w:r w:rsidRPr="00CD0FD9">
        <w:rPr>
          <w:color w:val="000000"/>
          <w:shd w:val="clear" w:color="auto" w:fill="FFFFFF"/>
          <w:lang w:val="el-GR"/>
        </w:rPr>
        <w:t>σύμφωνα με όσα προβλέπονται στην παράγραφο 3.4 της παρούσας</w:t>
      </w:r>
      <w:r w:rsidRPr="71D27C3B">
        <w:rPr>
          <w:rStyle w:val="ab"/>
          <w:color w:val="000000"/>
          <w:shd w:val="clear" w:color="auto" w:fill="FFFFFF"/>
        </w:rPr>
        <w:footnoteReference w:id="10"/>
      </w:r>
      <w:r w:rsidRPr="00CD0FD9">
        <w:rPr>
          <w:color w:val="000000"/>
          <w:shd w:val="clear" w:color="auto" w:fill="FFFFFF"/>
          <w:lang w:val="el-GR"/>
        </w:rPr>
        <w:t>.</w:t>
      </w:r>
    </w:p>
    <w:p w14:paraId="1462A1EA" w14:textId="77777777" w:rsidR="00E57533" w:rsidRDefault="00E57533" w:rsidP="00E57533">
      <w:pPr>
        <w:textAlignment w:val="baseline"/>
        <w:rPr>
          <w:kern w:val="1"/>
          <w:lang w:val="el-GR"/>
        </w:rPr>
      </w:pPr>
    </w:p>
    <w:p w14:paraId="1B988211" w14:textId="77777777" w:rsidR="008338F0" w:rsidRDefault="003355E7" w:rsidP="003A109E">
      <w:pPr>
        <w:pStyle w:val="2"/>
        <w:rPr>
          <w:rFonts w:cs="Tahoma"/>
          <w:lang w:val="el-GR"/>
        </w:rPr>
      </w:pPr>
      <w:bookmarkStart w:id="282" w:name="__RefHeading___Toc491950129"/>
      <w:bookmarkEnd w:id="282"/>
      <w:r w:rsidRPr="00603221">
        <w:rPr>
          <w:rFonts w:cs="Tahoma"/>
          <w:lang w:val="el-GR"/>
        </w:rPr>
        <w:tab/>
      </w:r>
      <w:bookmarkStart w:id="283" w:name="_Ref496542592"/>
      <w:bookmarkStart w:id="284" w:name="_Ref67613215"/>
      <w:bookmarkStart w:id="285" w:name="_Toc97194314"/>
      <w:bookmarkStart w:id="286" w:name="_Toc97194446"/>
      <w:bookmarkStart w:id="287" w:name="_Toc190874711"/>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83"/>
      <w:r w:rsidR="00BB3801" w:rsidRPr="00603221">
        <w:rPr>
          <w:rFonts w:cs="Tahoma"/>
          <w:lang w:val="el-GR"/>
        </w:rPr>
        <w:t>προσωρινού αναδόχου</w:t>
      </w:r>
      <w:bookmarkEnd w:id="284"/>
      <w:bookmarkEnd w:id="285"/>
      <w:bookmarkEnd w:id="286"/>
      <w:bookmarkEnd w:id="287"/>
      <w:r w:rsidR="00BB3801" w:rsidRPr="00603221">
        <w:rPr>
          <w:rFonts w:cs="Tahoma"/>
          <w:lang w:val="el-GR"/>
        </w:rPr>
        <w:t xml:space="preserve"> </w:t>
      </w:r>
    </w:p>
    <w:p w14:paraId="5B36BEF5" w14:textId="45E8AC40" w:rsidR="00916AFF" w:rsidRDefault="00916AFF" w:rsidP="00916AFF">
      <w:pPr>
        <w:rPr>
          <w:lang w:val="el-GR"/>
        </w:rPr>
      </w:pPr>
      <w:r w:rsidRPr="00EE0640">
        <w:rPr>
          <w:lang w:val="el-GR"/>
        </w:rPr>
        <w:t>Μετά την αξιολόγηση των προσφορών, η</w:t>
      </w:r>
      <w:r w:rsidRPr="00B07A1A">
        <w:rPr>
          <w:lang w:val="el-GR"/>
        </w:rPr>
        <w:t xml:space="preserve"> αναθέτουσα αρχή </w:t>
      </w:r>
      <w:r w:rsidRPr="00CE73AA">
        <w:rPr>
          <w:lang w:val="el-GR" w:eastAsia="ar-SA"/>
        </w:rPr>
        <w:t>αποστέλλει σχετική ηλεκτρονική  πρόσκληση</w:t>
      </w:r>
      <w:r w:rsidRPr="00B07A1A">
        <w:rPr>
          <w:lang w:val="el-GR"/>
        </w:rPr>
        <w:t xml:space="preserve"> </w:t>
      </w:r>
      <w:r>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Pr>
          <w:lang w:val="el-GR" w:eastAsia="ar-SA"/>
        </w:rPr>
        <w:t>Δ</w:t>
      </w:r>
      <w:r w:rsidRPr="00CE73AA">
        <w:rPr>
          <w:lang w:val="el-GR" w:eastAsia="ar-SA"/>
        </w:rPr>
        <w:t xml:space="preserve">ιακήρυξης, ως αποδεικτικά στοιχεία για τη μη συνδρομή των λόγων αποκλεισμού της παραγράφου 2.2.3 της </w:t>
      </w:r>
      <w:r>
        <w:rPr>
          <w:lang w:val="el-GR" w:eastAsia="ar-SA"/>
        </w:rPr>
        <w:t>Δ</w:t>
      </w:r>
      <w:r w:rsidRPr="00CE73AA">
        <w:rPr>
          <w:lang w:val="el-GR" w:eastAsia="ar-SA"/>
        </w:rPr>
        <w:t xml:space="preserve">ιακήρυξης, καθώς και για την πλήρωση των κριτηρίων ποιοτικής επιλογής των παραγράφων 2.2.4 - 2.2.8  </w:t>
      </w:r>
      <w:r w:rsidR="008465EF">
        <w:rPr>
          <w:lang w:val="el-GR" w:eastAsia="ar-SA"/>
        </w:rPr>
        <w:t>της παρούσας</w:t>
      </w:r>
      <w:r w:rsidRPr="00CE73AA">
        <w:rPr>
          <w:lang w:val="el-GR" w:eastAsia="ar-SA"/>
        </w:rPr>
        <w:t>.</w:t>
      </w:r>
    </w:p>
    <w:p w14:paraId="73A50EA1" w14:textId="5E489531" w:rsidR="00084419" w:rsidRPr="00CE73AA" w:rsidRDefault="00916AFF" w:rsidP="00916AFF">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w:t>
      </w:r>
      <w:r>
        <w:rPr>
          <w:color w:val="000000"/>
          <w:lang w:val="el-GR" w:eastAsia="ar-SA"/>
        </w:rPr>
        <w:t>τον προσωρινό ανάδοχο</w:t>
      </w:r>
      <w:r w:rsidRPr="00CE73AA" w:rsidDel="00FB0D59">
        <w:rPr>
          <w:color w:val="000000"/>
          <w:lang w:val="el-GR" w:eastAsia="ar-SA"/>
        </w:rPr>
        <w:t xml:space="preserve"> </w:t>
      </w:r>
      <w:r w:rsidRPr="00CE73AA">
        <w:rPr>
          <w:color w:val="000000"/>
          <w:lang w:val="el-GR" w:eastAsia="ar-SA"/>
        </w:rPr>
        <w:t xml:space="preserve">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155B0E6C" w14:textId="77777777" w:rsidR="00916AFF" w:rsidRPr="00CE73AA" w:rsidRDefault="00916AFF" w:rsidP="00916AFF">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w:t>
      </w:r>
      <w:r>
        <w:rPr>
          <w:lang w:val="el-GR" w:eastAsia="ar-SA"/>
        </w:rPr>
        <w:t>τ</w:t>
      </w:r>
      <w:r w:rsidRPr="00911940">
        <w:rPr>
          <w:lang w:val="el-GR" w:eastAsia="ar-SA"/>
        </w:rPr>
        <w:t>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6144FE1A" w14:textId="77777777" w:rsidR="00916AFF" w:rsidRPr="00CE73AA" w:rsidRDefault="00916AFF" w:rsidP="00916AFF">
      <w:pPr>
        <w:rPr>
          <w:lang w:val="el-GR" w:eastAsia="ar-SA"/>
        </w:rPr>
      </w:pPr>
      <w:r w:rsidRPr="00CE73AA">
        <w:rPr>
          <w:lang w:val="el-GR" w:eastAsia="ar-SA"/>
        </w:rPr>
        <w:t>Αν δεν προσκομισ</w:t>
      </w:r>
      <w:r>
        <w:rPr>
          <w:lang w:val="el-GR" w:eastAsia="ar-SA"/>
        </w:rPr>
        <w:t>τ</w:t>
      </w:r>
      <w:r w:rsidRPr="00CE73AA">
        <w:rPr>
          <w:lang w:val="el-GR" w:eastAsia="ar-SA"/>
        </w:rPr>
        <w:t xml:space="preserve">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w:t>
      </w:r>
      <w:r>
        <w:rPr>
          <w:lang w:val="el-GR" w:eastAsia="ar-SA"/>
        </w:rPr>
        <w:t>κατά το</w:t>
      </w:r>
      <w:r w:rsidRPr="00CE73AA">
        <w:rPr>
          <w:lang w:val="el-GR" w:eastAsia="ar-SA"/>
        </w:rPr>
        <w:t xml:space="preserve"> άρθρο 102 του ν. 4412/2016, εντός δέκα (10) ημερών από την κοινοποίηση της σχετικής πρόσκλησης σε αυτόν.</w:t>
      </w:r>
    </w:p>
    <w:p w14:paraId="70264737" w14:textId="2ED5267B" w:rsidR="00294393" w:rsidRPr="00CE73AA" w:rsidRDefault="00916AFF" w:rsidP="00916AFF">
      <w:pPr>
        <w:rPr>
          <w:lang w:val="el-GR" w:eastAsia="ar-SA"/>
        </w:rPr>
      </w:pPr>
      <w:r w:rsidRPr="00CE73AA">
        <w:rPr>
          <w:lang w:val="el-GR" w:eastAsia="ar-SA"/>
        </w:rPr>
        <w:t xml:space="preserve">Ο προσωρινός ανάδοχος δύναται να υποβάλει </w:t>
      </w:r>
      <w:r>
        <w:rPr>
          <w:lang w:val="el-GR" w:eastAsia="ar-SA"/>
        </w:rPr>
        <w:t>προς την αναθέτουσα αρχή</w:t>
      </w:r>
      <w:r w:rsidRPr="00CE73AA">
        <w:rPr>
          <w:lang w:val="el-GR" w:eastAsia="ar-SA"/>
        </w:rPr>
        <w:t xml:space="preserve">, μέσω της λειτουργικότητας της «Επικοινωνίας» του ηλεκτρονικού διαγωνισμού στο ΕΣΗΔΗΣ, </w:t>
      </w:r>
      <w:r>
        <w:rPr>
          <w:lang w:val="el-GR" w:eastAsia="ar-SA"/>
        </w:rPr>
        <w:t>αίτημα</w:t>
      </w:r>
      <w:r w:rsidRPr="00CE73AA">
        <w:rPr>
          <w:lang w:val="el-GR" w:eastAsia="ar-SA"/>
        </w:rPr>
        <w:t xml:space="preserve">,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w:t>
      </w:r>
      <w:r>
        <w:rPr>
          <w:lang w:val="el-GR" w:eastAsia="ar-SA"/>
        </w:rPr>
        <w:t>τους</w:t>
      </w:r>
      <w:r w:rsidRPr="00CE73AA">
        <w:rPr>
          <w:lang w:val="el-GR" w:eastAsia="ar-SA"/>
        </w:rPr>
        <w:t>, για όσο χρόνο απαιτηθεί για τη χορήγησή τους από τις αρμόδιες δημόσιες αρχές</w:t>
      </w:r>
      <w:r w:rsidRPr="00911940">
        <w:rPr>
          <w:lang w:val="el-GR" w:eastAsia="ar-SA"/>
        </w:rPr>
        <w:t xml:space="preserve">. Ο προσωρινός ανάδοχος μπορεί να αξιοποιεί τη δυνατότητα αυτή τόσο εντός της  αρχικής </w:t>
      </w:r>
      <w:r w:rsidRPr="00911940">
        <w:rPr>
          <w:lang w:val="el-GR" w:eastAsia="ar-SA"/>
        </w:rPr>
        <w:lastRenderedPageBreak/>
        <w:t xml:space="preserve">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w:t>
      </w:r>
      <w:r>
        <w:rPr>
          <w:lang w:val="el-GR" w:eastAsia="ar-SA"/>
        </w:rPr>
        <w:t>όπως</w:t>
      </w:r>
      <w:r w:rsidRPr="00911940" w:rsidDel="00FB0D59">
        <w:rPr>
          <w:lang w:val="el-GR" w:eastAsia="ar-SA"/>
        </w:rPr>
        <w:t xml:space="preserve"> </w:t>
      </w:r>
      <w:r w:rsidRPr="00911940">
        <w:rPr>
          <w:lang w:val="el-GR" w:eastAsia="ar-SA"/>
        </w:rPr>
        <w:t>προβλέπεται</w:t>
      </w:r>
      <w:r>
        <w:rPr>
          <w:lang w:val="el-GR" w:eastAsia="ar-SA"/>
        </w:rPr>
        <w:t xml:space="preserve"> ανωτέρω</w:t>
      </w:r>
      <w:r w:rsidRPr="00911940">
        <w:rPr>
          <w:lang w:val="el-GR" w:eastAsia="ar-SA"/>
        </w:rPr>
        <w:t>.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A18E146" w14:textId="43839EA6" w:rsidR="00DD0F6F" w:rsidRPr="00CE73AA" w:rsidRDefault="00DD0F6F" w:rsidP="00DD0F6F">
      <w:pPr>
        <w:rPr>
          <w:lang w:val="el-GR" w:eastAsia="ar-SA"/>
        </w:rPr>
      </w:pPr>
      <w:proofErr w:type="spellStart"/>
      <w:r w:rsidRPr="00CE73AA">
        <w:rPr>
          <w:lang w:val="el-GR" w:eastAsia="ar-SA"/>
        </w:rPr>
        <w:t>iii</w:t>
      </w:r>
      <w:proofErr w:type="spellEnd"/>
      <w:r w:rsidRPr="00CE73AA">
        <w:rPr>
          <w:lang w:val="el-GR" w:eastAsia="ar-SA"/>
        </w:rPr>
        <w:t>) από τα δικαιολογητικά που προσκομίσ</w:t>
      </w:r>
      <w:r w:rsidR="00916AFF">
        <w:rPr>
          <w:lang w:val="el-GR" w:eastAsia="ar-SA"/>
        </w:rPr>
        <w:t>τ</w:t>
      </w:r>
      <w:r w:rsidRPr="00CE73AA">
        <w:rPr>
          <w:lang w:val="el-GR" w:eastAsia="ar-SA"/>
        </w:rPr>
        <w:t>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w:t>
      </w:r>
      <w:r w:rsidR="00916AFF">
        <w:rPr>
          <w:lang w:val="el-GR" w:eastAsia="ar-SA"/>
        </w:rPr>
        <w:t>ό</w:t>
      </w:r>
      <w:r w:rsidRPr="00CE73AA">
        <w:rPr>
          <w:lang w:val="el-GR" w:eastAsia="ar-SA"/>
        </w:rPr>
        <w:t>τ</w:t>
      </w:r>
      <w:r w:rsidR="00916AFF">
        <w:rPr>
          <w:lang w:val="el-GR" w:eastAsia="ar-SA"/>
        </w:rPr>
        <w:t>ε</w:t>
      </w:r>
      <w:r w:rsidRPr="00CE73AA">
        <w:rPr>
          <w:lang w:val="el-GR" w:eastAsia="ar-SA"/>
        </w:rPr>
        <w:t>ρων από τις απαιτήσεις των κριτηρίων ποιοτικής επιλογής σύμφωνα με τις παραγράφους 2.2.4 έως 2.2.8 (κριτήρια ποιοτικής επιλογής) της παρούσας</w:t>
      </w:r>
      <w:r w:rsidR="00916AFF">
        <w:rPr>
          <w:lang w:val="el-GR" w:eastAsia="ar-SA"/>
        </w:rPr>
        <w:t>.</w:t>
      </w:r>
      <w:r w:rsidRPr="00CE73AA">
        <w:rPr>
          <w:lang w:val="el-GR" w:eastAsia="ar-SA"/>
        </w:rPr>
        <w:t xml:space="preserve"> </w:t>
      </w:r>
    </w:p>
    <w:p w14:paraId="41FB642C" w14:textId="77777777" w:rsidR="00916AFF" w:rsidRPr="00CE73AA" w:rsidRDefault="00916AFF" w:rsidP="00916AF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w:t>
      </w:r>
      <w:r>
        <w:rPr>
          <w:lang w:val="el-GR" w:eastAsia="ar-SA"/>
        </w:rPr>
        <w:t xml:space="preserve"> είτε</w:t>
      </w:r>
      <w:r w:rsidRPr="00CE73AA">
        <w:rPr>
          <w:lang w:val="el-GR" w:eastAsia="ar-SA"/>
        </w:rPr>
        <w:t xml:space="preserve"> επήλθαν </w:t>
      </w:r>
      <w:r>
        <w:rPr>
          <w:lang w:val="el-GR" w:eastAsia="ar-SA"/>
        </w:rPr>
        <w:t xml:space="preserve">είτε </w:t>
      </w:r>
      <w:r w:rsidRPr="00CE73AA">
        <w:rPr>
          <w:lang w:val="el-GR" w:eastAsia="ar-SA"/>
        </w:rPr>
        <w:t xml:space="preserve">έλαβε γνώση </w:t>
      </w:r>
      <w:r>
        <w:rPr>
          <w:lang w:val="el-GR" w:eastAsia="ar-SA"/>
        </w:rPr>
        <w:t xml:space="preserve">αυτών </w:t>
      </w:r>
      <w:r w:rsidRPr="00CE73AA">
        <w:rPr>
          <w:lang w:val="el-GR" w:eastAsia="ar-SA"/>
        </w:rPr>
        <w:t>μετά τη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w:t>
      </w:r>
      <w:r>
        <w:rPr>
          <w:lang w:val="el-GR" w:eastAsia="ar-SA"/>
        </w:rPr>
        <w:t>α</w:t>
      </w:r>
      <w:r w:rsidRPr="00CE73AA">
        <w:rPr>
          <w:lang w:val="el-GR" w:eastAsia="ar-SA"/>
        </w:rPr>
        <w:t xml:space="preserve">ναθέτουσας </w:t>
      </w:r>
      <w:r>
        <w:rPr>
          <w:lang w:val="el-GR" w:eastAsia="ar-SA"/>
        </w:rPr>
        <w:t>α</w:t>
      </w:r>
      <w:r w:rsidRPr="00CE73AA">
        <w:rPr>
          <w:lang w:val="el-GR" w:eastAsia="ar-SA"/>
        </w:rPr>
        <w:t xml:space="preserve">ρχής η εγγύηση συμμετοχής του. </w:t>
      </w:r>
    </w:p>
    <w:p w14:paraId="643ECC0A" w14:textId="77777777" w:rsidR="00916AFF" w:rsidRPr="00CE73AA" w:rsidRDefault="00916AFF" w:rsidP="00916AF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w:t>
      </w:r>
      <w:r>
        <w:rPr>
          <w:lang w:val="el-GR" w:eastAsia="ar-SA"/>
        </w:rPr>
        <w:t>Δ</w:t>
      </w:r>
      <w:r w:rsidRPr="00CE73AA">
        <w:rPr>
          <w:lang w:val="el-GR" w:eastAsia="ar-SA"/>
        </w:rPr>
        <w:t xml:space="preserve">ιακήρυξης και β) πληροί τα σχετικά κριτήρια ποιοτικής επιλογής τα οποία έχουν καθοριστεί σύμφωνα με τις παραγράφους 2.2.4 -2.2.8 της παρούσας </w:t>
      </w:r>
      <w:r>
        <w:rPr>
          <w:lang w:val="el-GR" w:eastAsia="ar-SA"/>
        </w:rPr>
        <w:t>Δ</w:t>
      </w:r>
      <w:r w:rsidRPr="00CE73AA">
        <w:rPr>
          <w:lang w:val="el-GR" w:eastAsia="ar-SA"/>
        </w:rPr>
        <w:t xml:space="preserve">ιακήρυξης, η διαδικασία ματαιώνεται. </w:t>
      </w:r>
    </w:p>
    <w:p w14:paraId="173CD919" w14:textId="58269697" w:rsidR="00DD0F6F" w:rsidRDefault="00916AFF" w:rsidP="00916AF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w:t>
      </w:r>
      <w:r w:rsidR="00DD0F6F" w:rsidRPr="00CE73AA">
        <w:rPr>
          <w:lang w:val="el-GR" w:eastAsia="ar-SA"/>
        </w:rPr>
        <w:t xml:space="preserve"> </w:t>
      </w:r>
    </w:p>
    <w:p w14:paraId="14614922" w14:textId="0F75EE41"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33F67E7"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B95F40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w:t>
      </w:r>
      <w:r w:rsidRPr="005C13A7">
        <w:rPr>
          <w:color w:val="000000"/>
          <w:shd w:val="clear" w:color="auto" w:fill="FFFFFF"/>
          <w:lang w:val="el-GR"/>
        </w:rPr>
        <w:lastRenderedPageBreak/>
        <w:t xml:space="preserve">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288" w:name="_Toc74566895"/>
      <w:bookmarkStart w:id="289" w:name="_Toc74566896"/>
      <w:bookmarkStart w:id="290" w:name="_Toc74566897"/>
      <w:bookmarkStart w:id="291" w:name="_Toc74566898"/>
      <w:bookmarkStart w:id="292" w:name="_Toc74566899"/>
      <w:bookmarkStart w:id="293" w:name="_Toc74566900"/>
      <w:bookmarkStart w:id="294" w:name="_Toc74566901"/>
      <w:bookmarkStart w:id="295" w:name="_Toc74566902"/>
      <w:bookmarkStart w:id="296" w:name="_Toc74566903"/>
      <w:bookmarkStart w:id="297" w:name="_Toc74566904"/>
      <w:bookmarkStart w:id="298" w:name="_Toc74566905"/>
      <w:bookmarkStart w:id="299" w:name="_Toc74566906"/>
      <w:bookmarkStart w:id="300" w:name="_Toc74566907"/>
      <w:bookmarkStart w:id="301" w:name="_Toc74566908"/>
      <w:bookmarkStart w:id="302" w:name="_Toc74566909"/>
      <w:bookmarkStart w:id="303" w:name="_Toc74566910"/>
      <w:bookmarkStart w:id="304" w:name="_Toc74566911"/>
      <w:bookmarkStart w:id="305" w:name="_Toc74566912"/>
      <w:bookmarkStart w:id="306" w:name="_Toc74566913"/>
      <w:bookmarkStart w:id="307" w:name="_Toc74566914"/>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r w:rsidRPr="00603221">
        <w:rPr>
          <w:rFonts w:cs="Tahoma"/>
          <w:lang w:val="el-GR"/>
        </w:rPr>
        <w:tab/>
      </w:r>
      <w:bookmarkStart w:id="308" w:name="_Toc97194315"/>
      <w:bookmarkStart w:id="309" w:name="_Toc97194447"/>
      <w:bookmarkStart w:id="310" w:name="_Ref113958813"/>
      <w:bookmarkStart w:id="311" w:name="_Ref113958825"/>
      <w:bookmarkStart w:id="312" w:name="_Ref113958826"/>
      <w:bookmarkStart w:id="313" w:name="_Toc190874712"/>
      <w:r w:rsidRPr="00603221">
        <w:rPr>
          <w:rFonts w:cs="Tahoma"/>
          <w:lang w:val="el-GR"/>
        </w:rPr>
        <w:t>Κατακύρωση - σύναψη σύμβασης</w:t>
      </w:r>
      <w:bookmarkEnd w:id="308"/>
      <w:bookmarkEnd w:id="309"/>
      <w:bookmarkEnd w:id="310"/>
      <w:bookmarkEnd w:id="311"/>
      <w:bookmarkEnd w:id="312"/>
      <w:bookmarkEnd w:id="313"/>
      <w:r w:rsidRPr="00603221">
        <w:rPr>
          <w:rFonts w:cs="Tahoma"/>
          <w:lang w:val="el-GR"/>
        </w:rPr>
        <w:t xml:space="preserve"> </w:t>
      </w:r>
    </w:p>
    <w:p w14:paraId="1A15E0AB" w14:textId="7451659B" w:rsidR="00FC0CBF" w:rsidRPr="00CE73AA" w:rsidRDefault="00035295" w:rsidP="00FC0CBF">
      <w:pPr>
        <w:rPr>
          <w:lang w:val="el-GR" w:eastAsia="ar-SA"/>
        </w:rPr>
      </w:pPr>
      <w:r>
        <w:rPr>
          <w:lang w:val="el-GR" w:eastAsia="ar-SA"/>
        </w:rPr>
        <w:t xml:space="preserve">3.3.1 </w:t>
      </w:r>
      <w:r w:rsidR="00FC0CBF" w:rsidRPr="00CE73AA">
        <w:rPr>
          <w:lang w:val="el-GR" w:eastAsia="ar-SA"/>
        </w:rPr>
        <w:t xml:space="preserve">Τα αποτελέσματα του ελέγχου των παραπάνω δικαιολογητικών </w:t>
      </w:r>
      <w:r w:rsidR="00FC0CBF" w:rsidRPr="00EB0F65">
        <w:rPr>
          <w:lang w:val="el-GR" w:eastAsia="ar-SA"/>
        </w:rPr>
        <w:t xml:space="preserve">κατακύρωσης </w:t>
      </w:r>
      <w:r w:rsidR="00FC0CBF" w:rsidRPr="00CE73AA">
        <w:rPr>
          <w:lang w:val="el-GR" w:eastAsia="ar-SA"/>
        </w:rPr>
        <w:t xml:space="preserve">και της εισήγησης της Επιτροπής </w:t>
      </w:r>
      <w:r w:rsidR="00FC0CBF">
        <w:rPr>
          <w:lang w:val="el-GR" w:eastAsia="ar-SA"/>
        </w:rPr>
        <w:t xml:space="preserve">Διαγωνισμού </w:t>
      </w:r>
      <w:r w:rsidR="00FC0CBF"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FC0CBF">
        <w:rPr>
          <w:lang w:val="el-GR" w:eastAsia="ar-SA"/>
        </w:rPr>
        <w:t xml:space="preserve"> και ανάδειξης προσωρινού αναδόχου</w:t>
      </w:r>
      <w:r w:rsidR="00FC0CBF" w:rsidRPr="00CE73AA">
        <w:rPr>
          <w:lang w:val="el-GR" w:eastAsia="ar-SA"/>
        </w:rPr>
        <w:t>, σε συνέχεια της αξιολόγησης των</w:t>
      </w:r>
      <w:r w:rsidR="00FC0CBF">
        <w:rPr>
          <w:lang w:val="el-GR" w:eastAsia="ar-SA"/>
        </w:rPr>
        <w:t xml:space="preserve"> </w:t>
      </w:r>
      <w:r w:rsidR="00FC0CBF" w:rsidRPr="00CE73AA">
        <w:rPr>
          <w:lang w:val="el-GR" w:eastAsia="ar-SA"/>
        </w:rPr>
        <w:t>οικονομικών προσφορών τους.</w:t>
      </w:r>
    </w:p>
    <w:p w14:paraId="5CE0B2BF" w14:textId="20839C3D" w:rsidR="000F142E" w:rsidRDefault="00FC0CBF" w:rsidP="00FC0CBF">
      <w:pPr>
        <w:rPr>
          <w:lang w:val="el-GR" w:eastAsia="ar-SA"/>
        </w:rPr>
      </w:pPr>
      <w:r w:rsidRPr="11E90C04">
        <w:rPr>
          <w:lang w:val="el-GR" w:eastAsia="ar-SA"/>
        </w:rPr>
        <w:t>Η αναθέτουσα αρχή κοινοποιεί, μέσω της λειτουργικότητας της «</w:t>
      </w:r>
      <w:proofErr w:type="spellStart"/>
      <w:r w:rsidRPr="11E90C04">
        <w:rPr>
          <w:lang w:val="el-GR" w:eastAsia="ar-SA"/>
        </w:rPr>
        <w:t>Επικοινωνίας»,</w:t>
      </w:r>
      <w:r w:rsidRPr="00C30531">
        <w:rPr>
          <w:lang w:val="el-GR"/>
        </w:rPr>
        <w:t>στο</w:t>
      </w:r>
      <w:proofErr w:type="spellEnd"/>
      <w:r w:rsidRPr="00C30531">
        <w:rPr>
          <w:lang w:val="el-GR"/>
        </w:rPr>
        <w:t xml:space="preserve"> ΕΣΗΔΗΣ </w:t>
      </w:r>
      <w:r w:rsidRPr="11E90C04">
        <w:rPr>
          <w:lang w:val="el-GR" w:eastAsia="ar-SA"/>
        </w:rPr>
        <w:t xml:space="preserve">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επιπλέον δε, αναρτά τα δικαιολογητικά του προσωρινού αναδόχου στα «Συνημμένα Ηλεκτρονικού Διαγωνισμού». </w:t>
      </w:r>
    </w:p>
    <w:p w14:paraId="7149CA9D" w14:textId="4574DD0A" w:rsidR="001E1C0C" w:rsidRPr="00CE73AA" w:rsidRDefault="00FC0CBF" w:rsidP="00FC0CBF">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5F4003DC" w14:textId="77777777" w:rsidR="00FC0CBF" w:rsidRPr="00CE73AA" w:rsidRDefault="00FC0CBF" w:rsidP="00FC0C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107CC79D" w14:textId="0AF1F9BD" w:rsidR="001E1C0C" w:rsidRPr="00CE73AA" w:rsidRDefault="00FC0CBF" w:rsidP="00FC0C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11E90C04">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και ακύρωσης κατά της απόφασης της </w:t>
      </w:r>
      <w:proofErr w:type="spellStart"/>
      <w:r w:rsidRPr="11E90C04">
        <w:rPr>
          <w:lang w:val="el-GR"/>
        </w:rPr>
        <w:t>Ε.Α.ΔΗ.ΣΥ.</w:t>
      </w:r>
      <w:r w:rsidRPr="11E90C04">
        <w:rPr>
          <w:lang w:val="el-GR" w:eastAsia="ar-SA"/>
        </w:rPr>
        <w:t>και</w:t>
      </w:r>
      <w:proofErr w:type="spellEnd"/>
      <w:r w:rsidRPr="11E90C04">
        <w:rPr>
          <w:lang w:val="el-GR" w:eastAsia="ar-SA"/>
        </w:rPr>
        <w:t xml:space="preserve"> σε περίπτωση άσκησης αίτησης αναστολής και ακύρωσης κατά της απόφασης της </w:t>
      </w:r>
      <w:r w:rsidRPr="11E90C04">
        <w:rPr>
          <w:lang w:val="el-GR"/>
        </w:rPr>
        <w:t>Ε.Α.ΔΗ.ΣΥ.</w:t>
      </w:r>
      <w:r w:rsidRPr="11E90C04">
        <w:rPr>
          <w:lang w:val="el-GR" w:eastAsia="ar-SA"/>
        </w:rPr>
        <w:t>, εκδοθεί απόφαση επ’ αυτής, με την επιφύλαξη της χορήγησης προσωρινής διαταγής, σύμφωνα με όσα ορίζονται  στο τελευταίο εδάφιο της </w:t>
      </w:r>
      <w:hyperlink r:id="rId28" w:anchor="art372_4" w:history="1">
        <w:r w:rsidRPr="11E90C04">
          <w:rPr>
            <w:lang w:val="el-GR" w:eastAsia="ar-SA"/>
          </w:rPr>
          <w:t>παρ.</w:t>
        </w:r>
      </w:hyperlink>
      <w:r w:rsidRPr="00D32885">
        <w:rPr>
          <w:lang w:val="el-GR"/>
        </w:rPr>
        <w:t xml:space="preserve"> </w:t>
      </w:r>
      <w:hyperlink r:id="rId29" w:anchor="art372_4" w:history="1">
        <w:r w:rsidRPr="11E90C04">
          <w:rPr>
            <w:lang w:val="el-GR" w:eastAsia="ar-SA"/>
          </w:rPr>
          <w:t xml:space="preserve"> 4 του άρθρου 372</w:t>
        </w:r>
      </w:hyperlink>
      <w:r w:rsidRPr="11E90C04">
        <w:rPr>
          <w:lang w:val="el-GR" w:eastAsia="ar-SA"/>
        </w:rPr>
        <w:t xml:space="preserve"> του ν. 4412/2016</w:t>
      </w:r>
      <w:bookmarkStart w:id="314" w:name="_Hlk126503099"/>
      <w:r>
        <w:rPr>
          <w:lang w:val="el-GR" w:eastAsia="ar-SA"/>
        </w:rPr>
        <w:t xml:space="preserve"> </w:t>
      </w:r>
      <w:hyperlink r:id="rId30" w:anchor="art372_4" w:history="1">
        <w:r w:rsidRPr="11E90C04">
          <w:rPr>
            <w:rStyle w:val="-"/>
          </w:rPr>
          <w:t>http</w:t>
        </w:r>
        <w:r w:rsidRPr="11E90C04">
          <w:rPr>
            <w:rStyle w:val="-"/>
            <w:lang w:val="el-GR"/>
          </w:rPr>
          <w:t>://</w:t>
        </w:r>
        <w:r w:rsidRPr="11E90C04">
          <w:rPr>
            <w:rStyle w:val="-"/>
          </w:rPr>
          <w:t>www</w:t>
        </w:r>
        <w:r w:rsidRPr="11E90C04">
          <w:rPr>
            <w:rStyle w:val="-"/>
            <w:lang w:val="el-GR"/>
          </w:rPr>
          <w:t>.</w:t>
        </w:r>
        <w:proofErr w:type="spellStart"/>
        <w:r w:rsidRPr="11E90C04">
          <w:rPr>
            <w:rStyle w:val="-"/>
          </w:rPr>
          <w:t>eaadhsy</w:t>
        </w:r>
        <w:proofErr w:type="spellEnd"/>
        <w:r w:rsidRPr="11E90C04">
          <w:rPr>
            <w:rStyle w:val="-"/>
            <w:lang w:val="el-GR"/>
          </w:rPr>
          <w:t>.</w:t>
        </w:r>
        <w:r w:rsidRPr="11E90C04">
          <w:rPr>
            <w:rStyle w:val="-"/>
          </w:rPr>
          <w:t>gr</w:t>
        </w:r>
        <w:r w:rsidRPr="11E90C04">
          <w:rPr>
            <w:rStyle w:val="-"/>
            <w:lang w:val="el-GR"/>
          </w:rPr>
          <w:t>/</w:t>
        </w:r>
        <w:r w:rsidRPr="11E90C04">
          <w:rPr>
            <w:rStyle w:val="-"/>
          </w:rPr>
          <w:t>n</w:t>
        </w:r>
        <w:r w:rsidRPr="11E90C04">
          <w:rPr>
            <w:rStyle w:val="-"/>
            <w:lang w:val="el-GR"/>
          </w:rPr>
          <w:t>4412/</w:t>
        </w:r>
        <w:r w:rsidRPr="11E90C04">
          <w:rPr>
            <w:rStyle w:val="-"/>
          </w:rPr>
          <w:t>n</w:t>
        </w:r>
        <w:r w:rsidRPr="11E90C04">
          <w:rPr>
            <w:rStyle w:val="-"/>
            <w:lang w:val="el-GR"/>
          </w:rPr>
          <w:t>4412</w:t>
        </w:r>
        <w:proofErr w:type="spellStart"/>
        <w:r w:rsidRPr="11E90C04">
          <w:rPr>
            <w:rStyle w:val="-"/>
          </w:rPr>
          <w:t>fulltextlinks</w:t>
        </w:r>
        <w:proofErr w:type="spellEnd"/>
        <w:r w:rsidRPr="11E90C04">
          <w:rPr>
            <w:rStyle w:val="-"/>
            <w:lang w:val="el-GR"/>
          </w:rPr>
          <w:t>.</w:t>
        </w:r>
        <w:r w:rsidRPr="11E90C04">
          <w:rPr>
            <w:rStyle w:val="-"/>
          </w:rPr>
          <w:t>html</w:t>
        </w:r>
        <w:r w:rsidRPr="11E90C04">
          <w:rPr>
            <w:rStyle w:val="-"/>
            <w:lang w:val="el-GR"/>
          </w:rPr>
          <w:t xml:space="preserve"> - </w:t>
        </w:r>
        <w:r w:rsidRPr="11E90C04">
          <w:rPr>
            <w:rStyle w:val="-"/>
          </w:rPr>
          <w:t>art</w:t>
        </w:r>
        <w:r w:rsidRPr="11E90C04">
          <w:rPr>
            <w:rStyle w:val="-"/>
            <w:lang w:val="el-GR"/>
          </w:rPr>
          <w:t>372_4</w:t>
        </w:r>
      </w:hyperlink>
      <w:bookmarkEnd w:id="314"/>
      <w:r w:rsidRPr="11E90C04">
        <w:rPr>
          <w:lang w:val="el-GR" w:eastAsia="ar-SA"/>
        </w:rPr>
        <w:t>,</w:t>
      </w:r>
    </w:p>
    <w:p w14:paraId="11A46320" w14:textId="77777777" w:rsidR="00FC0CBF" w:rsidRDefault="00FC0CBF" w:rsidP="00FC0C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35ABC472" w14:textId="06B903DD" w:rsidR="001E1C0C" w:rsidRPr="00CE73AA" w:rsidRDefault="00FC0CBF" w:rsidP="00FC0C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11E90C04">
        <w:rPr>
          <w:lang w:val="el-GR" w:eastAsia="ar-SA"/>
        </w:rPr>
        <w:t>δ) (</w:t>
      </w:r>
      <w:r w:rsidRPr="11E90C04">
        <w:rPr>
          <w:i/>
          <w:iCs/>
          <w:lang w:val="el-GR" w:eastAsia="ar-SA"/>
        </w:rPr>
        <w:t>μόνο στην περίπτωση του προσυμβατικού ελέγχου ή της άσκησης προδικαστικής προσφυγής κατά της απόφασης κατακύρωσης)</w:t>
      </w:r>
      <w:r w:rsidRPr="11E90C04">
        <w:rPr>
          <w:lang w:val="el-GR" w:eastAsia="ar-SA"/>
        </w:rPr>
        <w:t xml:space="preserve"> ο  προσωρινός ανάδοχος και έχει υποβάλει έπειτα από σχετική πρόσκληση, υπεύθυνη δήλωση, που υπογράφεται σύμφωνα με όσα ορίζονται στο </w:t>
      </w:r>
      <w:hyperlink r:id="rId31" w:history="1">
        <w:r w:rsidRPr="11E90C04">
          <w:rPr>
            <w:lang w:val="el-GR" w:eastAsia="ar-SA"/>
          </w:rPr>
          <w:t>άρθρο 79Α</w:t>
        </w:r>
      </w:hyperlink>
      <w:r w:rsidRPr="11E90C04">
        <w:rPr>
          <w:lang w:val="el-GR" w:eastAsia="ar-SA"/>
        </w:rPr>
        <w:t xml:space="preserve"> του ν. 4412/2016 </w:t>
      </w:r>
      <w:bookmarkStart w:id="315" w:name="_Hlk126503163"/>
      <w:r w:rsidRPr="11E90C04">
        <w:rPr>
          <w:lang w:val="el-GR" w:eastAsia="ar-SA"/>
        </w:rPr>
        <w:t>περί υπογραφής Ευρωπαϊκού Ενιαίου Εγγράφου Σύμβασης</w:t>
      </w:r>
      <w:bookmarkEnd w:id="315"/>
      <w:r w:rsidRPr="11E90C04">
        <w:rPr>
          <w:lang w:val="el-GR" w:eastAsia="ar-SA"/>
        </w:rPr>
        <w:t xml:space="preserve">, στην οποία δηλώνεται ότι, δεν έχουν επέλθει στο πρόσωπό του </w:t>
      </w:r>
      <w:proofErr w:type="spellStart"/>
      <w:r w:rsidRPr="11E90C04">
        <w:rPr>
          <w:lang w:val="el-GR" w:eastAsia="ar-SA"/>
        </w:rPr>
        <w:t>οψιγενείς</w:t>
      </w:r>
      <w:proofErr w:type="spellEnd"/>
      <w:r w:rsidRPr="11E90C04">
        <w:rPr>
          <w:lang w:val="el-GR" w:eastAsia="ar-SA"/>
        </w:rPr>
        <w:t xml:space="preserve"> μεταβολές κατά την έννοια του </w:t>
      </w:r>
      <w:hyperlink r:id="rId32" w:anchor="art104" w:history="1">
        <w:r w:rsidRPr="11E90C04">
          <w:rPr>
            <w:lang w:val="el-GR" w:eastAsia="ar-SA"/>
          </w:rPr>
          <w:t>άρθρου 104</w:t>
        </w:r>
      </w:hyperlink>
      <w:r w:rsidRPr="11E90C04">
        <w:rPr>
          <w:lang w:val="el-GR" w:eastAsia="ar-SA"/>
        </w:rPr>
        <w:t xml:space="preserve"> του ν. 4412/2016. Η υπεύθυνη δήλωση ελέγχεται από την αναθέτουσα αρχή και μνημονεύεται στο συμφωνητικό. </w:t>
      </w:r>
      <w:bookmarkStart w:id="316" w:name="_Hlk164948030"/>
      <w:r w:rsidRPr="11E90C04">
        <w:rPr>
          <w:lang w:val="el-GR" w:eastAsia="ar-SA"/>
        </w:rPr>
        <w:t xml:space="preserve">Εφόσον δηλωθούν </w:t>
      </w:r>
      <w:proofErr w:type="spellStart"/>
      <w:r w:rsidRPr="11E90C04">
        <w:rPr>
          <w:lang w:val="el-GR" w:eastAsia="ar-SA"/>
        </w:rPr>
        <w:t>οψιγενείς</w:t>
      </w:r>
      <w:proofErr w:type="spellEnd"/>
      <w:r w:rsidRPr="11E90C04">
        <w:rPr>
          <w:lang w:val="el-GR" w:eastAsia="ar-SA"/>
        </w:rPr>
        <w:t xml:space="preserve"> μεταβολές, η δήλωση ελέγχεται από την Επιτροπή Διαγωνισμού, η οποία εισηγείται προς το αρμόδιο αποφαινόμενο όργανο</w:t>
      </w:r>
      <w:bookmarkEnd w:id="316"/>
      <w:r w:rsidRPr="11E90C04">
        <w:rPr>
          <w:lang w:val="el-GR" w:eastAsia="ar-SA"/>
        </w:rPr>
        <w:t>.</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4A1C1FD9" w:rsidR="005B1D5A" w:rsidRPr="00CE73AA" w:rsidRDefault="005B1D5A" w:rsidP="005B1D5A">
      <w:pPr>
        <w:rPr>
          <w:lang w:val="el-GR" w:eastAsia="ar-SA"/>
        </w:rPr>
      </w:pPr>
      <w:r w:rsidRPr="00CE73AA">
        <w:rPr>
          <w:lang w:val="el-GR" w:eastAsia="ar-SA"/>
        </w:rPr>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3262C313" w14:textId="231EF90E" w:rsidR="001E1C0C" w:rsidRPr="00F70008" w:rsidRDefault="00916AFF" w:rsidP="00916AFF">
      <w:pPr>
        <w:rPr>
          <w:lang w:val="el-GR" w:eastAsia="ar-SA"/>
        </w:rPr>
      </w:pPr>
      <w:r w:rsidRPr="00CE73AA">
        <w:rPr>
          <w:lang w:val="el-GR" w:eastAsia="ar-SA"/>
        </w:rPr>
        <w:lastRenderedPageBreak/>
        <w:t xml:space="preserve">Στην περίπτωση που ο ανάδοχος δεν προσέλθει να υπογράψει το ως άνω συμφωνητικό μέσα στην </w:t>
      </w:r>
      <w:r>
        <w:rPr>
          <w:lang w:val="el-GR" w:eastAsia="ar-SA"/>
        </w:rPr>
        <w:t>ταχθείσα</w:t>
      </w:r>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w:t>
      </w:r>
      <w:r>
        <w:rPr>
          <w:lang w:val="el-GR" w:eastAsia="ar-SA"/>
        </w:rPr>
        <w:t>εγγύηση</w:t>
      </w:r>
      <w:r w:rsidRPr="00CE73AA">
        <w:rPr>
          <w:lang w:val="el-GR" w:eastAsia="ar-SA"/>
        </w:rPr>
        <w:t xml:space="preserve">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Pr>
          <w:lang w:val="el-GR" w:eastAsia="ar-SA"/>
        </w:rPr>
        <w:t>Δ</w:t>
      </w:r>
      <w:r w:rsidRPr="00CE73AA">
        <w:rPr>
          <w:lang w:val="el-GR" w:eastAsia="ar-SA"/>
        </w:rPr>
        <w:t xml:space="preserve">ιακήρυξης. </w:t>
      </w:r>
      <w:r w:rsidRPr="00F70008">
        <w:rPr>
          <w:lang w:val="el-GR" w:eastAsia="ar-SA"/>
        </w:rPr>
        <w:t>Στην περίπτωση αυτή,  η αναθέτουσα αρχή</w:t>
      </w:r>
      <w:r>
        <w:rPr>
          <w:lang w:val="el-GR" w:eastAsia="ar-SA"/>
        </w:rPr>
        <w:t xml:space="preserve"> πέραν της κατάπτωσης της εγγύησης συμμετοχής,</w:t>
      </w:r>
      <w:r w:rsidRPr="00F70008">
        <w:rPr>
          <w:lang w:val="el-GR" w:eastAsia="ar-SA"/>
        </w:rPr>
        <w:t xml:space="preserve"> μπορεί να ζητήσει αποζημίωση, ιδίως δυνάμει των άρθρων 197 και 198 </w:t>
      </w:r>
      <w:r>
        <w:rPr>
          <w:lang w:val="el-GR" w:eastAsia="ar-SA"/>
        </w:rPr>
        <w:t xml:space="preserve">του </w:t>
      </w:r>
      <w:r w:rsidRPr="00F70008">
        <w:rPr>
          <w:lang w:val="el-GR" w:eastAsia="ar-SA"/>
        </w:rPr>
        <w:t>ΑΚ.</w:t>
      </w:r>
    </w:p>
    <w:p w14:paraId="529004B5" w14:textId="5BB5789F" w:rsidR="001E1C0C" w:rsidRPr="00CE73AA" w:rsidRDefault="00916AFF" w:rsidP="00916AFF">
      <w:pPr>
        <w:rPr>
          <w:lang w:val="el-GR" w:eastAsia="ar-SA"/>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w:t>
      </w:r>
      <w:r>
        <w:rPr>
          <w:lang w:val="el-GR" w:eastAsia="ar-SA"/>
        </w:rPr>
        <w:t>δημοσίου</w:t>
      </w:r>
      <w:r w:rsidRPr="00F70008">
        <w:rPr>
          <w:lang w:val="el-GR" w:eastAsia="ar-SA"/>
        </w:rPr>
        <w:t xml:space="preserve">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ζητήσει αποζημίωση ιδίως δυνάμει των άρθρων 197 και 198 </w:t>
      </w:r>
      <w:r>
        <w:rPr>
          <w:lang w:val="el-GR" w:eastAsia="ar-SA"/>
        </w:rPr>
        <w:t xml:space="preserve">του </w:t>
      </w:r>
      <w:r w:rsidRPr="00F70008">
        <w:rPr>
          <w:lang w:val="el-GR" w:eastAsia="ar-SA"/>
        </w:rPr>
        <w:t>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17" w:name="_Toc74566916"/>
      <w:bookmarkStart w:id="318" w:name="_Toc74566917"/>
      <w:bookmarkStart w:id="319" w:name="_Toc74566918"/>
      <w:bookmarkStart w:id="320" w:name="_Toc74566919"/>
      <w:bookmarkStart w:id="321" w:name="_Toc74566920"/>
      <w:bookmarkStart w:id="322" w:name="_Toc74566921"/>
      <w:bookmarkStart w:id="323" w:name="_Toc74566922"/>
      <w:bookmarkStart w:id="324" w:name="_Toc74566923"/>
      <w:bookmarkStart w:id="325" w:name="_Toc74566924"/>
      <w:bookmarkStart w:id="326" w:name="_Toc74566925"/>
      <w:bookmarkStart w:id="327" w:name="_Toc74566926"/>
      <w:bookmarkStart w:id="328" w:name="_Προδικαστικές_Προσφυγές_-"/>
      <w:bookmarkStart w:id="329" w:name="_Toc97194316"/>
      <w:bookmarkStart w:id="330" w:name="_Toc97194448"/>
      <w:bookmarkStart w:id="331" w:name="_Toc190874713"/>
      <w:bookmarkStart w:id="332" w:name="_Ref496542648"/>
      <w:bookmarkStart w:id="333" w:name="_Ref496542669"/>
      <w:bookmarkEnd w:id="317"/>
      <w:bookmarkEnd w:id="318"/>
      <w:bookmarkEnd w:id="319"/>
      <w:bookmarkEnd w:id="320"/>
      <w:bookmarkEnd w:id="321"/>
      <w:bookmarkEnd w:id="322"/>
      <w:bookmarkEnd w:id="323"/>
      <w:bookmarkEnd w:id="324"/>
      <w:bookmarkEnd w:id="325"/>
      <w:bookmarkEnd w:id="326"/>
      <w:bookmarkEnd w:id="327"/>
      <w:bookmarkEnd w:id="328"/>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29"/>
      <w:bookmarkEnd w:id="330"/>
      <w:bookmarkEnd w:id="331"/>
      <w:r w:rsidR="005B1D5A" w:rsidRPr="005B1D5A" w:rsidDel="005B1D5A">
        <w:rPr>
          <w:rFonts w:cs="Tahoma"/>
          <w:lang w:val="el-GR"/>
        </w:rPr>
        <w:t xml:space="preserve"> </w:t>
      </w:r>
      <w:bookmarkEnd w:id="332"/>
      <w:bookmarkEnd w:id="333"/>
      <w:r w:rsidRPr="00603221">
        <w:rPr>
          <w:rFonts w:cs="Tahoma"/>
          <w:lang w:val="el-GR"/>
        </w:rPr>
        <w:t xml:space="preserve"> </w:t>
      </w:r>
    </w:p>
    <w:p w14:paraId="07A85813" w14:textId="1C6D715D"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w:t>
      </w:r>
      <w:r w:rsidRPr="00020B6A">
        <w:rPr>
          <w:color w:val="000000"/>
          <w:lang w:val="el-GR"/>
        </w:rPr>
        <w:t>, σύμφωνα με τα ειδικότερα οριζόμενα στα άρθρα 34</w:t>
      </w:r>
      <w:r w:rsidR="00916AFF">
        <w:rPr>
          <w:color w:val="000000"/>
          <w:lang w:val="el-GR"/>
        </w:rPr>
        <w:t>6</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sidR="00916AFF">
        <w:rPr>
          <w:color w:val="000000"/>
          <w:lang w:val="el-GR"/>
        </w:rPr>
        <w:t xml:space="preserve">του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w:t>
      </w:r>
      <w:r w:rsidR="00916AFF">
        <w:rPr>
          <w:color w:val="000000"/>
          <w:lang w:val="el-GR"/>
        </w:rPr>
        <w:t xml:space="preserve"> του</w:t>
      </w:r>
      <w:r w:rsidR="00916AFF" w:rsidRPr="00020B6A">
        <w:rPr>
          <w:color w:val="000000"/>
          <w:lang w:val="el-GR"/>
        </w:rPr>
        <w:t xml:space="preserve"> </w:t>
      </w:r>
      <w:proofErr w:type="spellStart"/>
      <w:r w:rsidR="00916AFF">
        <w:rPr>
          <w:color w:val="000000"/>
          <w:lang w:val="el-GR"/>
        </w:rPr>
        <w:t>π</w:t>
      </w:r>
      <w:r w:rsidR="00916AFF" w:rsidRPr="00020B6A">
        <w:rPr>
          <w:color w:val="000000"/>
          <w:lang w:val="el-GR"/>
        </w:rPr>
        <w:t>.</w:t>
      </w:r>
      <w:r w:rsidR="00916AFF">
        <w:rPr>
          <w:color w:val="000000"/>
          <w:lang w:val="el-GR"/>
        </w:rPr>
        <w:t>δ</w:t>
      </w:r>
      <w:proofErr w:type="spellEnd"/>
      <w:r w:rsidR="00916AFF">
        <w:rPr>
          <w:color w:val="000000"/>
          <w:lang w:val="el-GR"/>
        </w:rPr>
        <w:t>/τος</w:t>
      </w:r>
      <w:r w:rsidRPr="00020B6A">
        <w:rPr>
          <w:color w:val="000000"/>
          <w:lang w:val="el-GR"/>
        </w:rPr>
        <w:t xml:space="preserve"> 39/2017, </w:t>
      </w:r>
      <w:r w:rsidR="00916AFF">
        <w:rPr>
          <w:color w:val="000000"/>
          <w:lang w:val="el-GR"/>
        </w:rPr>
        <w:t xml:space="preserve">ασκώντας </w:t>
      </w:r>
      <w:r w:rsidRPr="00020B6A">
        <w:rPr>
          <w:color w:val="000000"/>
          <w:lang w:val="el-GR"/>
        </w:rPr>
        <w:t>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1CEB6649" w:rsidR="005B1D5A" w:rsidRPr="00020B6A" w:rsidRDefault="005B1D5A" w:rsidP="005B1D5A">
      <w:pPr>
        <w:rPr>
          <w:color w:val="000000"/>
          <w:lang w:val="el-GR"/>
        </w:rPr>
      </w:pPr>
      <w:r w:rsidRPr="00020B6A">
        <w:rPr>
          <w:color w:val="000000"/>
          <w:lang w:val="el-GR"/>
        </w:rPr>
        <w:t xml:space="preserve">Σε περίπτωση </w:t>
      </w:r>
      <w:r w:rsidR="00916AFF">
        <w:rPr>
          <w:color w:val="000000"/>
          <w:lang w:val="el-GR"/>
        </w:rPr>
        <w:t>προσβολής</w:t>
      </w:r>
      <w:r w:rsidRPr="00020B6A">
        <w:rPr>
          <w:color w:val="000000"/>
          <w:lang w:val="el-GR"/>
        </w:rPr>
        <w:t xml:space="preserve"> κατά πράξης της αναθέτουσας αρχής, η προθεσμία για την άσκηση της προδικαστικής προσφυγής είναι:</w:t>
      </w:r>
    </w:p>
    <w:p w14:paraId="35772ED7" w14:textId="1580D5A6"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681A043"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4C176B99" w:rsidR="005B1D5A" w:rsidRPr="00020B6A" w:rsidRDefault="005B1D5A" w:rsidP="005B1D5A">
      <w:pPr>
        <w:rPr>
          <w:color w:val="000000"/>
          <w:lang w:val="el-GR"/>
        </w:rPr>
      </w:pPr>
      <w:r>
        <w:rPr>
          <w:color w:val="000000"/>
          <w:lang w:val="el-GR"/>
        </w:rPr>
        <w:t xml:space="preserve">Οι προθεσμίες </w:t>
      </w:r>
      <w:r w:rsidR="00A40DDF">
        <w:rPr>
          <w:color w:val="000000"/>
          <w:lang w:val="el-GR"/>
        </w:rPr>
        <w:t xml:space="preserve">άσκησης </w:t>
      </w:r>
      <w:r>
        <w:rPr>
          <w:color w:val="000000"/>
          <w:lang w:val="el-GR"/>
        </w:rPr>
        <w:t>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λήγουν όταν περάσει ολόκληρη η τελευταία ημέρα και ώρα 23:59:59 και, αν αυτή είναι εξαιρετέα ή Σάββατο, όταν περάσει ολόκληρη η επ</w:t>
      </w:r>
      <w:r w:rsidR="00A40DDF">
        <w:rPr>
          <w:color w:val="000000"/>
          <w:lang w:val="el-GR"/>
        </w:rPr>
        <w:t>ό</w:t>
      </w:r>
      <w:r w:rsidRPr="0034590B">
        <w:rPr>
          <w:color w:val="000000"/>
          <w:lang w:val="el-GR"/>
        </w:rPr>
        <w:t>μ</w:t>
      </w:r>
      <w:r w:rsidR="00A40DDF">
        <w:rPr>
          <w:color w:val="000000"/>
          <w:lang w:val="el-GR"/>
        </w:rPr>
        <w:t>ε</w:t>
      </w:r>
      <w:r w:rsidRPr="0034590B">
        <w:rPr>
          <w:color w:val="000000"/>
          <w:lang w:val="el-GR"/>
        </w:rPr>
        <w:t xml:space="preserve">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5FD7BB36" w:rsidR="005B1D5A" w:rsidRPr="00020B6A" w:rsidRDefault="005B1D5A" w:rsidP="005B1D5A">
      <w:pPr>
        <w:rPr>
          <w:color w:val="000000"/>
          <w:lang w:val="el-GR"/>
        </w:rPr>
      </w:pPr>
      <w:r w:rsidRPr="00020B6A">
        <w:rPr>
          <w:color w:val="000000"/>
          <w:lang w:val="el-GR"/>
        </w:rPr>
        <w:lastRenderedPageBreak/>
        <w:t xml:space="preserve">Για το παραδεκτό της άσκησης της προδικαστικής προσφυγής κατατίθεται από τον προσφεύγοντα </w:t>
      </w:r>
      <w:r w:rsidR="00A40DDF" w:rsidRPr="00020B6A">
        <w:rPr>
          <w:color w:val="000000"/>
          <w:lang w:val="el-GR"/>
        </w:rPr>
        <w:t xml:space="preserve">παράβολο </w:t>
      </w:r>
      <w:r w:rsidRPr="00020B6A">
        <w:rPr>
          <w:color w:val="000000"/>
          <w:lang w:val="el-GR"/>
        </w:rPr>
        <w:t xml:space="preserve">υπέρ του Ελληνικού Δημοσίου, σύμφωνα με όσα ορίζονται στο άρθρο 363 </w:t>
      </w:r>
      <w:r w:rsidR="00A40DDF">
        <w:rPr>
          <w:color w:val="000000"/>
          <w:lang w:val="el-GR"/>
        </w:rPr>
        <w:t>του ν</w:t>
      </w:r>
      <w:r w:rsidRPr="00020B6A">
        <w:rPr>
          <w:color w:val="000000"/>
          <w:lang w:val="el-GR"/>
        </w:rPr>
        <w:t>.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w:t>
      </w:r>
      <w:r w:rsidR="00A40DDF" w:rsidRPr="00020B6A">
        <w:rPr>
          <w:color w:val="000000"/>
          <w:lang w:val="el-GR"/>
        </w:rPr>
        <w:t>προσφεύγοντ</w:t>
      </w:r>
      <w:r w:rsidR="00A40DDF">
        <w:rPr>
          <w:color w:val="000000"/>
          <w:lang w:val="el-GR"/>
        </w:rPr>
        <w:t>ος</w:t>
      </w:r>
      <w:r w:rsidRPr="00020B6A">
        <w:rPr>
          <w:color w:val="000000"/>
          <w:lang w:val="el-GR"/>
        </w:rPr>
        <w:t xml:space="preserve"> από την προσφυγή του έως και δέκα (10) ημέρες από την κατάθεση της προσφυγής. </w:t>
      </w:r>
    </w:p>
    <w:p w14:paraId="34BACB92" w14:textId="3B51FA04" w:rsidR="005B1D5A" w:rsidRPr="00020B6A" w:rsidRDefault="00FC0CBF" w:rsidP="005B1D5A">
      <w:pPr>
        <w:rPr>
          <w:color w:val="000000"/>
          <w:lang w:val="el-GR"/>
        </w:rPr>
      </w:pPr>
      <w:r w:rsidRPr="00C30531">
        <w:rPr>
          <w:color w:val="000000" w:themeColor="text1"/>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Pr="11E90C04">
        <w:rPr>
          <w:lang w:val="el-GR"/>
        </w:rPr>
        <w:t xml:space="preserve">Ε.Α.ΔΗ.ΣΥ. </w:t>
      </w:r>
      <w:r w:rsidRPr="00C30531">
        <w:rPr>
          <w:color w:val="000000" w:themeColor="text1"/>
          <w:lang w:val="el-GR"/>
        </w:rPr>
        <w:t xml:space="preserve">μετά από άσκηση προδικαστικής προσφυγής, σύμφωνα με </w:t>
      </w:r>
      <w:r w:rsidRPr="11E90C04">
        <w:rPr>
          <w:color w:val="000000" w:themeColor="text1"/>
          <w:lang w:val="el-GR"/>
        </w:rPr>
        <w:t>τα άρθρα</w:t>
      </w:r>
      <w:r w:rsidRPr="00C30531">
        <w:rPr>
          <w:color w:val="000000" w:themeColor="text1"/>
          <w:lang w:val="el-GR"/>
        </w:rPr>
        <w:t xml:space="preserve"> 368 του ν. 4412/2016 και 20 </w:t>
      </w:r>
      <w:proofErr w:type="spellStart"/>
      <w:r w:rsidRPr="00C30531">
        <w:rPr>
          <w:color w:val="000000" w:themeColor="text1"/>
          <w:lang w:val="el-GR"/>
        </w:rPr>
        <w:t>π.δ</w:t>
      </w:r>
      <w:proofErr w:type="spellEnd"/>
      <w:r w:rsidRPr="11E90C04">
        <w:rPr>
          <w:color w:val="000000" w:themeColor="text1"/>
          <w:lang w:val="el-GR"/>
        </w:rPr>
        <w:t>/τος</w:t>
      </w:r>
      <w:r w:rsidRPr="00C30531">
        <w:rPr>
          <w:color w:val="000000" w:themeColor="text1"/>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w:t>
      </w:r>
      <w:r w:rsidRPr="11E90C04">
        <w:rPr>
          <w:color w:val="000000" w:themeColor="text1"/>
          <w:lang w:val="el-GR"/>
        </w:rPr>
        <w:t xml:space="preserve">μέτρων </w:t>
      </w:r>
      <w:r w:rsidRPr="00C30531">
        <w:rPr>
          <w:color w:val="000000" w:themeColor="text1"/>
          <w:lang w:val="el-GR"/>
        </w:rPr>
        <w:t>προσωρινής προστασίας σύμφωνα με το άρθρο 366 παρ. 1-2</w:t>
      </w:r>
      <w:r w:rsidRPr="11E90C04">
        <w:rPr>
          <w:color w:val="000000" w:themeColor="text1"/>
          <w:lang w:val="el-GR"/>
        </w:rPr>
        <w:t xml:space="preserve"> του</w:t>
      </w:r>
      <w:r w:rsidRPr="00C30531">
        <w:rPr>
          <w:color w:val="000000" w:themeColor="text1"/>
          <w:lang w:val="el-GR"/>
        </w:rPr>
        <w:t xml:space="preserve"> ν. 4412/2016 και 15 παρ. 1-4 </w:t>
      </w:r>
      <w:r w:rsidRPr="11E90C04">
        <w:rPr>
          <w:color w:val="000000" w:themeColor="text1"/>
          <w:lang w:val="el-GR"/>
        </w:rPr>
        <w:t xml:space="preserve">του </w:t>
      </w:r>
      <w:proofErr w:type="spellStart"/>
      <w:r w:rsidRPr="00C30531">
        <w:rPr>
          <w:color w:val="000000" w:themeColor="text1"/>
          <w:lang w:val="el-GR"/>
        </w:rPr>
        <w:t>π.δ</w:t>
      </w:r>
      <w:proofErr w:type="spellEnd"/>
      <w:r w:rsidRPr="11E90C04">
        <w:rPr>
          <w:color w:val="000000" w:themeColor="text1"/>
          <w:lang w:val="el-GR"/>
        </w:rPr>
        <w:t>/τος</w:t>
      </w:r>
      <w:r w:rsidRPr="00C30531">
        <w:rPr>
          <w:color w:val="000000" w:themeColor="text1"/>
          <w:lang w:val="el-GR"/>
        </w:rPr>
        <w:t xml:space="preserve"> 39/2017.</w:t>
      </w:r>
      <w:r w:rsidR="005B1D5A" w:rsidRPr="00020B6A">
        <w:rPr>
          <w:color w:val="000000"/>
          <w:lang w:val="el-GR"/>
        </w:rPr>
        <w:t xml:space="preserve">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5885F9D5" w14:textId="5B4AE4C2" w:rsidR="00FC0CBF" w:rsidRPr="00020B6A" w:rsidRDefault="00FC0CBF" w:rsidP="00FC0CBF">
      <w:pPr>
        <w:rPr>
          <w:color w:val="000000"/>
          <w:lang w:val="el-GR"/>
        </w:rPr>
      </w:pPr>
      <w:r w:rsidRPr="00C30531">
        <w:rPr>
          <w:color w:val="000000" w:themeColor="text1"/>
          <w:lang w:val="el-GR"/>
        </w:rPr>
        <w:t xml:space="preserve">α) Κοινοποιεί την προσφυγή το αργότερο έως την </w:t>
      </w:r>
      <w:r w:rsidRPr="11E90C04">
        <w:rPr>
          <w:color w:val="000000" w:themeColor="text1"/>
          <w:lang w:val="el-GR"/>
        </w:rPr>
        <w:t>επόμενη</w:t>
      </w:r>
      <w:r w:rsidRPr="00C30531">
        <w:rPr>
          <w:color w:val="000000" w:themeColor="text1"/>
          <w:lang w:val="el-GR"/>
        </w:rPr>
        <w:t xml:space="preserve">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w:t>
      </w:r>
      <w:r w:rsidRPr="11E90C04">
        <w:rPr>
          <w:color w:val="000000" w:themeColor="text1"/>
          <w:lang w:val="el-GR"/>
        </w:rPr>
        <w:t xml:space="preserve">του </w:t>
      </w:r>
      <w:proofErr w:type="spellStart"/>
      <w:r w:rsidRPr="00C30531">
        <w:rPr>
          <w:color w:val="000000" w:themeColor="text1"/>
          <w:lang w:val="el-GR"/>
        </w:rPr>
        <w:t>π.δ</w:t>
      </w:r>
      <w:proofErr w:type="spellEnd"/>
      <w:r w:rsidRPr="11E90C04">
        <w:rPr>
          <w:color w:val="000000" w:themeColor="text1"/>
          <w:lang w:val="el-GR"/>
        </w:rPr>
        <w:t>/τος</w:t>
      </w:r>
      <w:r w:rsidRPr="00C30531">
        <w:rPr>
          <w:color w:val="000000" w:themeColor="text1"/>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26CE55B8" w14:textId="77777777" w:rsidR="00FC0CBF" w:rsidRPr="00020B6A" w:rsidRDefault="00FC0CBF" w:rsidP="00FC0CBF">
      <w:pPr>
        <w:rPr>
          <w:color w:val="000000"/>
          <w:lang w:val="el-GR"/>
        </w:rPr>
      </w:pPr>
      <w:r w:rsidRPr="00020B6A">
        <w:rPr>
          <w:color w:val="000000"/>
          <w:lang w:val="el-GR"/>
        </w:rPr>
        <w:t xml:space="preserve">β) Διαβιβάζει στην </w:t>
      </w:r>
      <w:r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4BB388D" w14:textId="6336C868" w:rsidR="00FC0CBF" w:rsidRPr="00020B6A" w:rsidRDefault="00FC0CBF" w:rsidP="00FC0CBF">
      <w:pPr>
        <w:rPr>
          <w:color w:val="000000"/>
          <w:lang w:val="el-GR"/>
        </w:rPr>
      </w:pPr>
      <w:r w:rsidRPr="00C30531">
        <w:rPr>
          <w:color w:val="000000" w:themeColor="text1"/>
          <w:lang w:val="el-GR"/>
        </w:rPr>
        <w:t xml:space="preserve">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w:t>
      </w:r>
      <w:r w:rsidRPr="11E90C04">
        <w:rPr>
          <w:color w:val="000000" w:themeColor="text1"/>
          <w:lang w:val="el-GR"/>
        </w:rPr>
        <w:t>επόμενη</w:t>
      </w:r>
      <w:r w:rsidRPr="00C30531">
        <w:rPr>
          <w:color w:val="000000" w:themeColor="text1"/>
          <w:lang w:val="el-GR"/>
        </w:rPr>
        <w:t xml:space="preserve"> εργάσιμη ημέρα από την κατάθεσή τους.</w:t>
      </w:r>
    </w:p>
    <w:p w14:paraId="2D7568B8" w14:textId="77777777" w:rsidR="00FC0CBF" w:rsidRPr="00020B6A" w:rsidRDefault="00FC0CBF" w:rsidP="00FC0CBF">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47B32721" w:rsidR="005B1D5A" w:rsidRPr="00020B6A" w:rsidRDefault="00FC0CBF" w:rsidP="00FC0CBF">
      <w:pPr>
        <w:rPr>
          <w:color w:val="000000"/>
          <w:lang w:val="el-GR"/>
        </w:rPr>
      </w:pPr>
      <w:r w:rsidRPr="00C30531">
        <w:rPr>
          <w:color w:val="000000" w:themeColor="text1"/>
          <w:lang w:val="el-GR"/>
        </w:rPr>
        <w:t xml:space="preserve">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w:t>
      </w:r>
      <w:r w:rsidRPr="11E90C04">
        <w:rPr>
          <w:color w:val="000000" w:themeColor="text1"/>
          <w:lang w:val="el-GR"/>
        </w:rPr>
        <w:t xml:space="preserve">του </w:t>
      </w:r>
      <w:r w:rsidRPr="00C30531">
        <w:rPr>
          <w:color w:val="000000" w:themeColor="text1"/>
          <w:lang w:val="el-GR"/>
        </w:rPr>
        <w:t>ν. 4412/2016 κατά των εκτελεστών πράξεων ή παραλείψεων της αναθέτουσας αρχής .</w:t>
      </w:r>
    </w:p>
    <w:p w14:paraId="18A92939" w14:textId="66C37458"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w:t>
      </w:r>
      <w:bookmarkStart w:id="334" w:name="_Hlk114820631"/>
      <w:r w:rsidR="00ED4715" w:rsidRPr="006B704A">
        <w:rPr>
          <w:lang w:val="el-GR"/>
        </w:rPr>
        <w:t>Ε.Α.ΔΗ.ΣΥ.</w:t>
      </w:r>
      <w:r w:rsidR="006B3489">
        <w:rPr>
          <w:lang w:val="el-GR"/>
        </w:rPr>
        <w:t xml:space="preserve"> </w:t>
      </w:r>
      <w:bookmarkEnd w:id="334"/>
      <w:r w:rsidRPr="00020B6A">
        <w:rPr>
          <w:color w:val="000000"/>
          <w:lang w:val="el-GR"/>
        </w:rPr>
        <w:t xml:space="preserve">και την ακύρωσή της ενώπιον του </w:t>
      </w:r>
      <w:r w:rsidR="00A40DDF" w:rsidRPr="00020B6A">
        <w:rPr>
          <w:color w:val="000000"/>
          <w:lang w:val="el-GR"/>
        </w:rPr>
        <w:t>αρμ</w:t>
      </w:r>
      <w:r w:rsidR="00A40DDF">
        <w:rPr>
          <w:color w:val="000000"/>
          <w:lang w:val="el-GR"/>
        </w:rPr>
        <w:t>ό</w:t>
      </w:r>
      <w:r w:rsidR="00A40DDF" w:rsidRPr="00020B6A">
        <w:rPr>
          <w:color w:val="000000"/>
          <w:lang w:val="el-GR"/>
        </w:rPr>
        <w:t>δ</w:t>
      </w:r>
      <w:r w:rsidR="00A40DDF">
        <w:rPr>
          <w:color w:val="000000"/>
          <w:lang w:val="el-GR"/>
        </w:rPr>
        <w:t>ι</w:t>
      </w:r>
      <w:r w:rsidR="00A40DDF" w:rsidRPr="00020B6A">
        <w:rPr>
          <w:color w:val="000000"/>
          <w:lang w:val="el-GR"/>
        </w:rPr>
        <w:t xml:space="preserve">ου </w:t>
      </w:r>
      <w:r w:rsidR="00A40DDF">
        <w:rPr>
          <w:color w:val="000000"/>
          <w:lang w:val="el-GR"/>
        </w:rPr>
        <w:t>Διοικητικού</w:t>
      </w:r>
      <w:r w:rsidRPr="00020B6A">
        <w:rPr>
          <w:color w:val="000000"/>
          <w:lang w:val="el-GR"/>
        </w:rPr>
        <w:t xml:space="preserve"> </w:t>
      </w:r>
      <w:r w:rsidR="00F1538B" w:rsidRPr="007C4E1D">
        <w:rPr>
          <w:color w:val="000000"/>
          <w:lang w:val="el-GR" w:eastAsia="ar-SA"/>
        </w:rPr>
        <w:t xml:space="preserve">Δικαστηρίου </w:t>
      </w:r>
      <w:r w:rsidR="000A7747">
        <w:rPr>
          <w:lang w:val="el-GR"/>
        </w:rPr>
        <w:t xml:space="preserve">της παρ. 3 του </w:t>
      </w:r>
      <w:proofErr w:type="spellStart"/>
      <w:r w:rsidR="000A7747">
        <w:rPr>
          <w:lang w:val="el-GR"/>
        </w:rPr>
        <w:t>αρθ</w:t>
      </w:r>
      <w:proofErr w:type="spellEnd"/>
      <w:r w:rsidR="000A7747">
        <w:rPr>
          <w:lang w:val="el-GR"/>
        </w:rPr>
        <w:t>.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57BF6F9D"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26AE5548" w:rsidR="00072601" w:rsidRDefault="00072601" w:rsidP="005B1D5A">
      <w:pPr>
        <w:rPr>
          <w:color w:val="000000"/>
          <w:lang w:val="el-GR"/>
        </w:rPr>
      </w:pPr>
      <w:r w:rsidRPr="007C4E1D">
        <w:rPr>
          <w:color w:val="000000"/>
          <w:lang w:val="el-GR" w:eastAsia="ar-SA"/>
        </w:rPr>
        <w:lastRenderedPageBreak/>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3F731B15"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w:t>
      </w:r>
      <w:r w:rsidR="00FC0CBF">
        <w:rPr>
          <w:color w:val="000000"/>
          <w:lang w:val="el-GR"/>
        </w:rPr>
        <w:t>Δ</w:t>
      </w:r>
      <w:r w:rsidRPr="00020B6A">
        <w:rPr>
          <w:color w:val="000000"/>
          <w:lang w:val="el-GR"/>
        </w:rPr>
        <w:t xml:space="preserve">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001E55F7" w:rsidRPr="001E55F7">
        <w:rPr>
          <w:rStyle w:val="ab"/>
          <w:color w:val="000000"/>
          <w:lang w:val="el-GR"/>
        </w:rPr>
        <w:t xml:space="preserve"> </w:t>
      </w:r>
      <w:r w:rsidR="001E55F7">
        <w:rPr>
          <w:rStyle w:val="ab"/>
          <w:color w:val="000000"/>
          <w:lang w:val="el-GR"/>
        </w:rPr>
        <w:footnoteReference w:id="11"/>
      </w:r>
      <w:r w:rsidRPr="00020B6A">
        <w:rPr>
          <w:color w:val="000000"/>
          <w:lang w:val="el-GR"/>
        </w:rPr>
        <w:t xml:space="preserve"> </w:t>
      </w:r>
    </w:p>
    <w:p w14:paraId="0F6B77E9" w14:textId="3F79B5E4"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 xml:space="preserve">αίτησης με κλήση κοινοποιείται με τη φροντίδα του αιτούντος </w:t>
      </w:r>
      <w:r w:rsidR="00FC0CBF">
        <w:rPr>
          <w:color w:val="000000"/>
          <w:lang w:val="el-GR" w:eastAsia="ar-SA"/>
        </w:rPr>
        <w:t>σ</w:t>
      </w:r>
      <w:r w:rsidR="009D5082" w:rsidRPr="007C4E1D">
        <w:rPr>
          <w:color w:val="000000"/>
          <w:lang w:val="el-GR" w:eastAsia="ar-SA"/>
        </w:rPr>
        <w:t>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439E9490" w:rsidR="005B1D5A" w:rsidRPr="00020B6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1683A9C4" w:rsidR="005B1D5A" w:rsidRDefault="005B1D5A" w:rsidP="005B1D5A">
      <w:pPr>
        <w:rPr>
          <w:color w:val="000000"/>
          <w:lang w:val="el-GR"/>
        </w:rPr>
      </w:pPr>
      <w:r w:rsidRPr="00827575">
        <w:rPr>
          <w:color w:val="000000"/>
          <w:lang w:val="el-GR"/>
        </w:rPr>
        <w:t xml:space="preserve"> </w:t>
      </w:r>
    </w:p>
    <w:p w14:paraId="69C6AECA" w14:textId="2EE3E6BF"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w:t>
      </w:r>
      <w:r w:rsidR="00FC0CBF">
        <w:rPr>
          <w:color w:val="000000"/>
          <w:lang w:val="el-GR"/>
        </w:rPr>
        <w:t>α</w:t>
      </w:r>
      <w:r w:rsidR="00A40DDF">
        <w:rPr>
          <w:color w:val="000000"/>
          <w:lang w:val="el-GR"/>
        </w:rPr>
        <w:t>ρμόδιου Δικαστηρίου</w:t>
      </w:r>
      <w:r w:rsidRPr="00827575">
        <w:rPr>
          <w:color w:val="000000"/>
          <w:lang w:val="el-GR"/>
        </w:rPr>
        <w:t xml:space="preserve">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 xml:space="preserve">Για την άσκηση της </w:t>
      </w:r>
      <w:r w:rsidR="00A40DDF">
        <w:rPr>
          <w:color w:val="000000"/>
          <w:lang w:val="el-GR" w:eastAsia="ar-SA"/>
        </w:rPr>
        <w:t>αίτησης</w:t>
      </w:r>
      <w:r w:rsidR="00160FCE" w:rsidRPr="007C4E1D">
        <w:rPr>
          <w:color w:val="000000"/>
          <w:lang w:val="el-GR" w:eastAsia="ar-SA"/>
        </w:rPr>
        <w:t xml:space="preserve"> κατατίθεται παράβολο, σύμφωνα με τα ειδικότερα οριζόμενα στο άρθ</w:t>
      </w:r>
      <w:r w:rsidR="00160FCE">
        <w:rPr>
          <w:color w:val="000000"/>
          <w:lang w:val="el-GR" w:eastAsia="ar-SA"/>
        </w:rPr>
        <w:t xml:space="preserve">ρο 372 παρ. 5 του </w:t>
      </w:r>
      <w:r w:rsidR="00A40DDF">
        <w:rPr>
          <w:color w:val="000000"/>
          <w:lang w:val="el-GR" w:eastAsia="ar-SA"/>
        </w:rPr>
        <w:t>ν</w:t>
      </w:r>
      <w:r w:rsidR="00160FCE">
        <w:rPr>
          <w:color w:val="000000"/>
          <w:lang w:val="el-GR" w:eastAsia="ar-SA"/>
        </w:rPr>
        <w:t>. 4412/2016.</w:t>
      </w:r>
    </w:p>
    <w:p w14:paraId="062C67BC" w14:textId="5A9659A3"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00A40DDF" w:rsidRPr="007C4E1D">
        <w:rPr>
          <w:color w:val="000000"/>
          <w:lang w:val="el-GR" w:eastAsia="ar-SA"/>
        </w:rPr>
        <w:t>π.δ</w:t>
      </w:r>
      <w:proofErr w:type="spellEnd"/>
      <w:r w:rsidR="00A40DDF">
        <w:rPr>
          <w:color w:val="000000"/>
          <w:lang w:val="el-GR" w:eastAsia="ar-SA"/>
        </w:rPr>
        <w:t xml:space="preserve">/τος </w:t>
      </w:r>
      <w:r w:rsidRPr="007C4E1D">
        <w:rPr>
          <w:color w:val="000000"/>
          <w:lang w:val="el-GR" w:eastAsia="ar-SA"/>
        </w:rPr>
        <w:t xml:space="preserve">18/1989. </w:t>
      </w:r>
    </w:p>
    <w:p w14:paraId="70943D6F" w14:textId="09AA96D1"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το </w:t>
      </w:r>
      <w:r w:rsidR="00A40DDF">
        <w:rPr>
          <w:color w:val="000000"/>
          <w:lang w:val="el-GR" w:eastAsia="ar-SA"/>
        </w:rPr>
        <w:t>Δ</w:t>
      </w:r>
      <w:r w:rsidRPr="007C4E1D">
        <w:rPr>
          <w:color w:val="000000"/>
          <w:lang w:val="el-GR" w:eastAsia="ar-SA"/>
        </w:rPr>
        <w:t>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15D9C007" w:rsidR="00160FCE" w:rsidRPr="00603221" w:rsidRDefault="00160FCE"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w:t>
      </w:r>
      <w:r w:rsidR="00A40DDF" w:rsidRPr="00A40DDF">
        <w:rPr>
          <w:color w:val="000000"/>
          <w:lang w:val="el-GR" w:eastAsia="ar-SA"/>
        </w:rPr>
        <w:t xml:space="preserve"> </w:t>
      </w:r>
      <w:proofErr w:type="spellStart"/>
      <w:r w:rsidR="00A40DDF" w:rsidRPr="007C4E1D">
        <w:rPr>
          <w:color w:val="000000"/>
          <w:lang w:val="el-GR" w:eastAsia="ar-SA"/>
        </w:rPr>
        <w:t>π.δ</w:t>
      </w:r>
      <w:proofErr w:type="spellEnd"/>
      <w:r w:rsidR="00A40DDF">
        <w:rPr>
          <w:color w:val="000000"/>
          <w:lang w:val="el-GR" w:eastAsia="ar-SA"/>
        </w:rPr>
        <w:t>/τος</w:t>
      </w:r>
      <w:r w:rsidRPr="007C4E1D">
        <w:rPr>
          <w:color w:val="000000"/>
          <w:lang w:val="el-GR" w:eastAsia="ar-SA"/>
        </w:rPr>
        <w:t xml:space="preserve">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335" w:name="_Toc97194317"/>
      <w:bookmarkStart w:id="336" w:name="_Toc97194449"/>
      <w:bookmarkStart w:id="337" w:name="_Toc190874714"/>
      <w:r w:rsidRPr="00603221">
        <w:rPr>
          <w:rFonts w:cs="Tahoma"/>
          <w:lang w:val="el-GR"/>
        </w:rPr>
        <w:t>Ματαίωση Διαδικασίας</w:t>
      </w:r>
      <w:bookmarkEnd w:id="335"/>
      <w:bookmarkEnd w:id="336"/>
      <w:bookmarkEnd w:id="337"/>
    </w:p>
    <w:p w14:paraId="427A8943"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2676A011"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w:t>
      </w:r>
      <w:r w:rsidR="00FC0CBF">
        <w:rPr>
          <w:lang w:val="el-GR"/>
        </w:rPr>
        <w:t>ύ</w:t>
      </w:r>
      <w:r w:rsidRPr="007515FD">
        <w:rPr>
          <w:lang w:val="el-GR"/>
        </w:rPr>
        <w:t>τ</w:t>
      </w:r>
      <w:r w:rsidR="00FC0CBF">
        <w:rPr>
          <w:lang w:val="el-GR"/>
        </w:rPr>
        <w:t>ε</w:t>
      </w:r>
      <w:r w:rsidRPr="007515FD">
        <w:rPr>
          <w:lang w:val="el-GR"/>
        </w:rPr>
        <w:t>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A9F279C"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 xml:space="preserve">β) </w:t>
      </w:r>
      <w:r w:rsidR="00FC0CBF">
        <w:rPr>
          <w:lang w:val="el-GR"/>
        </w:rPr>
        <w:t>εά</w:t>
      </w:r>
      <w:r w:rsidRPr="007515FD">
        <w:rPr>
          <w:lang w:val="el-GR"/>
        </w:rPr>
        <w:t>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 xml:space="preserve">γ) </w:t>
      </w:r>
      <w:r w:rsidR="00FC0CBF">
        <w:rPr>
          <w:lang w:val="el-GR"/>
        </w:rPr>
        <w:t>εά</w:t>
      </w:r>
      <w:r w:rsidRPr="00C41D65">
        <w:rPr>
          <w:lang w:val="el-GR"/>
        </w:rPr>
        <w:t>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 xml:space="preserve">δ) </w:t>
      </w:r>
      <w:r w:rsidR="00FC0CBF">
        <w:rPr>
          <w:lang w:val="el-GR"/>
        </w:rPr>
        <w:t>εά</w:t>
      </w:r>
      <w:r w:rsidRPr="00C41D65">
        <w:rPr>
          <w:lang w:val="el-GR"/>
        </w:rPr>
        <w:t>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38" w:name="_Toc97194450"/>
      <w:bookmarkStart w:id="339" w:name="_Toc190874715"/>
      <w:r w:rsidRPr="00603221">
        <w:rPr>
          <w:rFonts w:cs="Tahoma"/>
          <w:sz w:val="22"/>
          <w:szCs w:val="22"/>
        </w:rPr>
        <w:lastRenderedPageBreak/>
        <w:t>ΟΡΟΙ ΕΚΤΕΛΕΣΗΣ ΤΗΣ ΣΥΜΒΑΣΗΣ</w:t>
      </w:r>
      <w:bookmarkEnd w:id="338"/>
      <w:bookmarkEnd w:id="339"/>
      <w:r w:rsidRPr="00603221">
        <w:rPr>
          <w:rFonts w:cs="Tahoma"/>
          <w:sz w:val="22"/>
          <w:szCs w:val="22"/>
        </w:rPr>
        <w:t xml:space="preserve"> </w:t>
      </w:r>
    </w:p>
    <w:p w14:paraId="66DBFF9C" w14:textId="17CC2F98" w:rsidR="008338F0" w:rsidRPr="00603221" w:rsidRDefault="003355E7" w:rsidP="003A109E">
      <w:pPr>
        <w:pStyle w:val="2"/>
        <w:rPr>
          <w:rFonts w:cs="Tahoma"/>
          <w:lang w:val="el-GR"/>
        </w:rPr>
      </w:pPr>
      <w:r w:rsidRPr="00603221">
        <w:rPr>
          <w:rFonts w:cs="Tahoma"/>
          <w:lang w:val="el-GR"/>
        </w:rPr>
        <w:tab/>
      </w:r>
      <w:bookmarkStart w:id="340" w:name="_Ref496542746"/>
      <w:bookmarkStart w:id="341" w:name="_Toc97194318"/>
      <w:bookmarkStart w:id="342" w:name="_Toc97194451"/>
      <w:bookmarkStart w:id="343" w:name="_Toc190874716"/>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40"/>
      <w:bookmarkEnd w:id="341"/>
      <w:bookmarkEnd w:id="342"/>
      <w:bookmarkEnd w:id="343"/>
    </w:p>
    <w:p w14:paraId="20E9E60E" w14:textId="0F4A9903"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482B6D85" w14:textId="489D5B53"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CB1CC1" w:rsidRPr="00CB1CC1">
        <w:rPr>
          <w:lang w:val="el-GR"/>
        </w:rPr>
        <w:t>είκοσι πέντε (25)</w:t>
      </w:r>
      <w:r w:rsidR="0087631A" w:rsidRPr="00B07864">
        <w:rPr>
          <w:lang w:val="el-GR"/>
        </w:rPr>
        <w:t xml:space="preserve">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44" w:name="_Hlk494198985"/>
      <w:r w:rsidR="00B07864">
        <w:rPr>
          <w:lang w:val="el-GR"/>
        </w:rPr>
        <w:t>.</w:t>
      </w:r>
    </w:p>
    <w:bookmarkEnd w:id="344"/>
    <w:p w14:paraId="21878D6C" w14:textId="77777777" w:rsidR="00105EBA" w:rsidRPr="00105EBA" w:rsidRDefault="003355E7" w:rsidP="00105EBA">
      <w:pPr>
        <w:rPr>
          <w:lang w:val="el-GR"/>
        </w:rPr>
      </w:pPr>
      <w:r w:rsidRPr="00603221">
        <w:rPr>
          <w:lang w:val="el-GR"/>
        </w:rPr>
        <w:t xml:space="preserve">Η εγγύηση καλής εκτέλεσης, προκειμένου να γίνει αποδεκτή , πρέπει να περιλαμβάνει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105EBA">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8C6F6A">
        <w:rPr>
          <w:lang w:val="el-GR"/>
        </w:rPr>
        <w:t xml:space="preserve">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105EBA">
        <w:rPr>
          <w:lang w:val="el-GR"/>
        </w:rPr>
        <w:br w:type="page"/>
      </w:r>
    </w:p>
    <w:p w14:paraId="45155744" w14:textId="5C42328A" w:rsidR="008338F0" w:rsidRDefault="00105EBA" w:rsidP="00B86F1D">
      <w:pPr>
        <w:rPr>
          <w:lang w:val="el-GR"/>
        </w:rPr>
      </w:pPr>
      <w:r w:rsidRPr="003329FF">
        <w:rPr>
          <w:lang w:val="el-GR"/>
        </w:rPr>
        <w:lastRenderedPageBreak/>
        <w:t xml:space="preserve">ΠΑΡΑΡΤΗΜΑ </w:t>
      </w:r>
      <w:r w:rsidRPr="00105EBA">
        <w:rPr>
          <w:lang w:val="el-GR"/>
        </w:rPr>
        <w:t>VIII</w:t>
      </w:r>
      <w:r w:rsidRPr="003329FF">
        <w:rPr>
          <w:lang w:val="el-GR"/>
        </w:rPr>
        <w:t xml:space="preserve">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3ECE65F" w14:textId="524E8375" w:rsidR="00CB1CC1" w:rsidRDefault="00CB1CC1" w:rsidP="00921D35">
      <w:pPr>
        <w:rPr>
          <w:lang w:val="el-GR"/>
        </w:rPr>
      </w:pPr>
      <w:r w:rsidRPr="0009708A">
        <w:rPr>
          <w:lang w:val="el-GR"/>
        </w:rPr>
        <w:t>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w:t>
      </w:r>
    </w:p>
    <w:p w14:paraId="2EF0ABA6" w14:textId="59C2257C"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την ποσοτική και ποιοτική παραλαβή του συνόλου του αντικειμένου της σύμβασης.</w:t>
      </w:r>
    </w:p>
    <w:p w14:paraId="2CEEF0C4" w14:textId="3C36CED5" w:rsidR="009D3BDA" w:rsidRDefault="009D3BDA" w:rsidP="009D3BDA">
      <w:pPr>
        <w:rPr>
          <w:lang w:val="el-GR"/>
        </w:rPr>
      </w:pPr>
      <w:r>
        <w:rPr>
          <w:lang w:val="el-GR"/>
        </w:rPr>
        <w:t xml:space="preserve">Σε περίπτωση που στο πρωτόκολλο </w:t>
      </w:r>
      <w:r w:rsidR="00CB1CC1">
        <w:rPr>
          <w:lang w:val="el-GR"/>
        </w:rPr>
        <w:t>ποιοτικής</w:t>
      </w:r>
      <w:r>
        <w:rPr>
          <w:lang w:val="el-GR"/>
        </w:rPr>
        <w:t xml:space="preserve">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w:t>
      </w:r>
      <w:r w:rsidR="00CB1CC1">
        <w:rPr>
          <w:lang w:val="el-GR"/>
        </w:rPr>
        <w:t xml:space="preserve"> </w:t>
      </w:r>
      <w:r>
        <w:rPr>
          <w:lang w:val="el-GR"/>
        </w:rPr>
        <w:t xml:space="preserve">την αντιμετώπιση, σύμφωνα με όσα προβλέπονται, των παρατηρήσεων και του </w:t>
      </w:r>
      <w:r w:rsidR="00CB1CC1">
        <w:rPr>
          <w:lang w:val="el-GR"/>
        </w:rPr>
        <w:t>εκπροθέσμου</w:t>
      </w:r>
      <w:r>
        <w:rPr>
          <w:lang w:val="el-GR"/>
        </w:rPr>
        <w:t xml:space="preserve">.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w:t>
      </w:r>
      <w:r w:rsidR="00CB1CC1">
        <w:rPr>
          <w:lang w:val="el-GR"/>
        </w:rPr>
        <w:t>εκπροθέσμου</w:t>
      </w:r>
      <w:r w:rsidRPr="001E32A7">
        <w:rPr>
          <w:lang w:val="el-GR"/>
        </w:rPr>
        <w:t xml:space="preserve">. </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45" w:name="_Toc97194319"/>
      <w:bookmarkStart w:id="346" w:name="_Toc97194452"/>
      <w:bookmarkStart w:id="347" w:name="_Toc190874717"/>
      <w:r w:rsidRPr="00603221">
        <w:rPr>
          <w:rFonts w:cs="Tahoma"/>
          <w:lang w:val="el-GR"/>
        </w:rPr>
        <w:t>Συμβατικό πλαίσιο – Εφαρμοστέα νομοθεσία</w:t>
      </w:r>
      <w:bookmarkEnd w:id="345"/>
      <w:bookmarkEnd w:id="346"/>
      <w:bookmarkEnd w:id="347"/>
    </w:p>
    <w:p w14:paraId="4433B5CF" w14:textId="0F277FD9" w:rsidR="008338F0"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w:t>
      </w:r>
      <w:r w:rsidR="00CB1CC1">
        <w:rPr>
          <w:lang w:val="el-GR"/>
        </w:rPr>
        <w:t>Δ</w:t>
      </w:r>
      <w:r w:rsidRPr="00603221">
        <w:rPr>
          <w:lang w:val="el-GR"/>
        </w:rPr>
        <w:t xml:space="preserve">ιακήρυξης και συμπληρωματικά ο Αστικός Κώδικας. </w:t>
      </w:r>
    </w:p>
    <w:p w14:paraId="60D45074" w14:textId="77777777" w:rsidR="002D10B9" w:rsidRPr="00603221" w:rsidRDefault="002D10B9">
      <w:pPr>
        <w:rPr>
          <w:lang w:val="el-GR"/>
        </w:rPr>
      </w:pPr>
    </w:p>
    <w:p w14:paraId="0ED2995F" w14:textId="77777777" w:rsidR="008338F0" w:rsidRPr="00603221" w:rsidRDefault="003355E7" w:rsidP="003A109E">
      <w:pPr>
        <w:pStyle w:val="2"/>
        <w:rPr>
          <w:rFonts w:cs="Tahoma"/>
          <w:lang w:val="el-GR"/>
        </w:rPr>
      </w:pPr>
      <w:r w:rsidRPr="00603221">
        <w:rPr>
          <w:rFonts w:cs="Tahoma"/>
          <w:lang w:val="el-GR"/>
        </w:rPr>
        <w:tab/>
      </w:r>
      <w:bookmarkStart w:id="348" w:name="_Ref89075849"/>
      <w:bookmarkStart w:id="349" w:name="_Toc97194320"/>
      <w:bookmarkStart w:id="350" w:name="_Toc97194453"/>
      <w:bookmarkStart w:id="351" w:name="_Toc190874718"/>
      <w:r w:rsidRPr="00603221">
        <w:rPr>
          <w:rFonts w:cs="Tahoma"/>
          <w:lang w:val="el-GR"/>
        </w:rPr>
        <w:t>Όροι εκτέλεσης της σύμβασης</w:t>
      </w:r>
      <w:bookmarkEnd w:id="348"/>
      <w:bookmarkEnd w:id="349"/>
      <w:bookmarkEnd w:id="350"/>
      <w:bookmarkEnd w:id="351"/>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3AB2CC6" w14:textId="77777777" w:rsidR="0014064C" w:rsidRPr="00603221" w:rsidRDefault="0014064C" w:rsidP="00114833">
      <w:pPr>
        <w:rPr>
          <w:lang w:val="el-GR"/>
        </w:rPr>
      </w:pP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4FD281CA"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w:t>
      </w:r>
      <w:r w:rsidR="00CB1CC1">
        <w:rPr>
          <w:rFonts w:eastAsia="Calibri"/>
          <w:lang w:val="el-GR"/>
        </w:rPr>
        <w:t>αφότου</w:t>
      </w:r>
      <w:r w:rsidR="00CB1CC1" w:rsidRPr="00DD50E7">
        <w:rPr>
          <w:rFonts w:eastAsia="Calibri"/>
          <w:lang w:val="el-GR"/>
        </w:rPr>
        <w:t xml:space="preserve"> </w:t>
      </w:r>
      <w:r w:rsidRPr="00DD50E7">
        <w:rPr>
          <w:rFonts w:eastAsia="Calibri"/>
          <w:lang w:val="el-GR"/>
        </w:rPr>
        <w:t xml:space="preserve">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CB1CC1">
        <w:rPr>
          <w:rFonts w:eastAsia="Calibri"/>
          <w:lang w:val="el-GR"/>
        </w:rPr>
        <w:t>νόμιμων</w:t>
      </w:r>
      <w:r w:rsidRPr="00DD50E7">
        <w:rPr>
          <w:rFonts w:eastAsia="Calibri"/>
          <w:lang w:val="el-GR"/>
        </w:rPr>
        <w:t xml:space="preserve"> ή εξουσιοδοτημένων εκπροσώπων του καθώς </w:t>
      </w:r>
      <w:r w:rsidRPr="00DD50E7">
        <w:rPr>
          <w:rFonts w:eastAsia="Calibri"/>
          <w:lang w:val="el-GR"/>
        </w:rPr>
        <w:lastRenderedPageBreak/>
        <w:t>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644A0B71"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w:t>
      </w:r>
      <w:r w:rsidR="00CB1CC1">
        <w:rPr>
          <w:rFonts w:eastAsia="Calibri"/>
          <w:lang w:val="el-GR"/>
        </w:rPr>
        <w:t>στην περίπτωση που</w:t>
      </w:r>
      <w:r w:rsidRPr="00DD50E7">
        <w:rPr>
          <w:rFonts w:eastAsia="Calibri"/>
          <w:lang w:val="el-GR"/>
        </w:rPr>
        <w:t xml:space="preserve"> ο ανάδοχος είναι ένωση, </w:t>
      </w:r>
      <w:r w:rsidR="00CB1CC1">
        <w:rPr>
          <w:rFonts w:eastAsia="Calibri"/>
          <w:lang w:val="el-GR"/>
        </w:rPr>
        <w:t>ισχύουν</w:t>
      </w:r>
      <w:r w:rsidR="00CB1CC1" w:rsidRPr="00DD50E7">
        <w:rPr>
          <w:rFonts w:eastAsia="Calibri"/>
          <w:lang w:val="el-GR"/>
        </w:rPr>
        <w:t xml:space="preserve"> </w:t>
      </w:r>
      <w:r w:rsidRPr="00DD50E7">
        <w:rPr>
          <w:rFonts w:eastAsia="Calibri"/>
          <w:lang w:val="el-GR"/>
        </w:rPr>
        <w:t xml:space="preserve">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6679DAB2" w:rsidR="006C03D6" w:rsidRPr="00DD50E7" w:rsidRDefault="006C03D6" w:rsidP="006C055E">
      <w:pPr>
        <w:rPr>
          <w:rFonts w:eastAsia="Calibri"/>
          <w:lang w:val="el-GR"/>
        </w:rPr>
      </w:pPr>
      <w:bookmarkStart w:id="352"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Pr>
          <w:cs/>
          <w:lang w:val="el-GR"/>
        </w:rPr>
        <w:fldChar w:fldCharType="begin"/>
      </w:r>
      <w:r>
        <w:rPr>
          <w:lang w:val="el-GR"/>
        </w:rPr>
        <w:instrText xml:space="preserve"> REF _Ref118477993 \h </w:instrText>
      </w:r>
      <w:r>
        <w:rPr>
          <w:cs/>
          <w:lang w:val="el-GR"/>
        </w:rPr>
      </w:r>
      <w:r>
        <w:rPr>
          <w:cs/>
          <w:lang w:val="el-GR"/>
        </w:rPr>
        <w:fldChar w:fldCharType="separate"/>
      </w:r>
      <w:r w:rsidR="00105EBA" w:rsidRPr="00C0415C">
        <w:rPr>
          <w:lang w:val="el-GR"/>
        </w:rPr>
        <w:t>ΠΑΡΑΡΤΗΜΑ</w:t>
      </w:r>
      <w:r w:rsidR="00105EBA" w:rsidRPr="002A51E1">
        <w:rPr>
          <w:lang w:val="el-GR"/>
        </w:rPr>
        <w:t xml:space="preserve"> </w:t>
      </w:r>
      <w:r w:rsidR="00105EBA">
        <w:t>X</w:t>
      </w:r>
      <w:r w:rsidR="00105EBA" w:rsidRPr="002A51E1">
        <w:rPr>
          <w:lang w:val="el-GR"/>
        </w:rPr>
        <w:t xml:space="preserve"> – </w:t>
      </w:r>
      <w:r w:rsidR="00105EBA">
        <w:rPr>
          <w:lang w:val="el-GR"/>
        </w:rPr>
        <w:t>Ρήτρα Ακεραιότητας</w:t>
      </w:r>
      <w:r>
        <w:rPr>
          <w:cs/>
          <w:lang w:val="el-GR"/>
        </w:rPr>
        <w:fldChar w:fldCharType="end"/>
      </w:r>
      <w:r>
        <w:rPr>
          <w:rFonts w:hint="cs"/>
          <w:cs/>
          <w:lang w:val="el-GR"/>
        </w:rPr>
        <w:t>η οποία θα περιληφθεί στη σύμβαση</w:t>
      </w:r>
      <w:bookmarkEnd w:id="352"/>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22A58427" w14:textId="506B403A"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w:t>
      </w:r>
      <w:r w:rsidR="009B2556" w:rsidRPr="00603221">
        <w:rPr>
          <w:lang w:val="el-GR"/>
        </w:rPr>
        <w:t xml:space="preserve">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w:t>
      </w:r>
      <w:r w:rsidR="009B2556" w:rsidRPr="009D5173">
        <w:rPr>
          <w:lang w:val="el-GR"/>
        </w:rPr>
        <w:t xml:space="preserve">το οποίο </w:t>
      </w:r>
      <w:r w:rsidR="009B2556">
        <w:rPr>
          <w:lang w:val="el-GR"/>
        </w:rPr>
        <w:t xml:space="preserve">θα </w:t>
      </w:r>
      <w:r w:rsidR="009B2556" w:rsidRPr="009D5173">
        <w:rPr>
          <w:lang w:val="el-GR"/>
        </w:rPr>
        <w:t xml:space="preserve">πληροί τους όρους της </w:t>
      </w:r>
      <w:r w:rsidR="009B2556">
        <w:rPr>
          <w:lang w:val="el-GR"/>
        </w:rPr>
        <w:t xml:space="preserve">παρ. 2.2.6 της </w:t>
      </w:r>
      <w:r w:rsidR="009B2556" w:rsidRPr="009D5173">
        <w:rPr>
          <w:lang w:val="el-GR"/>
        </w:rPr>
        <w:t xml:space="preserve">διακήρυξης και </w:t>
      </w:r>
      <w:r w:rsidR="009B2556">
        <w:rPr>
          <w:lang w:val="el-GR"/>
        </w:rPr>
        <w:t xml:space="preserve">θα </w:t>
      </w:r>
      <w:r w:rsidR="009B2556" w:rsidRPr="009D5173">
        <w:rPr>
          <w:lang w:val="el-GR"/>
        </w:rPr>
        <w:t>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9B2556" w:rsidRPr="00603221">
        <w:rPr>
          <w:lang w:val="el-GR"/>
        </w:rPr>
        <w:t xml:space="preserve">. Ο </w:t>
      </w:r>
      <w:r w:rsidR="009B2556">
        <w:rPr>
          <w:lang w:val="el-GR"/>
        </w:rPr>
        <w:t>α</w:t>
      </w:r>
      <w:r w:rsidR="009B2556" w:rsidRPr="00603221">
        <w:rPr>
          <w:lang w:val="el-GR"/>
        </w:rPr>
        <w:t xml:space="preserve">νάδοχος υποχρεούται να ειδοποιήσει την </w:t>
      </w:r>
      <w:r w:rsidR="009B2556" w:rsidRPr="003329FF">
        <w:rPr>
          <w:bCs/>
          <w:lang w:val="el-GR"/>
        </w:rPr>
        <w:t xml:space="preserve">ΚτΠ </w:t>
      </w:r>
      <w:r w:rsidR="009B2556">
        <w:rPr>
          <w:bCs/>
          <w:lang w:val="el-GR"/>
        </w:rPr>
        <w:t>Μ.</w:t>
      </w:r>
      <w:r w:rsidR="009B2556" w:rsidRPr="003329FF">
        <w:rPr>
          <w:bCs/>
          <w:lang w:val="el-GR"/>
        </w:rPr>
        <w:t>Α.Ε.</w:t>
      </w:r>
      <w:r w:rsidR="009B2556" w:rsidRPr="00C9790A">
        <w:rPr>
          <w:bCs/>
          <w:lang w:val="el-GR"/>
        </w:rPr>
        <w:t xml:space="preserve"> εγγράφως </w:t>
      </w:r>
      <w:r w:rsidR="009B2556" w:rsidRPr="003329FF">
        <w:rPr>
          <w:bCs/>
          <w:lang w:val="el-GR"/>
        </w:rPr>
        <w:t>δεκαπέντε (15)</w:t>
      </w:r>
      <w:r w:rsidR="009B2556" w:rsidRPr="00C9790A">
        <w:rPr>
          <w:bCs/>
          <w:lang w:val="el-GR"/>
        </w:rPr>
        <w:t xml:space="preserve"> </w:t>
      </w:r>
      <w:r w:rsidR="009B2556" w:rsidRPr="00603221">
        <w:rPr>
          <w:lang w:val="el-GR"/>
        </w:rPr>
        <w:t>ημέρες πριν από την αντικατάσταση.</w:t>
      </w:r>
      <w:r w:rsidR="001B56F1" w:rsidRPr="00603221">
        <w:rPr>
          <w:lang w:val="el-GR"/>
        </w:rPr>
        <w:t xml:space="preserve"> </w:t>
      </w:r>
    </w:p>
    <w:p w14:paraId="42CB8D22" w14:textId="77777777" w:rsidR="001B56F1" w:rsidRPr="0060322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15F21756" w14:textId="2A5F7A7F"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w:t>
      </w:r>
      <w:r w:rsidRPr="00603221">
        <w:rPr>
          <w:lang w:val="el-GR"/>
        </w:rPr>
        <w:lastRenderedPageBreak/>
        <w:t xml:space="preserve">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005C3380">
        <w:rPr>
          <w:lang w:val="el-GR"/>
        </w:rPr>
        <w:t>η Εγγυητική Επιστολή</w:t>
      </w:r>
      <w:r w:rsidRPr="00603221">
        <w:rPr>
          <w:lang w:val="el-GR"/>
        </w:rPr>
        <w:t xml:space="preserve"> Καλής Εκτέλεσης που προβλέπ</w:t>
      </w:r>
      <w:r w:rsidR="005C3380">
        <w:rPr>
          <w:lang w:val="el-GR"/>
        </w:rPr>
        <w:t>ε</w:t>
      </w:r>
      <w:r w:rsidRPr="00603221">
        <w:rPr>
          <w:lang w:val="el-GR"/>
        </w:rPr>
        <w:t>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61B7CDEA"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w:t>
      </w:r>
      <w:r w:rsidR="00D33134">
        <w:rPr>
          <w:lang w:val="el-GR"/>
        </w:rPr>
        <w:t>.</w:t>
      </w:r>
      <w:r w:rsidRPr="00033BA0">
        <w:rPr>
          <w:lang w:val="el-GR"/>
        </w:rPr>
        <w:t xml:space="preserve">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lastRenderedPageBreak/>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353" w:name="_Toc97194321"/>
      <w:bookmarkStart w:id="354" w:name="_Toc97194454"/>
      <w:bookmarkStart w:id="355" w:name="_Toc190874719"/>
      <w:r w:rsidRPr="00603221">
        <w:rPr>
          <w:rFonts w:cs="Tahoma"/>
          <w:lang w:val="el-GR"/>
        </w:rPr>
        <w:t>Υπεργολαβία</w:t>
      </w:r>
      <w:bookmarkEnd w:id="353"/>
      <w:bookmarkEnd w:id="354"/>
      <w:bookmarkEnd w:id="355"/>
    </w:p>
    <w:p w14:paraId="282F72A8" w14:textId="779E2621" w:rsidR="008338F0" w:rsidRDefault="003355E7">
      <w:pPr>
        <w:rPr>
          <w:lang w:val="el-GR"/>
        </w:rPr>
      </w:pPr>
      <w:r w:rsidRPr="00603221">
        <w:rPr>
          <w:b/>
          <w:bCs/>
          <w:lang w:val="el-GR"/>
        </w:rPr>
        <w:t xml:space="preserve">4.4.1. </w:t>
      </w:r>
      <w:r w:rsidRPr="00603221">
        <w:rPr>
          <w:lang w:val="el-GR"/>
        </w:rPr>
        <w:t xml:space="preserve">Ο </w:t>
      </w:r>
      <w:r w:rsidR="00D33134">
        <w:rPr>
          <w:lang w:val="el-GR"/>
        </w:rPr>
        <w:t>α</w:t>
      </w:r>
      <w:r w:rsidRPr="00603221">
        <w:rPr>
          <w:lang w:val="el-GR"/>
        </w:rPr>
        <w:t xml:space="preserve">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2C68453F"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w:t>
      </w:r>
      <w:r w:rsidR="00D33134">
        <w:rPr>
          <w:lang w:val="el-GR"/>
        </w:rPr>
        <w:t>α</w:t>
      </w:r>
      <w:r w:rsidRPr="00603221">
        <w:rPr>
          <w:lang w:val="el-GR"/>
        </w:rPr>
        <w:t xml:space="preserve">ναδόχου με υπεργολάβο/ υπεργολάβους της σύμβασης, αυτός υποχρεούται σε άμεση γνωστοποίηση της διακοπής αυτής στην </w:t>
      </w:r>
      <w:r w:rsidR="00D33134">
        <w:rPr>
          <w:lang w:val="el-GR"/>
        </w:rPr>
        <w:t>α</w:t>
      </w:r>
      <w:r w:rsidRPr="00603221">
        <w:rPr>
          <w:lang w:val="el-GR"/>
        </w:rPr>
        <w:t xml:space="preserve">ναθέτουσα </w:t>
      </w:r>
      <w:r w:rsidR="00D33134">
        <w:rPr>
          <w:lang w:val="el-GR"/>
        </w:rPr>
        <w:t>α</w:t>
      </w:r>
      <w:r w:rsidRPr="00603221">
        <w:rPr>
          <w:lang w:val="el-GR"/>
        </w:rPr>
        <w:t xml:space="preserve">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230BAF99"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105EBA">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105EBA">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lastRenderedPageBreak/>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56" w:name="_Ref496607258"/>
      <w:bookmarkStart w:id="357" w:name="_Toc97194322"/>
      <w:bookmarkStart w:id="358" w:name="_Toc97194455"/>
      <w:bookmarkStart w:id="359" w:name="_Toc190874720"/>
      <w:r w:rsidRPr="00603221">
        <w:rPr>
          <w:rFonts w:cs="Tahoma"/>
          <w:lang w:val="el-GR"/>
        </w:rPr>
        <w:t>Τροποποίηση σύμβασης κατά τη διάρκειά της</w:t>
      </w:r>
      <w:bookmarkEnd w:id="356"/>
      <w:bookmarkEnd w:id="357"/>
      <w:bookmarkEnd w:id="358"/>
      <w:bookmarkEnd w:id="359"/>
      <w:r w:rsidRPr="00603221">
        <w:rPr>
          <w:rFonts w:cs="Tahoma"/>
          <w:lang w:val="el-GR"/>
        </w:rPr>
        <w:t xml:space="preserve"> </w:t>
      </w:r>
    </w:p>
    <w:p w14:paraId="4462AF63" w14:textId="1C6C5F50"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w:t>
      </w:r>
      <w:r w:rsidR="00D33134">
        <w:rPr>
          <w:lang w:val="el-GR"/>
        </w:rPr>
        <w:t>ό</w:t>
      </w:r>
      <w:r w:rsidR="00E256F9" w:rsidRPr="00603221">
        <w:rPr>
          <w:lang w:val="el-GR"/>
        </w:rPr>
        <w:t>δ</w:t>
      </w:r>
      <w:r w:rsidR="00D33134">
        <w:rPr>
          <w:lang w:val="el-GR"/>
        </w:rPr>
        <w:t>ι</w:t>
      </w:r>
      <w:r w:rsidR="00E256F9" w:rsidRPr="00603221">
        <w:rPr>
          <w:lang w:val="el-GR"/>
        </w:rPr>
        <w:t>ου οργάνου</w:t>
      </w:r>
      <w:r w:rsidR="00186BF5">
        <w:rPr>
          <w:lang w:val="el-GR"/>
        </w:rPr>
        <w:t xml:space="preserve"> της</w:t>
      </w:r>
      <w:r w:rsidR="00E256F9" w:rsidRPr="00603221">
        <w:rPr>
          <w:lang w:val="el-GR"/>
        </w:rPr>
        <w:t>.</w:t>
      </w:r>
    </w:p>
    <w:p w14:paraId="2E2A8747" w14:textId="410F1E31" w:rsidR="00FE0D21" w:rsidRPr="00911940" w:rsidRDefault="00FE0D21" w:rsidP="00821852">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w:t>
      </w:r>
      <w:r w:rsidR="009B2556">
        <w:rPr>
          <w:lang w:val="el-GR"/>
        </w:rPr>
        <w:t xml:space="preserve">τους </w:t>
      </w:r>
      <w:r w:rsidRPr="00911940">
        <w:rPr>
          <w:lang w:val="el-GR"/>
        </w:rPr>
        <w:t>λόγους της παραγράφου 4.6, πλην αυτού της περ. (α), η αναθέτουσα αρχή δύναται να προσκαλέσει τον επόμενο,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 προτείνει να αναλάβει το ανεκτέλεστο </w:t>
      </w:r>
      <w:r w:rsidR="00D33134">
        <w:rPr>
          <w:lang w:val="el-GR"/>
        </w:rPr>
        <w:t>τμήμα</w:t>
      </w:r>
      <w:r w:rsidRPr="00911940">
        <w:rPr>
          <w:lang w:val="el-GR"/>
        </w:rPr>
        <w:t xml:space="preserve">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12"/>
      </w:r>
      <w:r w:rsidRPr="00911940">
        <w:rPr>
          <w:vertAlign w:val="superscript"/>
          <w:lang w:val="el-GR"/>
        </w:rPr>
        <w:t>.</w:t>
      </w:r>
      <w:r w:rsidRPr="00911940">
        <w:rPr>
          <w:lang w:val="el-GR"/>
        </w:rPr>
        <w:t xml:space="preserve"> Η σύμβαση συνάπτεται, εφόσον εντός της </w:t>
      </w:r>
      <w:r w:rsidR="00D33134">
        <w:rPr>
          <w:lang w:val="el-GR"/>
        </w:rPr>
        <w:t>ταχθείσας</w:t>
      </w:r>
      <w:r w:rsidRPr="00911940">
        <w:rPr>
          <w:lang w:val="el-GR"/>
        </w:rPr>
        <w:t xml:space="preserve"> προθεσμίας περιέλθει στην αναθέτουσα αρχή έγγραφη και ανεπιφύλακτη αποδοχή </w:t>
      </w:r>
      <w:r w:rsidR="00D33134">
        <w:rPr>
          <w:lang w:val="el-GR"/>
        </w:rPr>
        <w:t>της πρόσκλησης</w:t>
      </w:r>
      <w:r w:rsidRPr="00911940">
        <w:rPr>
          <w:lang w:val="el-GR"/>
        </w:rPr>
        <w:t xml:space="preserve">. Η άπρακτη πάροδος της προθεσμίας θεωρείται ως απόρριψη της πρότασης. Αν </w:t>
      </w:r>
      <w:r w:rsidR="002573A8">
        <w:rPr>
          <w:lang w:val="el-GR"/>
        </w:rPr>
        <w:t>ο ανωτέρω</w:t>
      </w:r>
      <w:r w:rsidRPr="00911940">
        <w:rPr>
          <w:lang w:val="el-GR"/>
        </w:rPr>
        <w:t xml:space="preserve">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tab/>
      </w:r>
      <w:bookmarkStart w:id="360" w:name="_Toc97194324"/>
      <w:bookmarkStart w:id="361" w:name="_Toc97194457"/>
      <w:bookmarkStart w:id="362" w:name="_Ref118479492"/>
      <w:bookmarkStart w:id="363" w:name="_Ref118479515"/>
      <w:bookmarkStart w:id="364" w:name="_Toc190874721"/>
      <w:r w:rsidRPr="00603221">
        <w:rPr>
          <w:rFonts w:cs="Tahoma"/>
          <w:lang w:val="el-GR"/>
        </w:rPr>
        <w:t>Δικαίωμα μονομερούς λύσης της σύμβασης</w:t>
      </w:r>
      <w:bookmarkEnd w:id="360"/>
      <w:bookmarkEnd w:id="361"/>
      <w:bookmarkEnd w:id="362"/>
      <w:bookmarkEnd w:id="363"/>
      <w:bookmarkEnd w:id="364"/>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4846DE59" w:rsidR="00FE0D21" w:rsidRPr="00C229F3" w:rsidRDefault="00FE0D21" w:rsidP="00FE0D21">
      <w:pPr>
        <w:rPr>
          <w:lang w:val="el-GR"/>
        </w:rPr>
      </w:pPr>
      <w:r>
        <w:rPr>
          <w:lang w:val="el-GR"/>
        </w:rPr>
        <w:t>β) κατά το</w:t>
      </w:r>
      <w:r w:rsidR="002573A8">
        <w:rPr>
          <w:lang w:val="el-GR"/>
        </w:rPr>
        <w:t>ν</w:t>
      </w:r>
      <w:r>
        <w:rPr>
          <w:lang w:val="el-GR"/>
        </w:rPr>
        <w:t xml:space="preserve"> χρόνο της ανάθεσης της σύμβασης, </w:t>
      </w:r>
      <w:r w:rsidR="002573A8">
        <w:rPr>
          <w:lang w:val="el-GR"/>
        </w:rPr>
        <w:t xml:space="preserve">ο ανάδοχος, </w:t>
      </w:r>
      <w:r>
        <w:rPr>
          <w:lang w:val="el-GR"/>
        </w:rPr>
        <w:t>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65" w:name="_Hlk118481822"/>
      <w:r w:rsidRPr="005F0A0D">
        <w:rPr>
          <w:lang w:val="el-GR"/>
        </w:rPr>
        <w:t>αδικήματα που αναφέρονται στην παρ. 2.2.3.1 της παρούσας,</w:t>
      </w:r>
    </w:p>
    <w:p w14:paraId="660AB9D4" w14:textId="7B9B1711" w:rsidR="006C03D6" w:rsidRPr="005F0A0D" w:rsidRDefault="006C03D6" w:rsidP="006C03D6">
      <w:pPr>
        <w:rPr>
          <w:lang w:val="el-GR"/>
        </w:rPr>
      </w:pPr>
      <w:r w:rsidRPr="005F0A0D">
        <w:rPr>
          <w:lang w:val="el-GR"/>
        </w:rPr>
        <w:t>ε)</w:t>
      </w:r>
      <w:r>
        <w:rPr>
          <w:lang w:val="el-GR"/>
        </w:rPr>
        <w:t xml:space="preserve"> </w:t>
      </w:r>
      <w:r w:rsidRPr="005F0A0D">
        <w:rPr>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rPr>
          <w:lang w:val="el-GR"/>
        </w:rPr>
        <w:t>προκύπτουσα</w:t>
      </w:r>
      <w:proofErr w:type="spellEnd"/>
      <w:r w:rsidRPr="005F0A0D">
        <w:rPr>
          <w:lang w:val="el-GR"/>
        </w:rPr>
        <w:t xml:space="preserve"> από παρόμοια διαδικασία, προβλεπόμενη σε εθνικές διατάξεις νόμου.</w:t>
      </w:r>
      <w:r w:rsidRPr="00166934">
        <w:rPr>
          <w:lang w:val="el-GR"/>
        </w:rPr>
        <w:t xml:space="preserve"> </w:t>
      </w:r>
      <w:r w:rsidRPr="00911940">
        <w:rPr>
          <w:lang w:val="el-GR"/>
        </w:rPr>
        <w:t xml:space="preserve">Η αναθέτουσα αρχή μπορεί να μην καταγγείλει τη σύμβαση, υπό την προϋπόθεση ότι ο ανάδοχος </w:t>
      </w:r>
      <w:r w:rsidR="002573A8">
        <w:rPr>
          <w:lang w:val="el-GR"/>
        </w:rPr>
        <w:t xml:space="preserve">που </w:t>
      </w:r>
      <w:r w:rsidR="002573A8" w:rsidRPr="00911940">
        <w:rPr>
          <w:lang w:val="el-GR"/>
        </w:rPr>
        <w:t xml:space="preserve"> θα βρεθεί σε μία </w:t>
      </w:r>
      <w:r w:rsidR="002573A8">
        <w:rPr>
          <w:lang w:val="el-GR"/>
        </w:rPr>
        <w:t>από τις</w:t>
      </w:r>
      <w:r w:rsidR="002573A8" w:rsidRPr="00911940">
        <w:rPr>
          <w:lang w:val="el-GR"/>
        </w:rPr>
        <w:t xml:space="preserve"> καταστάσε</w:t>
      </w:r>
      <w:r w:rsidR="002573A8">
        <w:rPr>
          <w:lang w:val="el-GR"/>
        </w:rPr>
        <w:t xml:space="preserve">ις </w:t>
      </w:r>
      <w:r w:rsidR="002573A8" w:rsidRPr="00911940">
        <w:rPr>
          <w:lang w:val="el-GR"/>
        </w:rPr>
        <w:t xml:space="preserve">που αναφέρονται στην περίπτωση αυτή αποδεικνύει ότι είναι σε θέση να εκτελέσει τη </w:t>
      </w:r>
      <w:r w:rsidR="002573A8" w:rsidRPr="00911940">
        <w:rPr>
          <w:lang w:val="el-GR"/>
        </w:rPr>
        <w:lastRenderedPageBreak/>
        <w:t xml:space="preserve">σύμβαση, λαμβάνοντας υπόψη τις ισχύουσες διατάξεις και τα μέτρα για τη συνέχιση της επιχειρηματικής του </w:t>
      </w:r>
      <w:r w:rsidR="002573A8">
        <w:rPr>
          <w:lang w:val="el-GR"/>
        </w:rPr>
        <w:t>δραστηριότητας</w:t>
      </w:r>
    </w:p>
    <w:p w14:paraId="4487F054" w14:textId="01EB81E3" w:rsidR="006C03D6" w:rsidRPr="00AE326F" w:rsidRDefault="006C03D6" w:rsidP="006C03D6">
      <w:pPr>
        <w:rPr>
          <w:lang w:val="el-GR"/>
        </w:rPr>
      </w:pPr>
      <w:proofErr w:type="spellStart"/>
      <w:r w:rsidRPr="008F4C2F">
        <w:rPr>
          <w:lang w:val="el-GR"/>
        </w:rPr>
        <w:t>στ</w:t>
      </w:r>
      <w:proofErr w:type="spellEnd"/>
      <w:r w:rsidRPr="008F4C2F">
        <w:rPr>
          <w:lang w:val="el-GR"/>
        </w:rPr>
        <w:t xml:space="preserve">)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w:t>
      </w:r>
      <w:r w:rsidR="002573A8">
        <w:rPr>
          <w:lang w:val="el-GR"/>
        </w:rPr>
        <w:t xml:space="preserve"> όπ</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105EBA" w:rsidRPr="00C0415C">
        <w:rPr>
          <w:lang w:val="el-GR"/>
        </w:rPr>
        <w:t>ΠΑΡΑΡΤΗΜΑ</w:t>
      </w:r>
      <w:r w:rsidR="00105EBA" w:rsidRPr="002A51E1">
        <w:rPr>
          <w:lang w:val="el-GR"/>
        </w:rPr>
        <w:t xml:space="preserve"> </w:t>
      </w:r>
      <w:r w:rsidR="00105EBA">
        <w:t>X</w:t>
      </w:r>
      <w:r w:rsidR="00105EBA" w:rsidRPr="002A51E1">
        <w:rPr>
          <w:lang w:val="el-GR"/>
        </w:rPr>
        <w:t xml:space="preserve"> – </w:t>
      </w:r>
      <w:r w:rsidR="00105EBA">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65"/>
    <w:p w14:paraId="12910C8F" w14:textId="2E1B9917" w:rsidR="009649DC" w:rsidRPr="00603221" w:rsidRDefault="009649DC" w:rsidP="00AF6BC2">
      <w:pPr>
        <w:rPr>
          <w:b/>
          <w:bCs/>
          <w:lang w:val="el-GR"/>
        </w:rPr>
      </w:pPr>
    </w:p>
    <w:p w14:paraId="619B8F8E" w14:textId="77777777" w:rsidR="008338F0" w:rsidRPr="00140781" w:rsidRDefault="003355E7" w:rsidP="005D1B15">
      <w:pPr>
        <w:pStyle w:val="1"/>
        <w:rPr>
          <w:rFonts w:cs="Tahoma"/>
          <w:sz w:val="22"/>
          <w:szCs w:val="22"/>
          <w:lang w:val="el-GR"/>
        </w:rPr>
      </w:pPr>
      <w:bookmarkStart w:id="366" w:name="_Toc97194458"/>
      <w:bookmarkStart w:id="367" w:name="_Toc190874722"/>
      <w:r w:rsidRPr="00140781">
        <w:rPr>
          <w:rFonts w:cs="Tahoma"/>
          <w:sz w:val="22"/>
          <w:szCs w:val="22"/>
          <w:lang w:val="el-GR"/>
        </w:rPr>
        <w:lastRenderedPageBreak/>
        <w:t>ΕΙΔΙΚΟΙ ΟΡΟΙ ΕΚΤΕΛΕΣΗΣ ΤΗΣ ΣΥΜΒΑΣΗΣ</w:t>
      </w:r>
      <w:bookmarkEnd w:id="366"/>
      <w:bookmarkEnd w:id="367"/>
      <w:r w:rsidRPr="00140781">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68" w:name="_Ref496607306"/>
      <w:bookmarkStart w:id="369" w:name="_Toc97194325"/>
      <w:bookmarkStart w:id="370" w:name="_Toc97194459"/>
      <w:bookmarkStart w:id="371" w:name="_Toc190874723"/>
      <w:r w:rsidRPr="00603221">
        <w:rPr>
          <w:rFonts w:cs="Tahoma"/>
          <w:lang w:val="el-GR"/>
        </w:rPr>
        <w:t>Τρόπος πληρωμής</w:t>
      </w:r>
      <w:bookmarkEnd w:id="368"/>
      <w:bookmarkEnd w:id="369"/>
      <w:bookmarkEnd w:id="370"/>
      <w:bookmarkEnd w:id="371"/>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532EA7CC"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r w:rsidRPr="00603221">
        <w:rPr>
          <w:b/>
          <w:lang w:val="el-GR"/>
        </w:rPr>
        <w:t xml:space="preserve">Τρόποι Πληρωμής: </w:t>
      </w:r>
    </w:p>
    <w:p w14:paraId="69297D44"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9F28A1" w14:paraId="77E37221" w14:textId="77777777" w:rsidTr="00A9450D">
        <w:tc>
          <w:tcPr>
            <w:tcW w:w="456" w:type="dxa"/>
            <w:shd w:val="clear" w:color="auto" w:fill="auto"/>
          </w:tcPr>
          <w:p w14:paraId="4ECF4521" w14:textId="77777777" w:rsidR="007E74EC" w:rsidRPr="00B44C96" w:rsidRDefault="007E74EC" w:rsidP="00C651CD">
            <w:pPr>
              <w:rPr>
                <w:b/>
                <w:lang w:val="el-GR"/>
              </w:rPr>
            </w:pPr>
            <w:bookmarkStart w:id="372" w:name="_Hlk123127299"/>
            <w:r w:rsidRPr="00B44C96">
              <w:rPr>
                <w:b/>
                <w:lang w:val="el-GR"/>
              </w:rPr>
              <w:t>1)</w:t>
            </w:r>
          </w:p>
        </w:tc>
        <w:tc>
          <w:tcPr>
            <w:tcW w:w="8569" w:type="dxa"/>
            <w:shd w:val="clear" w:color="auto" w:fill="auto"/>
          </w:tcPr>
          <w:p w14:paraId="009BE66C" w14:textId="77777777" w:rsidR="007E74EC" w:rsidRPr="00B44C96" w:rsidRDefault="007E74EC" w:rsidP="00C651CD">
            <w:pPr>
              <w:rPr>
                <w:b/>
                <w:lang w:val="el-GR"/>
              </w:rPr>
            </w:pPr>
            <w:r w:rsidRPr="00B44C96">
              <w:rPr>
                <w:lang w:val="el-GR"/>
              </w:rPr>
              <w:t xml:space="preserve">Το </w:t>
            </w:r>
            <w:r w:rsidRPr="00B44C96">
              <w:rPr>
                <w:b/>
                <w:lang w:val="el-GR"/>
              </w:rPr>
              <w:t>100%</w:t>
            </w:r>
            <w:r w:rsidRPr="00B44C96">
              <w:rPr>
                <w:lang w:val="el-GR"/>
              </w:rPr>
              <w:t xml:space="preserve"> της συμβατικής αξίας μετά την οριστική παραλαβή των υπηρεσιών</w:t>
            </w:r>
          </w:p>
        </w:tc>
      </w:tr>
      <w:tr w:rsidR="007E74EC" w:rsidRPr="009F28A1" w14:paraId="4F15C5BE" w14:textId="77777777" w:rsidTr="00A9450D">
        <w:tc>
          <w:tcPr>
            <w:tcW w:w="456" w:type="dxa"/>
            <w:shd w:val="clear" w:color="auto" w:fill="auto"/>
            <w:vAlign w:val="center"/>
          </w:tcPr>
          <w:p w14:paraId="0076E60B" w14:textId="3A684C88" w:rsidR="007E74EC" w:rsidRPr="00B44C96" w:rsidRDefault="00E167C9" w:rsidP="00C651CD">
            <w:pPr>
              <w:jc w:val="left"/>
              <w:rPr>
                <w:b/>
                <w:lang w:val="el-GR"/>
              </w:rPr>
            </w:pPr>
            <w:r w:rsidRPr="00B44C96">
              <w:rPr>
                <w:b/>
                <w:lang w:val="el-GR"/>
              </w:rPr>
              <w:t>2</w:t>
            </w:r>
            <w:r w:rsidR="007E74EC" w:rsidRPr="00B44C96">
              <w:rPr>
                <w:b/>
                <w:lang w:val="el-GR"/>
              </w:rPr>
              <w:t>)</w:t>
            </w:r>
          </w:p>
        </w:tc>
        <w:tc>
          <w:tcPr>
            <w:tcW w:w="8569" w:type="dxa"/>
            <w:shd w:val="clear" w:color="auto" w:fill="auto"/>
          </w:tcPr>
          <w:p w14:paraId="3C06E8EB" w14:textId="42AC5993" w:rsidR="008C6F6A" w:rsidRPr="00B44C96" w:rsidRDefault="008C6F6A" w:rsidP="008C6F6A">
            <w:pPr>
              <w:rPr>
                <w:lang w:val="el-GR"/>
              </w:rPr>
            </w:pPr>
            <w:r w:rsidRPr="00B44C96">
              <w:rPr>
                <w:lang w:val="el-GR"/>
              </w:rPr>
              <w:t xml:space="preserve">α) Καταβολή </w:t>
            </w:r>
            <w:r w:rsidR="00AD58A8" w:rsidRPr="00B44C96">
              <w:rPr>
                <w:lang w:val="el-GR"/>
              </w:rPr>
              <w:t>40</w:t>
            </w:r>
            <w:r w:rsidRPr="00B44C96">
              <w:rPr>
                <w:lang w:val="el-GR"/>
              </w:rPr>
              <w:t xml:space="preserve">% του Συμβατικού Τιμήματος μετά την ποσοτική και ποιοτική παραλαβή του </w:t>
            </w:r>
            <w:r w:rsidR="00AD58A8" w:rsidRPr="00B44C96">
              <w:rPr>
                <w:lang w:val="el-GR"/>
              </w:rPr>
              <w:t>πλάνου δημοσιότητας (Π.1)</w:t>
            </w:r>
            <w:r w:rsidRPr="00B44C96">
              <w:rPr>
                <w:lang w:val="el-GR"/>
              </w:rPr>
              <w:t xml:space="preserve"> </w:t>
            </w:r>
          </w:p>
          <w:p w14:paraId="030350F5" w14:textId="625BE7A1" w:rsidR="00AD58A8" w:rsidRPr="00B44C96" w:rsidRDefault="008C6F6A" w:rsidP="003F50B0">
            <w:pPr>
              <w:rPr>
                <w:lang w:val="el-GR"/>
              </w:rPr>
            </w:pPr>
            <w:r w:rsidRPr="00B44C96">
              <w:rPr>
                <w:lang w:val="el-GR"/>
              </w:rPr>
              <w:t xml:space="preserve">β) </w:t>
            </w:r>
            <w:bookmarkStart w:id="373" w:name="_Hlk146206715"/>
            <w:r w:rsidR="00AD58A8" w:rsidRPr="00B44C96">
              <w:rPr>
                <w:lang w:val="el-GR"/>
              </w:rPr>
              <w:t xml:space="preserve">Καταβολή του </w:t>
            </w:r>
            <w:r w:rsidR="007F5F1C" w:rsidRPr="00B44C96">
              <w:rPr>
                <w:lang w:val="el-GR"/>
              </w:rPr>
              <w:t>2</w:t>
            </w:r>
            <w:r w:rsidR="00AD58A8" w:rsidRPr="00B44C96">
              <w:rPr>
                <w:lang w:val="el-GR"/>
              </w:rPr>
              <w:t>0% του συμβατικού τιμήματος με την παραλαβή της 2ης τριμηνιαίας Αναφοράς (Π.2.2)</w:t>
            </w:r>
          </w:p>
          <w:p w14:paraId="0444326E" w14:textId="5457C5C7" w:rsidR="007F5F1C" w:rsidRPr="00B44C96" w:rsidRDefault="007F5F1C" w:rsidP="003F50B0">
            <w:pPr>
              <w:rPr>
                <w:lang w:val="el-GR"/>
              </w:rPr>
            </w:pPr>
            <w:r w:rsidRPr="00B44C96">
              <w:rPr>
                <w:lang w:val="el-GR"/>
              </w:rPr>
              <w:t>γ) Καταβολή του 20% του συμβατικού τιμήματος με την παραλαβή της 4ης τριμηνιαίας Αναφοράς (Π.2.4)</w:t>
            </w:r>
          </w:p>
          <w:p w14:paraId="6C63E359" w14:textId="083100B0" w:rsidR="00AD58A8" w:rsidRPr="00B44C96" w:rsidRDefault="007F5F1C" w:rsidP="00AD58A8">
            <w:pPr>
              <w:rPr>
                <w:lang w:val="el-GR"/>
              </w:rPr>
            </w:pPr>
            <w:r w:rsidRPr="00B44C96">
              <w:rPr>
                <w:lang w:val="el-GR"/>
              </w:rPr>
              <w:t>δ</w:t>
            </w:r>
            <w:r w:rsidR="00AD58A8" w:rsidRPr="00B44C96">
              <w:rPr>
                <w:lang w:val="el-GR"/>
              </w:rPr>
              <w:t>) Καταβολή του υπόλοιπου συμβατικού τιμήματος με την οριστική παραλαβή του Έργου</w:t>
            </w:r>
            <w:bookmarkEnd w:id="373"/>
          </w:p>
        </w:tc>
      </w:tr>
      <w:bookmarkEnd w:id="372"/>
    </w:tbl>
    <w:p w14:paraId="7139BB31" w14:textId="77777777" w:rsidR="007E74EC" w:rsidRPr="00603221" w:rsidRDefault="007E74EC">
      <w:pPr>
        <w:rPr>
          <w:b/>
          <w:lang w:val="el-GR"/>
        </w:rPr>
      </w:pP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14B0D1A" w:rsidR="00AB0E23" w:rsidRDefault="003355E7">
      <w:pPr>
        <w:rPr>
          <w:lang w:val="el-GR" w:eastAsia="el-GR"/>
        </w:rPr>
      </w:pPr>
      <w:r w:rsidRPr="00603221">
        <w:rPr>
          <w:lang w:val="el-GR"/>
        </w:rPr>
        <w:t xml:space="preserve">5.1.2. </w:t>
      </w:r>
      <w:proofErr w:type="spellStart"/>
      <w:r w:rsidRPr="00603221">
        <w:rPr>
          <w:lang w:val="el-GR"/>
        </w:rPr>
        <w:t>Toν</w:t>
      </w:r>
      <w:proofErr w:type="spellEnd"/>
      <w:r w:rsidRPr="00603221">
        <w:rPr>
          <w:lang w:val="el-GR"/>
        </w:rPr>
        <w:t xml:space="preserve"> </w:t>
      </w:r>
      <w:r w:rsidR="007F5F1C">
        <w:rPr>
          <w:lang w:val="el-GR"/>
        </w:rPr>
        <w:t>α</w:t>
      </w:r>
      <w:r w:rsidRPr="00603221">
        <w:rPr>
          <w:lang w:val="el-GR"/>
        </w:rPr>
        <w:t xml:space="preserve">νάδοχο βαρύνουν </w:t>
      </w:r>
      <w:r w:rsidRPr="00603221">
        <w:rPr>
          <w:lang w:val="el-GR" w:eastAsia="el-GR"/>
        </w:rPr>
        <w:t xml:space="preserve">οι υπέρ τρίτων κρατήσεις, </w:t>
      </w:r>
      <w:r w:rsidR="007F5F1C">
        <w:rPr>
          <w:lang w:val="el-GR" w:eastAsia="el-GR"/>
        </w:rPr>
        <w:t>καθώ</w:t>
      </w:r>
      <w:r w:rsidRPr="00603221">
        <w:rPr>
          <w:lang w:val="el-GR" w:eastAsia="el-GR"/>
        </w:rPr>
        <w:t xml:space="preserve">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2DAB5BAE" w14:textId="156B5CE4" w:rsidR="00E97E4D" w:rsidRPr="00E97E4D" w:rsidRDefault="00E4164C" w:rsidP="00E97E4D">
      <w:pPr>
        <w:rPr>
          <w:lang w:val="el-GR"/>
        </w:rPr>
      </w:pPr>
      <w:bookmarkStart w:id="374" w:name="_Hlk118712168"/>
      <w:r w:rsidRPr="00603221">
        <w:rPr>
          <w:lang w:val="el-GR"/>
        </w:rPr>
        <w:t xml:space="preserve">α) </w:t>
      </w:r>
      <w:r w:rsidR="00E97E4D">
        <w:rPr>
          <w:lang w:val="el-GR"/>
        </w:rPr>
        <w:t>Κ</w:t>
      </w:r>
      <w:r w:rsidR="00E97E4D" w:rsidRPr="00E97E4D">
        <w:rPr>
          <w:lang w:val="el-GR"/>
        </w:rPr>
        <w:t xml:space="preserve">ράτηση ύψους 0,1% </w:t>
      </w:r>
      <w:r w:rsidR="007F5F1C">
        <w:rPr>
          <w:lang w:val="el-GR"/>
        </w:rPr>
        <w:t>η οποία</w:t>
      </w:r>
      <w:r w:rsidR="00E97E4D" w:rsidRPr="00E97E4D">
        <w:rPr>
          <w:lang w:val="el-GR"/>
        </w:rPr>
        <w:t xml:space="preserve">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t xml:space="preserve">Το ποσό της κράτησης </w:t>
      </w:r>
      <w:proofErr w:type="spellStart"/>
      <w:r w:rsidRPr="00E97E4D">
        <w:rPr>
          <w:lang w:val="el-GR"/>
        </w:rPr>
        <w:t>παρακρατείται</w:t>
      </w:r>
      <w:proofErr w:type="spellEnd"/>
      <w:r w:rsidRPr="00E97E4D">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p>
    <w:bookmarkEnd w:id="374"/>
    <w:p w14:paraId="4DA4C02E" w14:textId="77777777" w:rsidR="00E97E4D" w:rsidRPr="00685FDF" w:rsidRDefault="00E97E4D" w:rsidP="00E97E4D">
      <w:pPr>
        <w:rPr>
          <w:lang w:val="el-GR"/>
        </w:rPr>
      </w:pPr>
    </w:p>
    <w:p w14:paraId="2827AB60" w14:textId="649A05CE" w:rsidR="008338F0" w:rsidRDefault="003355E7">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685FDF">
        <w:rPr>
          <w:lang w:val="el-GR"/>
        </w:rPr>
        <w:t>παρακρατείται</w:t>
      </w:r>
      <w:proofErr w:type="spellEnd"/>
      <w:r w:rsidR="00BB5BD6"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7F5F1C">
        <w:rPr>
          <w:lang w:val="el-GR"/>
        </w:rPr>
        <w:t xml:space="preserve"> </w:t>
      </w:r>
      <w:r w:rsidR="007F5F1C" w:rsidRPr="007F5F1C">
        <w:rPr>
          <w:lang w:val="el-GR"/>
        </w:rPr>
        <w:t>Μέχρι την έκδοση της κοινής απόφασης της παρ. 6 του άρθρου 36 του ν. 4412/2016, η ως άνω κράτηση δεν επιβάλλεται.</w:t>
      </w:r>
    </w:p>
    <w:p w14:paraId="624CB4C1" w14:textId="6C96C719" w:rsidR="008338F0" w:rsidRDefault="003355E7">
      <w:pPr>
        <w:rPr>
          <w:lang w:val="el-GR"/>
        </w:rPr>
      </w:pPr>
      <w:r w:rsidRPr="00603221">
        <w:rPr>
          <w:lang w:val="el-GR"/>
        </w:rPr>
        <w:lastRenderedPageBreak/>
        <w:t xml:space="preserve">Οι υπέρ τρίτων κρατήσεις υπόκεινται στο εκάστοτε ισχύον αναλογικό τέλος χαρτοσήμου και στην επ’ αυτού εισφορά υπέρ </w:t>
      </w:r>
      <w:r w:rsidR="007F5F1C" w:rsidRPr="0009708A">
        <w:rPr>
          <w:lang w:val="el-GR"/>
        </w:rPr>
        <w:t>ΟΠΕΚΑ (πρώην ΟΓΑ)</w:t>
      </w:r>
      <w:r w:rsidRPr="00603221">
        <w:rPr>
          <w:lang w:val="el-GR"/>
        </w:rPr>
        <w:t>.</w:t>
      </w:r>
    </w:p>
    <w:p w14:paraId="5478FDFA" w14:textId="77777777" w:rsidR="007F5F1C" w:rsidRPr="00182260" w:rsidRDefault="007F5F1C" w:rsidP="007F5F1C">
      <w:pPr>
        <w:rPr>
          <w:lang w:val="el-GR"/>
        </w:rPr>
      </w:pPr>
      <w:r w:rsidRPr="00182260">
        <w:rPr>
          <w:lang w:val="el-GR"/>
        </w:rPr>
        <w:t>5.1.</w:t>
      </w:r>
      <w:r>
        <w:rPr>
          <w:lang w:val="el-GR"/>
        </w:rPr>
        <w:t>3</w:t>
      </w:r>
      <w:r w:rsidRPr="00182260">
        <w:rPr>
          <w:lang w:val="el-GR"/>
        </w:rPr>
        <w:t xml:space="preserve"> Για την πληρωμή του ο ανάδοχος υποχρεούται να υποβάλει ηλεκτρονικό τιμολόγιο, σύμφωνα με τα οριζόμενα στα άρθρα 148-154 του ν. 4601/2019 (Α’ 44) και τις κατ’ εξουσιοδότηση των διατάξεων αυτών </w:t>
      </w:r>
      <w:proofErr w:type="spellStart"/>
      <w:r w:rsidRPr="00182260">
        <w:rPr>
          <w:lang w:val="el-GR"/>
        </w:rPr>
        <w:t>εκδοθείσες</w:t>
      </w:r>
      <w:proofErr w:type="spellEnd"/>
      <w:r w:rsidRPr="00182260">
        <w:rPr>
          <w:lang w:val="el-GR"/>
        </w:rPr>
        <w:t xml:space="preserve"> υπουργικές αποφάσεις καθώς και τις σχετικές εγκυκλίους. </w:t>
      </w:r>
    </w:p>
    <w:p w14:paraId="40B43145" w14:textId="77777777" w:rsidR="007F5F1C" w:rsidRDefault="007F5F1C" w:rsidP="007F5F1C">
      <w:pPr>
        <w:rPr>
          <w:lang w:val="el-GR"/>
        </w:rPr>
      </w:pPr>
      <w:r w:rsidRPr="00182260">
        <w:rPr>
          <w:lang w:val="el-GR"/>
        </w:rPr>
        <w:t>Για την υποβολή του ηλεκτρονικού τιμολογίου, ο ανάδοχος συμπληρώνει  στο πεδίο BT-11: Στοιχείο αναφοράς αγαθού του Εθνικού Μορφότυπου Ηλεκτρονικού Τιμολογίου :</w:t>
      </w:r>
    </w:p>
    <w:p w14:paraId="01F5F9B3" w14:textId="5BD2FF8D" w:rsidR="007F5F1C" w:rsidRPr="007F5F1C" w:rsidRDefault="007F5F1C" w:rsidP="007F5F1C">
      <w:pPr>
        <w:pStyle w:val="aff"/>
        <w:numPr>
          <w:ilvl w:val="0"/>
          <w:numId w:val="6"/>
        </w:numPr>
        <w:rPr>
          <w:lang w:val="el-GR"/>
        </w:rPr>
      </w:pPr>
      <w:r w:rsidRPr="007F5F1C">
        <w:rPr>
          <w:lang w:val="el-GR"/>
        </w:rPr>
        <w:t>«τον  κωδικοποιημένο Ενάριθμο»</w:t>
      </w:r>
    </w:p>
    <w:p w14:paraId="2003B732" w14:textId="77777777" w:rsidR="008338F0" w:rsidRPr="00603221" w:rsidRDefault="00331981" w:rsidP="003A109E">
      <w:pPr>
        <w:pStyle w:val="2"/>
        <w:rPr>
          <w:rFonts w:cs="Tahoma"/>
          <w:lang w:val="el-GR"/>
        </w:rPr>
      </w:pPr>
      <w:r w:rsidRPr="00603221">
        <w:rPr>
          <w:rFonts w:cs="Tahoma"/>
          <w:lang w:val="el-GR"/>
        </w:rPr>
        <w:tab/>
      </w:r>
      <w:bookmarkStart w:id="375" w:name="_Ref496607484"/>
      <w:bookmarkStart w:id="376" w:name="_Toc97194326"/>
      <w:bookmarkStart w:id="377" w:name="_Toc97194460"/>
      <w:bookmarkStart w:id="378" w:name="_Toc190874724"/>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75"/>
      <w:bookmarkEnd w:id="376"/>
      <w:bookmarkEnd w:id="377"/>
      <w:bookmarkEnd w:id="378"/>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379"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1B8466D8"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sidR="007F5F1C">
        <w:rPr>
          <w:rFonts w:eastAsia="SimSun"/>
          <w:lang w:val="el-GR"/>
        </w:rPr>
        <w:t>χορηγήθηκε</w:t>
      </w:r>
      <w:r w:rsidRPr="00346054">
        <w:rPr>
          <w:rFonts w:eastAsia="SimSun"/>
          <w:lang w:val="el-GR"/>
        </w:rPr>
        <w:t xml:space="preserve">, σύμφωνα με τα </w:t>
      </w:r>
      <w:r w:rsidR="007F5F1C">
        <w:rPr>
          <w:rFonts w:eastAsia="SimSun"/>
          <w:lang w:val="el-GR"/>
        </w:rPr>
        <w:t>προβλεπόμενα</w:t>
      </w:r>
      <w:r w:rsidR="007F5F1C" w:rsidRPr="00346054">
        <w:rPr>
          <w:rFonts w:eastAsia="SimSun"/>
          <w:lang w:val="el-GR"/>
        </w:rPr>
        <w:t xml:space="preserve"> </w:t>
      </w:r>
      <w:r w:rsidRPr="00346054">
        <w:rPr>
          <w:rFonts w:eastAsia="SimSun"/>
          <w:lang w:val="el-GR"/>
        </w:rPr>
        <w:t>στο άρθρο 217 περί διάρκειας</w:t>
      </w:r>
      <w:r w:rsidR="007F5F1C">
        <w:rPr>
          <w:rFonts w:eastAsia="SimSun"/>
          <w:lang w:val="el-GR"/>
        </w:rPr>
        <w:t xml:space="preserve"> της</w:t>
      </w:r>
      <w:r w:rsidRPr="00346054">
        <w:rPr>
          <w:rFonts w:eastAsia="SimSun"/>
          <w:lang w:val="el-GR"/>
        </w:rPr>
        <w:t xml:space="preserve">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629CECDE"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w:t>
      </w:r>
      <w:r w:rsidR="007F5F1C">
        <w:rPr>
          <w:rFonts w:eastAsia="SimSun"/>
          <w:lang w:val="el-GR"/>
        </w:rPr>
        <w:t>στην</w:t>
      </w:r>
      <w:r w:rsidRPr="00346054">
        <w:rPr>
          <w:rFonts w:eastAsia="SimSun"/>
          <w:lang w:val="el-GR"/>
        </w:rPr>
        <w:t xml:space="preserve">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sidR="007F5F1C">
        <w:rPr>
          <w:rFonts w:eastAsia="SimSun"/>
          <w:lang w:val="el-GR"/>
        </w:rPr>
        <w:t>τάχθηκε</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6BA9CE48" w:rsidR="002F345D" w:rsidRDefault="002F345D" w:rsidP="002F345D">
      <w:pPr>
        <w:suppressAutoHyphens w:val="0"/>
        <w:autoSpaceDE w:val="0"/>
        <w:rPr>
          <w:rFonts w:eastAsia="SimSun"/>
          <w:lang w:val="el-GR"/>
        </w:rPr>
      </w:pPr>
      <w:r w:rsidRPr="00B73AC1">
        <w:rPr>
          <w:rFonts w:eastAsia="SimSun"/>
          <w:lang w:val="el-GR"/>
        </w:rPr>
        <w:t xml:space="preserve">Ο ανάδοχος δεν κηρύσσεται έκπτωτος για λόγους που </w:t>
      </w:r>
      <w:r w:rsidR="007F5F1C">
        <w:rPr>
          <w:rFonts w:eastAsia="SimSun"/>
          <w:lang w:val="el-GR"/>
        </w:rPr>
        <w:t>ανάγονται</w:t>
      </w:r>
      <w:r w:rsidRPr="00B73AC1">
        <w:rPr>
          <w:rFonts w:eastAsia="SimSun"/>
          <w:lang w:val="el-GR"/>
        </w:rPr>
        <w:t xml:space="preserve"> σε υπαιτιότητα του φορέα εκτέλεσης της σύμβασης ή αν συντρέχουν λόγοι ανωτέρας βίας.</w:t>
      </w:r>
    </w:p>
    <w:p w14:paraId="113BADFB" w14:textId="77777777" w:rsidR="007F5F1C"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w:t>
      </w:r>
      <w:r w:rsidR="007F5F1C">
        <w:rPr>
          <w:rFonts w:eastAsia="SimSun"/>
          <w:spacing w:val="5"/>
          <w:lang w:val="el-GR"/>
        </w:rPr>
        <w:t xml:space="preserve"> </w:t>
      </w:r>
      <w:r w:rsidR="007F5F1C" w:rsidRPr="0009708A">
        <w:rPr>
          <w:rFonts w:eastAsia="SimSun"/>
          <w:lang w:val="el-GR"/>
        </w:rPr>
        <w:t>αθροιστικά οι παρακάτω κυρώσεις:</w:t>
      </w:r>
      <w:r w:rsidRPr="00346054">
        <w:rPr>
          <w:rFonts w:eastAsia="SimSun"/>
          <w:spacing w:val="5"/>
          <w:lang w:val="el-GR"/>
        </w:rPr>
        <w:t xml:space="preserve"> </w:t>
      </w:r>
    </w:p>
    <w:p w14:paraId="143A64A8" w14:textId="77777777" w:rsidR="007F5F1C" w:rsidRDefault="007F5F1C" w:rsidP="007F5F1C">
      <w:pPr>
        <w:suppressAutoHyphens w:val="0"/>
        <w:autoSpaceDE w:val="0"/>
        <w:rPr>
          <w:rFonts w:eastAsia="SimSun"/>
          <w:spacing w:val="5"/>
          <w:lang w:val="el-GR"/>
        </w:rPr>
      </w:pPr>
      <w:r>
        <w:rPr>
          <w:rFonts w:eastAsia="SimSun"/>
          <w:spacing w:val="5"/>
          <w:lang w:val="el-GR"/>
        </w:rPr>
        <w:t>α) η</w:t>
      </w:r>
      <w:r w:rsidRPr="00346054">
        <w:rPr>
          <w:rFonts w:eastAsia="SimSun"/>
          <w:spacing w:val="5"/>
          <w:lang w:val="el-GR"/>
        </w:rPr>
        <w:t xml:space="preserve"> ολική κατάπτωση της εγγύησης καλής εκτέλεσης της σύμβασης,</w:t>
      </w:r>
    </w:p>
    <w:p w14:paraId="77B305F1" w14:textId="1F3449B7" w:rsidR="002F345D" w:rsidRPr="00346054" w:rsidRDefault="007F5F1C" w:rsidP="007F5F1C">
      <w:pPr>
        <w:suppressAutoHyphens w:val="0"/>
        <w:autoSpaceDE w:val="0"/>
        <w:rPr>
          <w:rFonts w:eastAsia="SimSun"/>
          <w:spacing w:val="5"/>
          <w:lang w:val="el-GR"/>
        </w:rPr>
      </w:pPr>
      <w:r>
        <w:rPr>
          <w:rFonts w:eastAsia="SimSun"/>
          <w:spacing w:val="5"/>
          <w:lang w:val="el-GR"/>
        </w:rPr>
        <w:t xml:space="preserve">β) </w:t>
      </w:r>
      <w:r>
        <w:rPr>
          <w:rFonts w:cs="Courier New"/>
          <w:lang w:val="el-GR"/>
        </w:rPr>
        <w:t>ε</w:t>
      </w:r>
      <w:r w:rsidRPr="0009708A">
        <w:rPr>
          <w:rFonts w:cs="Courier New"/>
          <w:lang w:val="el-GR"/>
        </w:rPr>
        <w:t>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5D148FBF" w14:textId="77777777" w:rsidR="007F5F1C" w:rsidRPr="000F3126" w:rsidRDefault="007F5F1C" w:rsidP="007F5F1C">
      <w:pPr>
        <w:suppressAutoHyphens w:val="0"/>
        <w:autoSpaceDE w:val="0"/>
        <w:spacing w:after="0"/>
        <w:rPr>
          <w:rFonts w:eastAsia="SimSun"/>
          <w:lang w:val="el-GR"/>
        </w:rPr>
      </w:pPr>
      <w:r w:rsidRPr="00603221">
        <w:rPr>
          <w:rFonts w:eastAsia="SimSun"/>
          <w:lang w:val="el-GR"/>
        </w:rPr>
        <w:t xml:space="preserve">5.2.2. Αν οι υπηρεσίες παρασχεθούν από υπαιτιότητα του αναδόχου μετά τη λήξη της διάρκειας της σύμβασης και μέχρι </w:t>
      </w:r>
      <w:r>
        <w:rPr>
          <w:rFonts w:eastAsia="SimSun"/>
          <w:lang w:val="el-GR"/>
        </w:rPr>
        <w:t xml:space="preserve">τη </w:t>
      </w:r>
      <w:r w:rsidRPr="00603221">
        <w:rPr>
          <w:rFonts w:eastAsia="SimSun"/>
          <w:lang w:val="el-GR"/>
        </w:rPr>
        <w:t xml:space="preserve">λήξη του χρόνου της παράτασης που χορηγήθηκε, επιβάλλονται εις βάρος </w:t>
      </w:r>
      <w:r w:rsidRPr="00603221">
        <w:rPr>
          <w:rFonts w:eastAsia="SimSun"/>
          <w:lang w:val="el-GR"/>
        </w:rPr>
        <w:lastRenderedPageBreak/>
        <w:t>του ποινικές ρήτρες, με αιτιολογημένη απόφαση της αναθέτουσας αρχής.</w:t>
      </w:r>
      <w:r w:rsidRPr="00F1538B">
        <w:rPr>
          <w:lang w:val="el-GR"/>
        </w:rPr>
        <w:t xml:space="preserve"> </w:t>
      </w:r>
      <w:r w:rsidRPr="0009708A">
        <w:rPr>
          <w:rFonts w:eastAsia="SimSun"/>
          <w:lang w:val="el-GR"/>
        </w:rPr>
        <w:t>Ποινικές ρήτρες δύναται να επιβάλλονται και για πλημμελή εκτέλεση των όρων της σύμβασης</w:t>
      </w:r>
      <w:r>
        <w:rPr>
          <w:rStyle w:val="ab"/>
          <w:rFonts w:eastAsia="SimSun"/>
        </w:rPr>
        <w:footnoteReference w:id="13"/>
      </w:r>
      <w:r>
        <w:rPr>
          <w:rFonts w:eastAsia="SimSun"/>
          <w:lang w:val="el-GR"/>
        </w:rPr>
        <w:t>.</w:t>
      </w:r>
    </w:p>
    <w:p w14:paraId="78DB7F7B" w14:textId="77777777" w:rsidR="007F5F1C" w:rsidRPr="00603221" w:rsidRDefault="007F5F1C" w:rsidP="007F5F1C">
      <w:pPr>
        <w:suppressAutoHyphens w:val="0"/>
        <w:autoSpaceDE w:val="0"/>
        <w:spacing w:after="0"/>
        <w:rPr>
          <w:rFonts w:eastAsia="SimSun"/>
          <w:lang w:val="el-GR"/>
        </w:rPr>
      </w:pPr>
    </w:p>
    <w:p w14:paraId="17B67D82" w14:textId="77777777" w:rsidR="007F5F1C" w:rsidRPr="00A57BD8" w:rsidRDefault="007F5F1C" w:rsidP="007F5F1C">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4EF9A663" w14:textId="77777777" w:rsidR="007F5F1C" w:rsidRPr="00603221" w:rsidRDefault="007F5F1C" w:rsidP="007F5F1C">
      <w:pPr>
        <w:suppressAutoHyphens w:val="0"/>
        <w:autoSpaceDE w:val="0"/>
        <w:spacing w:after="0"/>
        <w:rPr>
          <w:rFonts w:eastAsia="SimSun"/>
          <w:lang w:val="el-GR"/>
        </w:rPr>
      </w:pPr>
      <w:r w:rsidRPr="00A57BD8">
        <w:rPr>
          <w:rFonts w:eastAsia="SimSun"/>
          <w:lang w:val="el-GR"/>
        </w:rPr>
        <w:t xml:space="preserve">α) για καθυστέρηση που περιορίζεται σε χρονικό διάστημα </w:t>
      </w:r>
      <w:r>
        <w:rPr>
          <w:rFonts w:eastAsia="SimSun"/>
          <w:lang w:val="el-GR"/>
        </w:rPr>
        <w:t>το οποίο</w:t>
      </w:r>
      <w:r w:rsidRPr="00A57BD8">
        <w:rPr>
          <w:rFonts w:eastAsia="SimSun"/>
          <w:lang w:val="el-GR"/>
        </w:rPr>
        <w:t xml:space="preserve"> δεν υπερβαίνει το 50% της προβλεπόμενης συνολικής διάρκειας της σύμβασης ή σε περίπτωση τμηματικών/</w:t>
      </w:r>
      <w:r>
        <w:rPr>
          <w:rFonts w:eastAsia="SimSun"/>
          <w:lang w:val="el-GR"/>
        </w:rPr>
        <w:t>ενδιάμεσων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5A710CB7" w14:textId="77777777" w:rsidR="007F5F1C" w:rsidRPr="00603221" w:rsidRDefault="007F5F1C" w:rsidP="007F5F1C">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3E019FC6" w:rsidR="008338F0" w:rsidRDefault="007F5F1C" w:rsidP="007F5F1C">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79"/>
    <w:p w14:paraId="471CEAD8" w14:textId="37C4D9EA" w:rsidR="000C1AAF" w:rsidRDefault="000C1AAF">
      <w:pPr>
        <w:suppressAutoHyphens w:val="0"/>
        <w:autoSpaceDE w:val="0"/>
        <w:spacing w:after="0"/>
        <w:rPr>
          <w:rFonts w:eastAsia="SimSun"/>
          <w:lang w:val="el-GR"/>
        </w:rPr>
      </w:pP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380" w:name="_Ref55324340"/>
      <w:bookmarkStart w:id="381" w:name="_Toc97194327"/>
      <w:bookmarkStart w:id="382" w:name="_Toc97194461"/>
      <w:bookmarkStart w:id="383" w:name="_Toc190874725"/>
      <w:r w:rsidRPr="00603221">
        <w:rPr>
          <w:rFonts w:cs="Tahoma"/>
          <w:lang w:val="el-GR"/>
        </w:rPr>
        <w:t>Διοικητικές προσφυγές κατά τη διαδικασία εκτέλεσης</w:t>
      </w:r>
      <w:bookmarkEnd w:id="380"/>
      <w:bookmarkEnd w:id="381"/>
      <w:bookmarkEnd w:id="382"/>
      <w:bookmarkEnd w:id="383"/>
      <w:r w:rsidRPr="00603221">
        <w:rPr>
          <w:rFonts w:cs="Tahoma"/>
          <w:lang w:val="el-GR"/>
        </w:rPr>
        <w:t xml:space="preserve"> </w:t>
      </w:r>
    </w:p>
    <w:p w14:paraId="036FE66B" w14:textId="55D32BCC"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105EBA">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proofErr w:type="spellStart"/>
      <w:r w:rsidR="007F5F1C">
        <w:rPr>
          <w:lang w:val="el-GR"/>
        </w:rPr>
        <w:t>επιβληθείσες</w:t>
      </w:r>
      <w:proofErr w:type="spellEnd"/>
      <w:r w:rsidRPr="001F7E31">
        <w:rPr>
          <w:lang w:val="el-GR"/>
        </w:rPr>
        <w:t xml:space="preserve"> κυρώσεις. </w:t>
      </w:r>
    </w:p>
    <w:p w14:paraId="76E745FF" w14:textId="612A321C"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w:t>
      </w:r>
      <w:r w:rsidR="007F5F1C" w:rsidRPr="001F7E31">
        <w:rPr>
          <w:lang w:val="el-GR"/>
        </w:rPr>
        <w:t xml:space="preserve">αυτή </w:t>
      </w:r>
      <w:r w:rsidRPr="001F7E31">
        <w:rPr>
          <w:lang w:val="el-GR"/>
        </w:rPr>
        <w:t>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2CC4A419" w14:textId="77777777" w:rsidR="00F1622E" w:rsidRPr="00F1622E" w:rsidRDefault="00F1622E" w:rsidP="00F1622E">
      <w:pPr>
        <w:rPr>
          <w:lang w:val="el-GR"/>
        </w:rPr>
      </w:pPr>
    </w:p>
    <w:p w14:paraId="0ED80B95" w14:textId="77777777" w:rsidR="005550B0" w:rsidRPr="002D10B9" w:rsidRDefault="005550B0" w:rsidP="00F82A8D">
      <w:pPr>
        <w:pStyle w:val="2"/>
        <w:rPr>
          <w:rFonts w:cs="Tahoma"/>
          <w:lang w:val="el-GR"/>
        </w:rPr>
      </w:pPr>
      <w:bookmarkStart w:id="384" w:name="_Toc13748951"/>
      <w:r w:rsidRPr="00F82A8D">
        <w:rPr>
          <w:rFonts w:cs="Tahoma"/>
          <w:lang w:val="el-GR"/>
        </w:rPr>
        <w:tab/>
      </w:r>
      <w:bookmarkStart w:id="385" w:name="_Toc97194328"/>
      <w:bookmarkStart w:id="386" w:name="_Toc97194462"/>
      <w:bookmarkStart w:id="387" w:name="_Toc190874726"/>
      <w:r w:rsidRPr="00F82A8D">
        <w:rPr>
          <w:rFonts w:cs="Tahoma"/>
          <w:lang w:val="el-GR"/>
        </w:rPr>
        <w:t>Δικαστική επίλυση διαφορών</w:t>
      </w:r>
      <w:bookmarkEnd w:id="384"/>
      <w:bookmarkEnd w:id="385"/>
      <w:bookmarkEnd w:id="386"/>
      <w:bookmarkEnd w:id="387"/>
    </w:p>
    <w:p w14:paraId="114104F6" w14:textId="4E7B2EE0"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w:t>
      </w:r>
      <w:r w:rsidR="007F5F1C">
        <w:rPr>
          <w:lang w:val="el-GR"/>
        </w:rPr>
        <w:t>τη σύμβαση</w:t>
      </w:r>
      <w:r w:rsidRPr="003F2068">
        <w:rPr>
          <w:lang w:val="el-GR"/>
        </w:rPr>
        <w:t xml:space="preserve"> που </w:t>
      </w:r>
      <w:r w:rsidR="007F5F1C">
        <w:rPr>
          <w:lang w:val="el-GR"/>
        </w:rPr>
        <w:t>συνάπτεται</w:t>
      </w:r>
      <w:r w:rsidRPr="003F2068">
        <w:rPr>
          <w:lang w:val="el-GR"/>
        </w:rPr>
        <w:t xml:space="preserve"> στο πλαίσιο της παρούσας διακήρυξης ,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έως </w:t>
      </w:r>
      <w:r>
        <w:rPr>
          <w:lang w:val="el-GR"/>
        </w:rPr>
        <w:t xml:space="preserve">και </w:t>
      </w:r>
      <w:r w:rsidRPr="003F2068">
        <w:rPr>
          <w:lang w:val="el-GR"/>
        </w:rPr>
        <w:t>6 του άρθρου 205Α του ν. 4412/2016</w:t>
      </w:r>
      <w:r w:rsidR="00135B00">
        <w:rPr>
          <w:rStyle w:val="ab"/>
          <w:rFonts w:eastAsia="SimSun"/>
        </w:rPr>
        <w:footnoteReference w:id="14"/>
      </w:r>
      <w:r w:rsidRPr="003F2068">
        <w:rPr>
          <w:lang w:val="el-GR"/>
        </w:rPr>
        <w:t>.</w:t>
      </w:r>
      <w:r w:rsidRPr="006428CF">
        <w:rPr>
          <w:lang w:val="el-GR"/>
        </w:rPr>
        <w:t xml:space="preserve"> </w:t>
      </w:r>
      <w:r w:rsidRPr="005347BC">
        <w:rPr>
          <w:lang w:val="el-GR"/>
        </w:rPr>
        <w:t xml:space="preserve">Πριν την άσκηση της προσφυγής στο Διοικητικό Εφετείο </w:t>
      </w:r>
      <w:r w:rsidR="007F5F1C">
        <w:rPr>
          <w:lang w:val="el-GR"/>
        </w:rPr>
        <w:t>τηρείται</w:t>
      </w:r>
      <w:r w:rsidRPr="005347BC">
        <w:rPr>
          <w:lang w:val="el-GR"/>
        </w:rPr>
        <w:t xml:space="preserve"> υποχρεωτικά η </w:t>
      </w:r>
      <w:proofErr w:type="spellStart"/>
      <w:r w:rsidR="007F5F1C">
        <w:rPr>
          <w:lang w:val="el-GR"/>
        </w:rPr>
        <w:t>ενδικοφανής</w:t>
      </w:r>
      <w:proofErr w:type="spellEnd"/>
      <w:r w:rsidRPr="00851610">
        <w:rPr>
          <w:lang w:val="el-GR"/>
        </w:rPr>
        <w:t xml:space="preserve"> διαδικασία που προβλέπεται στο άρθρο 205 του ν. 4412/2016 και την παράγραφο </w:t>
      </w:r>
      <w:r w:rsidR="00EB5AF5">
        <w:rPr>
          <w:lang w:val="el-GR"/>
        </w:rPr>
        <w:fldChar w:fldCharType="begin"/>
      </w:r>
      <w:r w:rsidR="00EB5AF5">
        <w:rPr>
          <w:lang w:val="el-GR"/>
        </w:rPr>
        <w:instrText xml:space="preserve"> REF _Ref55324340 \r \h </w:instrText>
      </w:r>
      <w:r w:rsidR="00EB5AF5">
        <w:rPr>
          <w:lang w:val="el-GR"/>
        </w:rPr>
      </w:r>
      <w:r w:rsidR="00EB5AF5">
        <w:rPr>
          <w:lang w:val="el-GR"/>
        </w:rPr>
        <w:fldChar w:fldCharType="separate"/>
      </w:r>
      <w:r w:rsidR="00105EBA">
        <w:rPr>
          <w:lang w:val="el-GR"/>
        </w:rPr>
        <w:t>5.3</w:t>
      </w:r>
      <w:r w:rsidR="00EB5AF5">
        <w:rPr>
          <w:lang w:val="el-GR"/>
        </w:rPr>
        <w:fldChar w:fldCharType="end"/>
      </w:r>
      <w:r w:rsidRPr="00851610">
        <w:rPr>
          <w:lang w:val="el-GR"/>
        </w:rPr>
        <w:t xml:space="preserve"> της παρούσας</w:t>
      </w:r>
      <w:r w:rsidRPr="005347BC">
        <w:rPr>
          <w:lang w:val="el-GR"/>
        </w:rPr>
        <w:t xml:space="preserve">, διαφορετικά η προσφυγή απορρίπτεται ως </w:t>
      </w:r>
      <w:r w:rsidRPr="005347BC">
        <w:rPr>
          <w:lang w:val="el-GR"/>
        </w:rPr>
        <w:lastRenderedPageBreak/>
        <w:t>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388" w:name="_Ref75870221"/>
      <w:bookmarkStart w:id="389" w:name="_Toc97194463"/>
      <w:bookmarkStart w:id="390" w:name="_Toc190874727"/>
      <w:r w:rsidRPr="00BB5BD6">
        <w:rPr>
          <w:rFonts w:cs="Tahoma"/>
          <w:szCs w:val="22"/>
        </w:rPr>
        <w:lastRenderedPageBreak/>
        <w:t xml:space="preserve">ΧΡΟΝΟΣ ΚΑΙ ΤΡΟΠΟΣ </w:t>
      </w:r>
      <w:r w:rsidR="003355E7" w:rsidRPr="00603221">
        <w:rPr>
          <w:rFonts w:cs="Tahoma"/>
          <w:szCs w:val="22"/>
        </w:rPr>
        <w:t>ΕΚΤΕΛΕΣΗΣ</w:t>
      </w:r>
      <w:bookmarkEnd w:id="388"/>
      <w:bookmarkEnd w:id="389"/>
      <w:bookmarkEnd w:id="390"/>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391" w:name="_Ref63782029"/>
      <w:bookmarkStart w:id="392" w:name="_Toc97194329"/>
      <w:bookmarkStart w:id="393" w:name="_Toc97194464"/>
      <w:bookmarkStart w:id="394" w:name="_Toc190874728"/>
      <w:r w:rsidRPr="00603221">
        <w:rPr>
          <w:rFonts w:cs="Tahoma"/>
          <w:lang w:val="el-GR"/>
        </w:rPr>
        <w:t>Παρακολούθηση της σύμβασης</w:t>
      </w:r>
      <w:bookmarkEnd w:id="391"/>
      <w:bookmarkEnd w:id="392"/>
      <w:bookmarkEnd w:id="393"/>
      <w:bookmarkEnd w:id="394"/>
      <w:r w:rsidRPr="00603221">
        <w:rPr>
          <w:rFonts w:cs="Tahoma"/>
          <w:lang w:val="el-GR"/>
        </w:rPr>
        <w:t xml:space="preserve"> </w:t>
      </w:r>
    </w:p>
    <w:p w14:paraId="36F9268F" w14:textId="6EDA2494" w:rsidR="00CE12C7" w:rsidRDefault="00512083">
      <w:pPr>
        <w:rPr>
          <w:lang w:val="el-GR"/>
        </w:rPr>
      </w:pPr>
      <w:r w:rsidRPr="00512083">
        <w:rPr>
          <w:lang w:val="el-GR"/>
        </w:rPr>
        <w:t xml:space="preserve">6.1.1. </w:t>
      </w:r>
      <w:bookmarkStart w:id="395" w:name="_Hlk9421248"/>
      <w:r w:rsidRPr="00512083">
        <w:rPr>
          <w:lang w:val="el-GR"/>
        </w:rPr>
        <w:t xml:space="preserve">Η παρακολούθηση της εκτέλεσης της </w:t>
      </w:r>
      <w:r w:rsidR="00350FA1">
        <w:rPr>
          <w:lang w:val="el-GR"/>
        </w:rPr>
        <w:t>σ</w:t>
      </w:r>
      <w:r w:rsidRPr="00512083">
        <w:rPr>
          <w:lang w:val="el-GR"/>
        </w:rPr>
        <w:t>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77777777" w:rsidR="00087FEA"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p w14:paraId="131FD686" w14:textId="77777777" w:rsidR="002D10B9" w:rsidRPr="00603221" w:rsidRDefault="002D10B9" w:rsidP="00512083">
      <w:pPr>
        <w:rPr>
          <w:lang w:val="el-GR"/>
        </w:rPr>
      </w:pPr>
    </w:p>
    <w:bookmarkEnd w:id="395"/>
    <w:p w14:paraId="1E69F45B" w14:textId="77777777" w:rsidR="008338F0" w:rsidRPr="00603221" w:rsidRDefault="003355E7" w:rsidP="003A109E">
      <w:pPr>
        <w:pStyle w:val="2"/>
        <w:rPr>
          <w:rFonts w:cs="Tahoma"/>
          <w:lang w:val="el-GR"/>
        </w:rPr>
      </w:pPr>
      <w:r w:rsidRPr="00603221">
        <w:rPr>
          <w:rFonts w:cs="Tahoma"/>
          <w:lang w:val="el-GR"/>
        </w:rPr>
        <w:tab/>
      </w:r>
      <w:bookmarkStart w:id="396" w:name="_Toc97194330"/>
      <w:bookmarkStart w:id="397" w:name="_Toc97194465"/>
      <w:bookmarkStart w:id="398" w:name="_Toc190874729"/>
      <w:r w:rsidRPr="00603221">
        <w:rPr>
          <w:rFonts w:cs="Tahoma"/>
          <w:lang w:val="el-GR"/>
        </w:rPr>
        <w:t>Διάρκεια σύμβασης</w:t>
      </w:r>
      <w:bookmarkEnd w:id="396"/>
      <w:bookmarkEnd w:id="397"/>
      <w:bookmarkEnd w:id="398"/>
      <w:r w:rsidRPr="00603221">
        <w:rPr>
          <w:rFonts w:cs="Tahoma"/>
          <w:lang w:val="el-GR"/>
        </w:rPr>
        <w:t xml:space="preserve"> </w:t>
      </w:r>
    </w:p>
    <w:p w14:paraId="61D003E7" w14:textId="35DB3E66"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140781" w:rsidRPr="00140781">
        <w:rPr>
          <w:lang w:val="el-GR"/>
        </w:rPr>
        <w:t xml:space="preserve"> </w:t>
      </w:r>
      <w:r w:rsidR="00350FA1" w:rsidRPr="00350FA1">
        <w:rPr>
          <w:lang w:val="el-GR"/>
        </w:rPr>
        <w:t>είκοσι δύο (22)</w:t>
      </w:r>
      <w:r w:rsidR="008702D8" w:rsidRPr="00140781">
        <w:rPr>
          <w:lang w:val="el-GR"/>
        </w:rPr>
        <w:t xml:space="preserve">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105EBA"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0A1DC234"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sidR="00350FA1">
        <w:rPr>
          <w:lang w:val="el-GR"/>
        </w:rPr>
        <w:t>Εά</w:t>
      </w:r>
      <w:r w:rsidRPr="00603221">
        <w:rPr>
          <w:lang w:val="el-GR"/>
        </w:rPr>
        <w:t xml:space="preserve">ν λήξει η συνολική διάρκεια της σύμβασης, χωρίς να υποβληθεί εγκαίρως αίτημα παράτασης ή, </w:t>
      </w:r>
      <w:r w:rsidR="00350FA1">
        <w:rPr>
          <w:lang w:val="el-GR"/>
        </w:rPr>
        <w:t>εά</w:t>
      </w:r>
      <w:r w:rsidRPr="00603221">
        <w:rPr>
          <w:lang w:val="el-GR"/>
        </w:rPr>
        <w:t xml:space="preserve">ν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w:t>
      </w:r>
      <w:r w:rsidR="00350FA1">
        <w:rPr>
          <w:lang w:val="el-GR"/>
        </w:rPr>
        <w:t>Εά</w:t>
      </w:r>
      <w:r w:rsidRPr="00603221">
        <w:rPr>
          <w:lang w:val="el-GR"/>
        </w:rPr>
        <w:t xml:space="preserve">ν οι υπηρεσίες παρασχεθούν από υπαιτιότητα του αναδόχου μετά τη λήξη της διάρκειας της σύμβασης, και μέχρι </w:t>
      </w:r>
      <w:r w:rsidR="00350FA1">
        <w:rPr>
          <w:lang w:val="el-GR"/>
        </w:rPr>
        <w:t xml:space="preserve">τη </w:t>
      </w:r>
      <w:r w:rsidRPr="00603221">
        <w:rPr>
          <w:lang w:val="el-GR"/>
        </w:rPr>
        <w:t xml:space="preserve">λήξη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105EBA">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399" w:name="_Ref40954198"/>
      <w:bookmarkStart w:id="400" w:name="_Ref55381059"/>
      <w:bookmarkStart w:id="401" w:name="_Toc97194331"/>
      <w:bookmarkStart w:id="402" w:name="_Toc97194466"/>
      <w:bookmarkStart w:id="403" w:name="_Toc190874730"/>
      <w:r w:rsidRPr="00603221">
        <w:rPr>
          <w:rFonts w:cs="Tahoma"/>
          <w:lang w:val="el-GR"/>
        </w:rPr>
        <w:t>Παραλαβή του αντικειμένου της σύμβασης</w:t>
      </w:r>
      <w:bookmarkEnd w:id="399"/>
      <w:bookmarkEnd w:id="400"/>
      <w:bookmarkEnd w:id="401"/>
      <w:bookmarkEnd w:id="402"/>
      <w:bookmarkEnd w:id="403"/>
      <w:r w:rsidRPr="00603221">
        <w:rPr>
          <w:rFonts w:cs="Tahoma"/>
          <w:lang w:val="el-GR"/>
        </w:rPr>
        <w:t xml:space="preserve"> </w:t>
      </w:r>
    </w:p>
    <w:p w14:paraId="05D2736E" w14:textId="0A3AFFBE" w:rsidR="00B8528C" w:rsidRPr="00C00860" w:rsidRDefault="00B8528C" w:rsidP="00B8528C">
      <w:pPr>
        <w:rPr>
          <w:lang w:val="el-GR"/>
        </w:rPr>
      </w:pPr>
      <w:bookmarkStart w:id="404"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140781">
        <w:rPr>
          <w:highlight w:val="yellow"/>
          <w:lang w:val="el-GR"/>
        </w:rPr>
        <w:fldChar w:fldCharType="begin"/>
      </w:r>
      <w:r w:rsidR="00140781">
        <w:rPr>
          <w:lang w:val="el-GR"/>
        </w:rPr>
        <w:instrText xml:space="preserve"> REF _Ref496625830 \h </w:instrText>
      </w:r>
      <w:r w:rsidR="00140781">
        <w:rPr>
          <w:highlight w:val="yellow"/>
          <w:lang w:val="el-GR"/>
        </w:rPr>
      </w:r>
      <w:r w:rsidR="00140781">
        <w:rPr>
          <w:highlight w:val="yellow"/>
          <w:lang w:val="el-GR"/>
        </w:rPr>
        <w:fldChar w:fldCharType="separate"/>
      </w:r>
      <w:r w:rsidR="00105EBA" w:rsidRPr="00603221">
        <w:rPr>
          <w:lang w:val="el-GR"/>
        </w:rPr>
        <w:t>ΠΑΡΑΡΤΗΜΑ Ι – Αναλυτική Περιγραφή Φυσικού και Οικονομικού Αντικειμένου της Σύμβασης</w:t>
      </w:r>
      <w:r w:rsidR="00140781">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502CA04" w:rsidR="00B8528C" w:rsidRPr="005550B0" w:rsidRDefault="00B8528C" w:rsidP="00B8528C">
      <w:pPr>
        <w:rPr>
          <w:lang w:val="el-GR"/>
        </w:rPr>
      </w:pPr>
      <w:r w:rsidRPr="00C00860">
        <w:rPr>
          <w:b/>
          <w:lang w:val="el-GR"/>
        </w:rPr>
        <w:t>6.3.2</w:t>
      </w:r>
      <w:r w:rsidRPr="00C00860">
        <w:rPr>
          <w:lang w:val="el-GR"/>
        </w:rPr>
        <w:t xml:space="preserve"> </w:t>
      </w:r>
      <w:r w:rsidR="00350FA1" w:rsidRPr="00C00860">
        <w:rPr>
          <w:lang w:val="el-GR"/>
        </w:rPr>
        <w:t>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00350FA1" w:rsidRPr="00687D77">
        <w:rPr>
          <w:lang w:val="el-GR"/>
        </w:rPr>
        <w:t xml:space="preserve"> ή παραδοτέα, εφόσον καλύπτονται οι απαιτήσεις της σύμβασης χωρίς έγκριση ή απόφαση του </w:t>
      </w:r>
      <w:r w:rsidR="00350FA1">
        <w:rPr>
          <w:lang w:val="el-GR"/>
        </w:rPr>
        <w:t>αποφαινόμενου</w:t>
      </w:r>
      <w:r w:rsidR="00350FA1" w:rsidRPr="00687D77">
        <w:rPr>
          <w:lang w:val="el-GR"/>
        </w:rPr>
        <w:t xml:space="preserve"> οργάνου, β) είτε εισηγείται για την παραλαβή με παρατηρήσεις ή την απόρριψη των </w:t>
      </w:r>
      <w:r w:rsidR="00350FA1">
        <w:rPr>
          <w:lang w:val="el-GR"/>
        </w:rPr>
        <w:t>παρεχόμενων</w:t>
      </w:r>
      <w:r w:rsidR="00350FA1" w:rsidRPr="00687D77">
        <w:rPr>
          <w:lang w:val="el-GR"/>
        </w:rPr>
        <w:t xml:space="preserve"> </w:t>
      </w:r>
      <w:r w:rsidR="00350FA1" w:rsidRPr="00687D77">
        <w:rPr>
          <w:lang w:val="el-GR"/>
        </w:rPr>
        <w:lastRenderedPageBreak/>
        <w:t>υπηρεσιών ή παραδοτέων, σύμφωνα με τις παραγράφους 3 και 4. Τα ανωτέρω εφαρμόζονται και σε τμηματικές παραλαβές.</w:t>
      </w:r>
      <w:r w:rsidRPr="00687D77">
        <w:rPr>
          <w:lang w:val="el-GR"/>
        </w:rPr>
        <w:t xml:space="preserve"> </w:t>
      </w:r>
    </w:p>
    <w:p w14:paraId="6F19CA0D" w14:textId="0B097857" w:rsidR="00B8528C" w:rsidRPr="00C81258" w:rsidRDefault="00B8528C" w:rsidP="00B8528C">
      <w:pPr>
        <w:rPr>
          <w:lang w:val="el-GR"/>
        </w:rPr>
      </w:pPr>
      <w:r w:rsidRPr="005550B0">
        <w:rPr>
          <w:b/>
          <w:lang w:val="el-GR"/>
        </w:rPr>
        <w:t>6.3.3</w:t>
      </w:r>
      <w:r w:rsidRPr="005550B0">
        <w:rPr>
          <w:lang w:val="el-GR"/>
        </w:rPr>
        <w:t xml:space="preserve"> </w:t>
      </w:r>
      <w:r w:rsidR="00350FA1">
        <w:rPr>
          <w:lang w:val="el-GR"/>
        </w:rPr>
        <w:t xml:space="preserve">Εάν </w:t>
      </w:r>
      <w:r w:rsidR="00350FA1" w:rsidRPr="005550B0">
        <w:rPr>
          <w:lang w:val="el-GR"/>
        </w:rPr>
        <w:t xml:space="preserve">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350FA1">
        <w:rPr>
          <w:lang w:val="el-GR"/>
        </w:rPr>
        <w:t xml:space="preserve">στο οποίο </w:t>
      </w:r>
      <w:r w:rsidR="00350FA1" w:rsidRPr="005550B0">
        <w:rPr>
          <w:lang w:val="el-GR"/>
        </w:rPr>
        <w:t>αναφέρει τις παρεκκλίσεις που διαπιστώθηκαν από τους όρους της σύμβασης και γν</w:t>
      </w:r>
      <w:r w:rsidR="00350FA1" w:rsidRPr="003B04C4">
        <w:rPr>
          <w:lang w:val="el-GR"/>
        </w:rPr>
        <w:t xml:space="preserve">ωμοδοτεί </w:t>
      </w:r>
      <w:r w:rsidR="00350FA1">
        <w:rPr>
          <w:lang w:val="el-GR"/>
        </w:rPr>
        <w:t>ως προς το εάν</w:t>
      </w:r>
      <w:r w:rsidR="00350FA1" w:rsidRPr="003B04C4">
        <w:rPr>
          <w:lang w:val="el-GR"/>
        </w:rPr>
        <w:t xml:space="preserve"> οι αναφερόμενες παρεκκλίσεις επηρεάζουν την καταλληλότητα των παρεχόμενων υπηρεσιών ή παραδοτέων και συνεπώς </w:t>
      </w:r>
      <w:r w:rsidR="00350FA1">
        <w:rPr>
          <w:lang w:val="el-GR"/>
        </w:rPr>
        <w:t>εάν</w:t>
      </w:r>
      <w:r w:rsidR="00350FA1" w:rsidRPr="003B04C4">
        <w:rPr>
          <w:lang w:val="el-GR"/>
        </w:rPr>
        <w:t xml:space="preserve"> μπορούν οι τελευταίες να καλύψουν τις σχετικές ανάγκες.</w:t>
      </w:r>
      <w:r w:rsidRPr="003B04C4">
        <w:rPr>
          <w:lang w:val="el-GR"/>
        </w:rPr>
        <w:t xml:space="preserve">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00013C40" w:rsidR="00B8528C" w:rsidRPr="00F82A8D" w:rsidRDefault="00B8528C" w:rsidP="00B8528C">
      <w:pPr>
        <w:rPr>
          <w:lang w:val="el-GR"/>
        </w:rPr>
      </w:pPr>
      <w:r w:rsidRPr="00B21041">
        <w:rPr>
          <w:lang w:val="el-GR"/>
        </w:rPr>
        <w:t xml:space="preserve">α) </w:t>
      </w:r>
      <w:r w:rsidR="00350FA1" w:rsidRPr="00B21041">
        <w:rPr>
          <w:lang w:val="el-GR"/>
        </w:rPr>
        <w:t>Στην περίπτωση που διαπιστωθεί, με αιτιολογημένη απόφαση του αρμόδιου αποφαινόμενου οργάνου, ότι, δεν επηρεάζεται η καταλληλόλητα</w:t>
      </w:r>
      <w:r w:rsidR="00350FA1">
        <w:rPr>
          <w:lang w:val="el-GR"/>
        </w:rPr>
        <w:t>,</w:t>
      </w:r>
      <w:r w:rsidR="00350FA1" w:rsidRPr="00B21041">
        <w:rPr>
          <w:lang w:val="el-GR"/>
        </w:rPr>
        <w:t xml:space="preserve"> μπορεί να εγκριθεί η παραλαβή των εν λόγω παρεχόμενων υπηρεσιών ή παραδοτέων, με έκπτωση επί της συμβατικής αξίας, η οποία </w:t>
      </w:r>
      <w:r w:rsidR="00350FA1"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00350FA1" w:rsidRPr="00F82A8D">
        <w:rPr>
          <w:lang w:val="el-GR"/>
        </w:rPr>
        <w:t>και να συντάξει σχετικό πρωτόκολλο οριστικής παραλαβής, σύμφωνα με τα αναφερόμενα στην απόφαση.</w:t>
      </w:r>
      <w:r w:rsidRPr="00F82A8D">
        <w:rPr>
          <w:lang w:val="el-GR"/>
        </w:rPr>
        <w:t xml:space="preserve">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640F184D" w14:textId="2804AEFC" w:rsidR="00B8528C" w:rsidRPr="00F82A8D" w:rsidRDefault="00B8528C" w:rsidP="00B8528C">
      <w:pPr>
        <w:rPr>
          <w:lang w:val="el-GR"/>
        </w:rPr>
      </w:pPr>
      <w:r w:rsidRPr="00F82A8D">
        <w:rPr>
          <w:b/>
          <w:lang w:val="el-GR"/>
        </w:rPr>
        <w:t>6.3.5</w:t>
      </w:r>
      <w:r w:rsidRPr="00F82A8D">
        <w:rPr>
          <w:lang w:val="el-GR"/>
        </w:rPr>
        <w:t xml:space="preserve"> </w:t>
      </w:r>
      <w:r w:rsidR="00350FA1">
        <w:rPr>
          <w:lang w:val="el-GR"/>
        </w:rPr>
        <w:t>Εάν</w:t>
      </w:r>
      <w:r w:rsidR="00350FA1" w:rsidRPr="00F82A8D">
        <w:rPr>
          <w:lang w:val="el-GR"/>
        </w:rPr>
        <w:t xml:space="preserve">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w:t>
      </w:r>
      <w:r w:rsidR="00350FA1">
        <w:rPr>
          <w:lang w:val="el-GR"/>
        </w:rPr>
        <w:t>τ</w:t>
      </w:r>
      <w:r w:rsidR="00350FA1" w:rsidRPr="00F82A8D">
        <w:rPr>
          <w:lang w:val="el-GR"/>
        </w:rPr>
        <w:t>εί αυτοδίκαια.</w:t>
      </w:r>
      <w:r w:rsidRPr="00F82A8D">
        <w:rPr>
          <w:lang w:val="el-GR"/>
        </w:rPr>
        <w:t xml:space="preserve"> </w:t>
      </w:r>
    </w:p>
    <w:p w14:paraId="32242AA6" w14:textId="554C42EE" w:rsidR="00B8528C" w:rsidRDefault="00B8528C" w:rsidP="00B8528C">
      <w:pPr>
        <w:rPr>
          <w:lang w:val="el-GR"/>
        </w:rPr>
      </w:pPr>
      <w:r w:rsidRPr="00F82A8D">
        <w:rPr>
          <w:b/>
          <w:lang w:val="el-GR"/>
        </w:rPr>
        <w:t>6.3.6</w:t>
      </w:r>
      <w:r w:rsidRPr="00F82A8D">
        <w:rPr>
          <w:lang w:val="el-GR"/>
        </w:rPr>
        <w:t xml:space="preserve"> </w:t>
      </w:r>
      <w:r w:rsidR="00350FA1" w:rsidRPr="00F82A8D">
        <w:rPr>
          <w:lang w:val="el-GR"/>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350FA1">
        <w:rPr>
          <w:lang w:val="el-GR"/>
        </w:rPr>
        <w:t>αποφαινόμενου</w:t>
      </w:r>
      <w:r w:rsidR="00350FA1"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350FA1">
        <w:rPr>
          <w:lang w:val="el-GR"/>
        </w:rPr>
        <w:t>Η</w:t>
      </w:r>
      <w:r w:rsidR="00350FA1" w:rsidRPr="00F82A8D">
        <w:rPr>
          <w:lang w:val="el-GR"/>
        </w:rPr>
        <w:t xml:space="preserve"> εγγυητικ</w:t>
      </w:r>
      <w:r w:rsidR="00350FA1">
        <w:rPr>
          <w:lang w:val="el-GR"/>
        </w:rPr>
        <w:t>ή</w:t>
      </w:r>
      <w:r w:rsidR="00350FA1" w:rsidRPr="00F82A8D">
        <w:rPr>
          <w:lang w:val="el-GR"/>
        </w:rPr>
        <w:t xml:space="preserve"> επιστολ</w:t>
      </w:r>
      <w:r w:rsidR="00350FA1">
        <w:rPr>
          <w:lang w:val="el-GR"/>
        </w:rPr>
        <w:t>ή</w:t>
      </w:r>
      <w:r w:rsidR="00350FA1" w:rsidRPr="00F82A8D">
        <w:rPr>
          <w:lang w:val="el-GR"/>
        </w:rPr>
        <w:t xml:space="preserve"> καλής εκτέλεσης δεν επιστρέφ</w:t>
      </w:r>
      <w:r w:rsidR="00350FA1">
        <w:rPr>
          <w:lang w:val="el-GR"/>
        </w:rPr>
        <w:t>ε</w:t>
      </w:r>
      <w:r w:rsidR="00350FA1" w:rsidRPr="00F82A8D">
        <w:rPr>
          <w:lang w:val="el-GR"/>
        </w:rPr>
        <w:t xml:space="preserve">ται πριν την ολοκλήρωση όλων των </w:t>
      </w:r>
      <w:r w:rsidR="00350FA1">
        <w:rPr>
          <w:lang w:val="el-GR"/>
        </w:rPr>
        <w:t>προβλεπόμενων</w:t>
      </w:r>
      <w:r w:rsidR="00350FA1"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pPr>
        <w:rPr>
          <w:lang w:val="el-GR"/>
        </w:rPr>
      </w:pPr>
      <w:bookmarkStart w:id="405" w:name="_Hlk9421462"/>
      <w:bookmarkEnd w:id="404"/>
    </w:p>
    <w:bookmarkEnd w:id="405"/>
    <w:p w14:paraId="775CD989" w14:textId="77777777" w:rsidR="008338F0" w:rsidRPr="00603221" w:rsidRDefault="003355E7" w:rsidP="003A109E">
      <w:pPr>
        <w:pStyle w:val="2"/>
        <w:rPr>
          <w:rFonts w:cs="Tahoma"/>
          <w:lang w:val="el-GR"/>
        </w:rPr>
      </w:pPr>
      <w:r w:rsidRPr="00603221">
        <w:rPr>
          <w:rFonts w:cs="Tahoma"/>
          <w:lang w:val="el-GR"/>
        </w:rPr>
        <w:tab/>
      </w:r>
      <w:bookmarkStart w:id="406" w:name="_Ref496625354"/>
      <w:bookmarkStart w:id="407" w:name="_Toc97194332"/>
      <w:bookmarkStart w:id="408" w:name="_Toc97194467"/>
      <w:bookmarkStart w:id="409" w:name="_Toc190874731"/>
      <w:r w:rsidRPr="00603221">
        <w:rPr>
          <w:rFonts w:cs="Tahoma"/>
          <w:lang w:val="el-GR"/>
        </w:rPr>
        <w:t>Απόρριψη παραδοτέων – Αντικατάσταση</w:t>
      </w:r>
      <w:bookmarkEnd w:id="406"/>
      <w:bookmarkEnd w:id="407"/>
      <w:bookmarkEnd w:id="408"/>
      <w:bookmarkEnd w:id="409"/>
      <w:r w:rsidRPr="00603221">
        <w:rPr>
          <w:rFonts w:cs="Tahoma"/>
          <w:lang w:val="el-GR"/>
        </w:rPr>
        <w:t xml:space="preserve"> </w:t>
      </w:r>
    </w:p>
    <w:p w14:paraId="40124ED0" w14:textId="3C68E8B8" w:rsidR="000653F1" w:rsidRPr="006B2C94" w:rsidRDefault="000653F1" w:rsidP="000653F1">
      <w:pPr>
        <w:rPr>
          <w:lang w:val="el-GR"/>
        </w:rPr>
      </w:pPr>
      <w:r>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350FA1">
        <w:rPr>
          <w:rFonts w:eastAsia="SimSun"/>
          <w:lang w:val="el-GR"/>
        </w:rPr>
        <w:t>, ύστερα από γνωμοδότηση της επιτροπής παραλαβής,</w:t>
      </w:r>
      <w:r>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w:t>
      </w:r>
      <w:r w:rsidR="00350FA1">
        <w:rPr>
          <w:rFonts w:eastAsia="SimSun"/>
          <w:lang w:val="el-GR"/>
        </w:rPr>
        <w:t>Εά</w:t>
      </w:r>
      <w:r>
        <w:rPr>
          <w:rFonts w:eastAsia="SimSun"/>
          <w:lang w:val="el-GR"/>
        </w:rPr>
        <w:t xml:space="preserve">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105EBA">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41C25F62" w14:textId="5C2662BE" w:rsidR="00BB555C" w:rsidRPr="006F1D06" w:rsidRDefault="00BB555C" w:rsidP="00BB555C">
      <w:pPr>
        <w:rPr>
          <w:rFonts w:eastAsia="SimSun"/>
          <w:lang w:val="el-GR"/>
        </w:rPr>
      </w:pPr>
      <w:r w:rsidRPr="006F1D06">
        <w:rPr>
          <w:rFonts w:eastAsia="SimSun"/>
          <w:lang w:val="el-GR"/>
        </w:rPr>
        <w:t>Για την απόρριψη των παραδοτέων και την τυχόν αντικατάσταση αυτών, εφαρμόζεται αναλογικά και το Άρθρο 220 Ν. 4412/2016.</w:t>
      </w:r>
    </w:p>
    <w:p w14:paraId="58D2089E" w14:textId="77777777" w:rsidR="00BB555C" w:rsidRPr="00603221" w:rsidRDefault="00BB555C" w:rsidP="00BB555C">
      <w:pPr>
        <w:rPr>
          <w:i/>
          <w:iCs/>
          <w:color w:val="5B9BD5"/>
          <w:spacing w:val="5"/>
          <w:kern w:val="1"/>
          <w:lang w:val="el-GR"/>
        </w:rPr>
      </w:pPr>
    </w:p>
    <w:p w14:paraId="3593DEF5" w14:textId="77777777" w:rsidR="00BB555C" w:rsidRDefault="00BB555C" w:rsidP="000F6FD9">
      <w:pPr>
        <w:rPr>
          <w:lang w:val="el-GR"/>
        </w:rPr>
      </w:pPr>
    </w:p>
    <w:p w14:paraId="299C31EC" w14:textId="77777777" w:rsidR="008338F0" w:rsidRPr="00603221" w:rsidRDefault="003355E7" w:rsidP="003A109E">
      <w:pPr>
        <w:pStyle w:val="2"/>
        <w:rPr>
          <w:rFonts w:cs="Tahoma"/>
          <w:lang w:val="el-GR"/>
        </w:rPr>
      </w:pPr>
      <w:bookmarkStart w:id="410" w:name="_Toc74566947"/>
      <w:bookmarkStart w:id="411" w:name="_Toc74566948"/>
      <w:bookmarkStart w:id="412" w:name="_Toc74566949"/>
      <w:bookmarkStart w:id="413" w:name="_Toc74566950"/>
      <w:bookmarkStart w:id="414" w:name="_Toc74566951"/>
      <w:bookmarkEnd w:id="410"/>
      <w:bookmarkEnd w:id="411"/>
      <w:bookmarkEnd w:id="412"/>
      <w:bookmarkEnd w:id="413"/>
      <w:bookmarkEnd w:id="414"/>
      <w:r w:rsidRPr="00603221">
        <w:rPr>
          <w:rFonts w:cs="Tahoma"/>
          <w:lang w:val="el-GR"/>
        </w:rPr>
        <w:tab/>
      </w:r>
      <w:bookmarkStart w:id="415" w:name="_Toc97194333"/>
      <w:bookmarkStart w:id="416" w:name="_Toc97194468"/>
      <w:bookmarkStart w:id="417" w:name="_Toc190874732"/>
      <w:r w:rsidRPr="00603221">
        <w:rPr>
          <w:rFonts w:cs="Tahoma"/>
          <w:lang w:val="el-GR"/>
        </w:rPr>
        <w:t>Αναπροσαρμογή τιμής</w:t>
      </w:r>
      <w:bookmarkEnd w:id="415"/>
      <w:bookmarkEnd w:id="416"/>
      <w:bookmarkEnd w:id="417"/>
      <w:r w:rsidRPr="00603221">
        <w:rPr>
          <w:rFonts w:cs="Tahoma"/>
          <w:lang w:val="el-GR"/>
        </w:rPr>
        <w:t xml:space="preserve"> </w:t>
      </w:r>
    </w:p>
    <w:p w14:paraId="683404A5" w14:textId="13E14599" w:rsidR="008338F0" w:rsidRDefault="00140781">
      <w:pPr>
        <w:rPr>
          <w:rFonts w:eastAsia="SimSun"/>
          <w:lang w:val="el-GR"/>
        </w:rPr>
      </w:pPr>
      <w:r w:rsidRPr="00140781">
        <w:rPr>
          <w:rFonts w:eastAsia="SimSun"/>
          <w:lang w:val="el-GR"/>
        </w:rPr>
        <w:t>Δεν προβλέπεται</w:t>
      </w:r>
    </w:p>
    <w:p w14:paraId="5B3F75D3" w14:textId="77777777" w:rsidR="00350FA1" w:rsidRPr="00140781" w:rsidRDefault="00350FA1">
      <w:pPr>
        <w:rPr>
          <w:rFonts w:eastAsia="SimSun"/>
          <w:lang w:val="el-GR"/>
        </w:rPr>
      </w:pPr>
    </w:p>
    <w:p w14:paraId="3CB5896B" w14:textId="77777777" w:rsidR="00350FA1" w:rsidRPr="0009708A" w:rsidRDefault="00350FA1" w:rsidP="00350FA1">
      <w:pPr>
        <w:pStyle w:val="2"/>
        <w:rPr>
          <w:rFonts w:cs="Tahoma"/>
          <w:lang w:val="el-GR"/>
        </w:rPr>
      </w:pPr>
      <w:bookmarkStart w:id="418" w:name="_Toc190874733"/>
      <w:r w:rsidRPr="002C7059">
        <w:rPr>
          <w:rFonts w:cs="Tahoma"/>
          <w:lang w:val="el-GR"/>
        </w:rPr>
        <w:t xml:space="preserve">Αντικατάσταση/ προσθήκη μελών ομάδας έργου κατά την εκτέλεση της </w:t>
      </w:r>
      <w:r w:rsidRPr="0009708A">
        <w:rPr>
          <w:rFonts w:cs="Tahoma"/>
          <w:lang w:val="el-GR"/>
        </w:rPr>
        <w:t>σύμβασης</w:t>
      </w:r>
      <w:bookmarkEnd w:id="418"/>
      <w:r w:rsidRPr="0009708A">
        <w:rPr>
          <w:rFonts w:cs="Tahoma"/>
          <w:lang w:val="el-GR"/>
        </w:rPr>
        <w:t xml:space="preserve"> </w:t>
      </w:r>
    </w:p>
    <w:p w14:paraId="1B65A2B1" w14:textId="77777777" w:rsidR="00350FA1" w:rsidRPr="002A0E2B" w:rsidRDefault="00350FA1" w:rsidP="00350FA1">
      <w:pPr>
        <w:rPr>
          <w:lang w:val="el-GR" w:eastAsia="ar-SA"/>
        </w:rPr>
      </w:pPr>
      <w:r w:rsidRPr="002A0E2B">
        <w:rPr>
          <w:iCs/>
          <w:lang w:val="el-GR" w:eastAsia="ar-SA"/>
        </w:rPr>
        <w:t>6.6.1. Εφόσον μετά τη σύναψη της σύμβασης παραστεί ανάγκη αντικατάστασης μέλους/ μελών της Ομάδας Έργου, ο ανάδοχος υποβάλ</w:t>
      </w:r>
      <w:r>
        <w:rPr>
          <w:iCs/>
          <w:lang w:val="el-GR" w:eastAsia="ar-SA"/>
        </w:rPr>
        <w:t>λ</w:t>
      </w:r>
      <w:r w:rsidRPr="002A0E2B">
        <w:rPr>
          <w:iCs/>
          <w:lang w:val="el-GR" w:eastAsia="ar-SA"/>
        </w:rPr>
        <w:t xml:space="preserve">ει στην αναθέτουσα αρχή αίτημα αντικατάστασης, το οποίο υπόκειται στην έγκριση </w:t>
      </w:r>
      <w:r>
        <w:rPr>
          <w:iCs/>
          <w:lang w:val="el-GR" w:eastAsia="ar-SA"/>
        </w:rPr>
        <w:t>αυτής</w:t>
      </w:r>
      <w:r w:rsidRPr="002A0E2B">
        <w:rPr>
          <w:iCs/>
          <w:lang w:val="el-GR" w:eastAsia="ar-SA"/>
        </w:rPr>
        <w:t xml:space="preserve">,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w:t>
      </w:r>
      <w:r>
        <w:rPr>
          <w:iCs/>
          <w:lang w:val="el-GR" w:eastAsia="ar-SA"/>
        </w:rPr>
        <w:t>α</w:t>
      </w:r>
      <w:r w:rsidRPr="002A0E2B">
        <w:rPr>
          <w:iCs/>
          <w:lang w:val="el-GR" w:eastAsia="ar-SA"/>
        </w:rPr>
        <w:t xml:space="preserve">ναθέτουσας </w:t>
      </w:r>
      <w:r>
        <w:rPr>
          <w:iCs/>
          <w:lang w:val="el-GR" w:eastAsia="ar-SA"/>
        </w:rPr>
        <w:t>α</w:t>
      </w:r>
      <w:r w:rsidRPr="002A0E2B">
        <w:rPr>
          <w:iCs/>
          <w:lang w:val="el-GR" w:eastAsia="ar-SA"/>
        </w:rPr>
        <w:t>ρχής</w:t>
      </w:r>
      <w:r w:rsidRPr="002A0E2B">
        <w:rPr>
          <w:iCs/>
          <w:color w:val="FF0000"/>
          <w:lang w:val="el-GR" w:eastAsia="ar-SA"/>
        </w:rPr>
        <w:t xml:space="preserve"> </w:t>
      </w:r>
      <w:r w:rsidRPr="002A0E2B">
        <w:rPr>
          <w:iCs/>
          <w:lang w:val="el-GR" w:eastAsia="ar-SA"/>
        </w:rPr>
        <w:t>και χωρίς</w:t>
      </w:r>
      <w:r w:rsidRPr="002A0E2B">
        <w:rPr>
          <w:iCs/>
          <w:color w:val="FF0000"/>
          <w:lang w:val="el-GR" w:eastAsia="ar-SA"/>
        </w:rPr>
        <w:t xml:space="preserve"> </w:t>
      </w:r>
      <w:r w:rsidRPr="002A0E2B">
        <w:rPr>
          <w:iCs/>
          <w:lang w:val="el-GR" w:eastAsia="ar-SA"/>
        </w:rPr>
        <w:t xml:space="preserve">μεταβολή των όρων πληρωμής. Η αντικατάσταση εκκινεί από την κοινοποίηση της εγκριτικής απόφασης της αναθέτουσας αρχής </w:t>
      </w:r>
      <w:r w:rsidRPr="002A0E2B">
        <w:rPr>
          <w:lang w:val="el-GR" w:eastAsia="ar-SA"/>
        </w:rPr>
        <w:t xml:space="preserve">στον ανάδοχο. </w:t>
      </w:r>
    </w:p>
    <w:p w14:paraId="251F2B75" w14:textId="77777777" w:rsidR="00350FA1" w:rsidRPr="000B4CE0" w:rsidRDefault="00350FA1" w:rsidP="00350FA1">
      <w:pPr>
        <w:rPr>
          <w:highlight w:val="yellow"/>
          <w:lang w:val="el-GR" w:eastAsia="ar-SA"/>
        </w:rPr>
      </w:pPr>
    </w:p>
    <w:p w14:paraId="37D2E219" w14:textId="77777777" w:rsidR="00350FA1" w:rsidRPr="002C0ECF" w:rsidRDefault="00350FA1" w:rsidP="00350FA1">
      <w:pPr>
        <w:rPr>
          <w:lang w:val="el-GR" w:eastAsia="ar-SA"/>
        </w:rPr>
      </w:pPr>
      <w:r w:rsidRPr="00520AA0">
        <w:rPr>
          <w:lang w:val="el-GR" w:eastAsia="ar-SA"/>
        </w:rPr>
        <w:t>6.6.2.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w:t>
      </w:r>
      <w:r>
        <w:rPr>
          <w:lang w:val="el-GR" w:eastAsia="ar-SA"/>
        </w:rPr>
        <w:t>.</w:t>
      </w:r>
      <w:r w:rsidRPr="00520AA0">
        <w:rPr>
          <w:lang w:val="el-GR" w:eastAsia="ar-SA"/>
        </w:rPr>
        <w:t xml:space="preserve"> </w:t>
      </w:r>
    </w:p>
    <w:p w14:paraId="2EA32CF2" w14:textId="77777777" w:rsidR="008338F0" w:rsidRPr="00603221" w:rsidRDefault="008338F0">
      <w:pPr>
        <w:rPr>
          <w:i/>
          <w:iCs/>
          <w:color w:val="5B9BD5"/>
          <w:spacing w:val="5"/>
          <w:kern w:val="1"/>
          <w:lang w:val="el-GR"/>
        </w:rPr>
      </w:pPr>
    </w:p>
    <w:p w14:paraId="4500152F" w14:textId="77777777" w:rsidR="008338F0" w:rsidRPr="009E58E5" w:rsidRDefault="003355E7" w:rsidP="009E58E5">
      <w:pPr>
        <w:pStyle w:val="1"/>
        <w:rPr>
          <w:rFonts w:cs="Tahoma"/>
          <w:szCs w:val="22"/>
        </w:rPr>
      </w:pPr>
      <w:bookmarkStart w:id="419" w:name="_Toc97194469"/>
      <w:bookmarkStart w:id="420" w:name="_Toc190874734"/>
      <w:r w:rsidRPr="009E58E5">
        <w:rPr>
          <w:rFonts w:cs="Tahoma"/>
          <w:szCs w:val="22"/>
        </w:rPr>
        <w:lastRenderedPageBreak/>
        <w:t>ΠΑΡΑΡΤΗΜΑΤΑ</w:t>
      </w:r>
      <w:bookmarkEnd w:id="419"/>
      <w:bookmarkEnd w:id="420"/>
    </w:p>
    <w:p w14:paraId="2F397AAD" w14:textId="77777777" w:rsidR="008338F0" w:rsidRPr="00603221" w:rsidRDefault="003355E7" w:rsidP="003329FF">
      <w:pPr>
        <w:pStyle w:val="2"/>
        <w:numPr>
          <w:ilvl w:val="0"/>
          <w:numId w:val="0"/>
        </w:numPr>
        <w:tabs>
          <w:tab w:val="clear" w:pos="567"/>
        </w:tabs>
        <w:rPr>
          <w:rFonts w:cs="Tahoma"/>
          <w:lang w:val="el-GR"/>
        </w:rPr>
      </w:pPr>
      <w:bookmarkStart w:id="421" w:name="_Ref496625830"/>
      <w:bookmarkStart w:id="422" w:name="_Toc97194334"/>
      <w:bookmarkStart w:id="423" w:name="_Toc97194470"/>
      <w:bookmarkStart w:id="424" w:name="_Toc190874735"/>
      <w:bookmarkStart w:id="425" w:name="_Ref496625399"/>
      <w:r w:rsidRPr="00603221">
        <w:rPr>
          <w:rFonts w:cs="Tahoma"/>
          <w:lang w:val="el-GR"/>
        </w:rPr>
        <w:t>ΠΑΡΑΡΤΗΜΑ Ι – Αναλυτική Περιγραφή Φυσικού και Οικονομικού Αντικειμένου της Σύμβασης</w:t>
      </w:r>
      <w:bookmarkEnd w:id="421"/>
      <w:bookmarkEnd w:id="422"/>
      <w:bookmarkEnd w:id="423"/>
      <w:bookmarkEnd w:id="424"/>
      <w:r w:rsidRPr="00603221">
        <w:rPr>
          <w:rFonts w:cs="Tahoma"/>
          <w:lang w:val="el-GR"/>
        </w:rPr>
        <w:t xml:space="preserve"> </w:t>
      </w:r>
      <w:bookmarkEnd w:id="425"/>
    </w:p>
    <w:p w14:paraId="40306800" w14:textId="77777777" w:rsidR="008338F0" w:rsidRPr="00EF2204" w:rsidRDefault="00A22261">
      <w:pPr>
        <w:pStyle w:val="3"/>
        <w:numPr>
          <w:ilvl w:val="0"/>
          <w:numId w:val="22"/>
        </w:numPr>
        <w:rPr>
          <w:lang w:val="el-GR"/>
        </w:rPr>
      </w:pPr>
      <w:bookmarkStart w:id="426" w:name="_Toc97194335"/>
      <w:bookmarkStart w:id="427" w:name="_Toc97194471"/>
      <w:bookmarkStart w:id="428" w:name="_Ref97199257"/>
      <w:bookmarkStart w:id="429" w:name="_Ref122694905"/>
      <w:bookmarkStart w:id="430" w:name="_Toc190874736"/>
      <w:r w:rsidRPr="00EF2204">
        <w:rPr>
          <w:lang w:val="el-GR"/>
        </w:rPr>
        <w:t>Π</w:t>
      </w:r>
      <w:r>
        <w:rPr>
          <w:lang w:val="el-GR"/>
        </w:rPr>
        <w:t>εριβάλλον της Σύμβασης</w:t>
      </w:r>
      <w:bookmarkEnd w:id="426"/>
      <w:bookmarkEnd w:id="427"/>
      <w:bookmarkEnd w:id="428"/>
      <w:bookmarkEnd w:id="429"/>
      <w:bookmarkEnd w:id="430"/>
    </w:p>
    <w:p w14:paraId="1C12AAC2" w14:textId="77777777" w:rsidR="00EE109D" w:rsidRPr="00EE109D" w:rsidRDefault="00EE109D" w:rsidP="00CD2A7F">
      <w:pPr>
        <w:rPr>
          <w:rFonts w:eastAsia="SimSun"/>
          <w:lang w:val="el-GR"/>
        </w:rPr>
      </w:pPr>
      <w:bookmarkStart w:id="431" w:name="_Toc516836612"/>
      <w:bookmarkStart w:id="432" w:name="_Toc45706959"/>
      <w:bookmarkStart w:id="433" w:name="_Toc46478230"/>
    </w:p>
    <w:p w14:paraId="132D9764" w14:textId="77777777" w:rsidR="004D1C23" w:rsidRPr="00EF2204" w:rsidRDefault="004D1C23">
      <w:pPr>
        <w:pStyle w:val="4"/>
        <w:numPr>
          <w:ilvl w:val="1"/>
          <w:numId w:val="14"/>
        </w:numPr>
        <w:tabs>
          <w:tab w:val="left" w:pos="993"/>
        </w:tabs>
        <w:rPr>
          <w:rFonts w:eastAsia="SimSun" w:cs="Tahoma"/>
          <w:szCs w:val="22"/>
          <w:lang w:val="el-GR"/>
        </w:rPr>
      </w:pPr>
      <w:bookmarkStart w:id="434" w:name="_Toc97194336"/>
      <w:bookmarkStart w:id="435" w:name="_Toc190874737"/>
      <w:r w:rsidRPr="00EF2204">
        <w:rPr>
          <w:rFonts w:eastAsia="SimSun" w:cs="Tahoma"/>
          <w:szCs w:val="22"/>
          <w:lang w:val="el-GR"/>
        </w:rPr>
        <w:t>Εμπλεκόμενοι στην υλοποίηση της Σύμβασης</w:t>
      </w:r>
      <w:bookmarkEnd w:id="431"/>
      <w:bookmarkEnd w:id="432"/>
      <w:bookmarkEnd w:id="433"/>
      <w:bookmarkEnd w:id="434"/>
      <w:bookmarkEnd w:id="435"/>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9F28A1" w14:paraId="28DA94F0" w14:textId="77777777" w:rsidTr="00AB1716">
        <w:tc>
          <w:tcPr>
            <w:tcW w:w="3397" w:type="dxa"/>
            <w:vAlign w:val="center"/>
          </w:tcPr>
          <w:p w14:paraId="02C1E28C"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631CD0E0"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7D16900B" w14:textId="77777777" w:rsidR="00105EBA" w:rsidRPr="00FD26DD" w:rsidRDefault="004D1C23" w:rsidP="00CD2A7F">
            <w:pPr>
              <w:rPr>
                <w:rFonts w:eastAsia="SimSun"/>
                <w:lang w:val="el-GR"/>
              </w:rPr>
            </w:pPr>
            <w:r w:rsidRPr="00D63725">
              <w:rPr>
                <w:lang w:val="el-GR" w:eastAsia="en-US"/>
              </w:rPr>
              <w:t xml:space="preserve">Βλ. Παρ. </w:t>
            </w:r>
            <w:r w:rsidR="00556A23">
              <w:rPr>
                <w:lang w:val="el-GR" w:eastAsia="en-US"/>
              </w:rPr>
              <w:fldChar w:fldCharType="begin"/>
            </w:r>
            <w:r w:rsidR="00556A23">
              <w:rPr>
                <w:lang w:val="el-GR" w:eastAsia="en-US"/>
              </w:rPr>
              <w:instrText xml:space="preserve"> REF _Ref51336725 \h </w:instrText>
            </w:r>
            <w:r w:rsidR="00556A23">
              <w:rPr>
                <w:lang w:val="el-GR" w:eastAsia="en-US"/>
              </w:rPr>
            </w:r>
            <w:r w:rsidR="00556A23">
              <w:rPr>
                <w:lang w:val="el-GR" w:eastAsia="en-US"/>
              </w:rPr>
              <w:fldChar w:fldCharType="separate"/>
            </w:r>
          </w:p>
          <w:p w14:paraId="63860E2C" w14:textId="686B72CB" w:rsidR="004D1C23" w:rsidRPr="00E14FF7" w:rsidRDefault="00105EBA" w:rsidP="00AB1716">
            <w:pPr>
              <w:widowControl w:val="0"/>
              <w:suppressAutoHyphens w:val="0"/>
              <w:spacing w:after="0"/>
              <w:rPr>
                <w:lang w:val="el-GR" w:eastAsia="en-US"/>
              </w:rPr>
            </w:pPr>
            <w:r w:rsidRPr="00105EBA">
              <w:rPr>
                <w:rFonts w:eastAsia="SimSun"/>
                <w:bCs/>
                <w:lang w:val="el-GR"/>
              </w:rPr>
              <w:t>Φορέας Υλοποίησης – Αναθέτουσα Αρχή</w:t>
            </w:r>
            <w:r w:rsidR="00556A23">
              <w:rPr>
                <w:lang w:val="el-GR" w:eastAsia="en-US"/>
              </w:rPr>
              <w:fldChar w:fldCharType="end"/>
            </w:r>
          </w:p>
        </w:tc>
      </w:tr>
      <w:tr w:rsidR="004D1C23" w:rsidRPr="00FD26DD" w14:paraId="0DBC6420" w14:textId="77777777" w:rsidTr="00AB1716">
        <w:tc>
          <w:tcPr>
            <w:tcW w:w="3397" w:type="dxa"/>
            <w:vAlign w:val="center"/>
          </w:tcPr>
          <w:p w14:paraId="649084B1"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173F5B69" w14:textId="77777777" w:rsidR="004D1C23" w:rsidRPr="00D63725" w:rsidRDefault="004D1C23" w:rsidP="00AB1716">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74A28E34" w14:textId="1DD1C8D3" w:rsidR="004D1C23" w:rsidRPr="00D63725" w:rsidRDefault="004D1C23" w:rsidP="00AB1716">
            <w:pPr>
              <w:widowControl w:val="0"/>
              <w:suppressAutoHyphens w:val="0"/>
              <w:spacing w:after="0"/>
              <w:rPr>
                <w:u w:val="single"/>
                <w:lang w:val="el-GR" w:eastAsia="en-US"/>
              </w:rPr>
            </w:pPr>
            <w:hyperlink r:id="rId33" w:history="1">
              <w:r w:rsidRPr="00D63725">
                <w:rPr>
                  <w:rStyle w:val="-"/>
                  <w:lang w:val="el-GR" w:eastAsia="en-US"/>
                </w:rPr>
                <w:t>www.</w:t>
              </w:r>
              <w:proofErr w:type="spellStart"/>
              <w:r w:rsidRPr="00D63725">
                <w:rPr>
                  <w:rStyle w:val="-"/>
                  <w:lang w:val="en-US" w:eastAsia="en-US"/>
                </w:rPr>
                <w:t>mindigital</w:t>
              </w:r>
              <w:proofErr w:type="spellEnd"/>
              <w:r w:rsidRPr="00D63725">
                <w:rPr>
                  <w:rStyle w:val="-"/>
                  <w:lang w:val="el-GR" w:eastAsia="en-US"/>
                </w:rPr>
                <w:t>.</w:t>
              </w:r>
              <w:proofErr w:type="spellStart"/>
              <w:r w:rsidRPr="00D63725">
                <w:rPr>
                  <w:rStyle w:val="-"/>
                  <w:lang w:val="el-GR" w:eastAsia="en-US"/>
                </w:rPr>
                <w:t>gr</w:t>
              </w:r>
              <w:proofErr w:type="spellEnd"/>
            </w:hyperlink>
          </w:p>
          <w:p w14:paraId="1B365089" w14:textId="469F5CA2"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FD26DD">
              <w:rPr>
                <w:lang w:val="el-GR" w:eastAsia="en-US"/>
              </w:rPr>
              <w:fldChar w:fldCharType="begin"/>
            </w:r>
            <w:r w:rsidR="00FD26DD">
              <w:rPr>
                <w:lang w:val="el-GR" w:eastAsia="en-US"/>
              </w:rPr>
              <w:instrText xml:space="preserve"> REF _Ref55370267 \r \h </w:instrText>
            </w:r>
            <w:r w:rsidR="00FD26DD">
              <w:rPr>
                <w:lang w:val="el-GR" w:eastAsia="en-US"/>
              </w:rPr>
            </w:r>
            <w:r w:rsidR="00FD26DD">
              <w:rPr>
                <w:lang w:val="el-GR" w:eastAsia="en-US"/>
              </w:rPr>
              <w:fldChar w:fldCharType="separate"/>
            </w:r>
            <w:r w:rsidR="00105EBA">
              <w:rPr>
                <w:lang w:val="el-GR" w:eastAsia="en-US"/>
              </w:rPr>
              <w:t>1.1.2</w:t>
            </w:r>
            <w:r w:rsidR="00FD26DD">
              <w:rPr>
                <w:lang w:val="el-GR" w:eastAsia="en-US"/>
              </w:rPr>
              <w:fldChar w:fldCharType="end"/>
            </w:r>
          </w:p>
        </w:tc>
      </w:tr>
      <w:tr w:rsidR="00FD26DD" w:rsidRPr="00D63725" w14:paraId="6460A757" w14:textId="77777777" w:rsidTr="00C651CD">
        <w:tc>
          <w:tcPr>
            <w:tcW w:w="3397" w:type="dxa"/>
            <w:vAlign w:val="center"/>
          </w:tcPr>
          <w:p w14:paraId="0F59D6A0" w14:textId="77777777" w:rsidR="00FD26DD" w:rsidRPr="00D63725" w:rsidRDefault="00FD26DD" w:rsidP="00FD26DD">
            <w:pPr>
              <w:widowControl w:val="0"/>
              <w:suppressAutoHyphens w:val="0"/>
              <w:spacing w:after="0"/>
              <w:rPr>
                <w:lang w:val="el-GR" w:eastAsia="en-US"/>
              </w:rPr>
            </w:pPr>
            <w:r w:rsidRPr="00D63725">
              <w:rPr>
                <w:lang w:val="el-GR" w:eastAsia="en-US"/>
              </w:rPr>
              <w:t>Κύριος του Έργου</w:t>
            </w:r>
          </w:p>
        </w:tc>
        <w:tc>
          <w:tcPr>
            <w:tcW w:w="2530" w:type="dxa"/>
          </w:tcPr>
          <w:p w14:paraId="048B780B" w14:textId="47FE8934"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7588EF25" w14:textId="2120C78A" w:rsidR="00FD26DD" w:rsidRPr="00D63725" w:rsidRDefault="00FD26DD" w:rsidP="00FD26DD">
            <w:pPr>
              <w:widowControl w:val="0"/>
              <w:suppressAutoHyphens w:val="0"/>
              <w:spacing w:after="0"/>
              <w:rPr>
                <w:lang w:val="el-GR" w:eastAsia="en-US"/>
              </w:rPr>
            </w:pPr>
            <w:hyperlink r:id="rId34" w:history="1">
              <w:r w:rsidRPr="00D63725">
                <w:rPr>
                  <w:rStyle w:val="-"/>
                  <w:lang w:val="el-GR" w:eastAsia="en-US"/>
                </w:rPr>
                <w:t>www.</w:t>
              </w:r>
              <w:proofErr w:type="spellStart"/>
              <w:r w:rsidRPr="00D63725">
                <w:rPr>
                  <w:rStyle w:val="-"/>
                  <w:lang w:val="en-US" w:eastAsia="en-US"/>
                </w:rPr>
                <w:t>mindigital</w:t>
              </w:r>
              <w:proofErr w:type="spellEnd"/>
              <w:r w:rsidRPr="00D63725">
                <w:rPr>
                  <w:rStyle w:val="-"/>
                  <w:lang w:val="el-GR" w:eastAsia="en-US"/>
                </w:rPr>
                <w:t>.</w:t>
              </w:r>
              <w:proofErr w:type="spellStart"/>
              <w:r w:rsidRPr="00D63725">
                <w:rPr>
                  <w:rStyle w:val="-"/>
                  <w:lang w:val="el-GR" w:eastAsia="en-US"/>
                </w:rPr>
                <w:t>gr</w:t>
              </w:r>
              <w:proofErr w:type="spellEnd"/>
            </w:hyperlink>
            <w:r w:rsidRPr="00D63725">
              <w:rPr>
                <w:lang w:val="el-GR" w:eastAsia="en-US"/>
              </w:rPr>
              <w:t xml:space="preserve"> </w:t>
            </w:r>
          </w:p>
          <w:p w14:paraId="214B64A4" w14:textId="3A355F8A"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105EBA">
              <w:rPr>
                <w:lang w:val="el-GR" w:eastAsia="en-US"/>
              </w:rPr>
              <w:t>1.1.2</w:t>
            </w:r>
            <w:r>
              <w:rPr>
                <w:lang w:val="el-GR" w:eastAsia="en-US"/>
              </w:rPr>
              <w:fldChar w:fldCharType="end"/>
            </w:r>
          </w:p>
        </w:tc>
      </w:tr>
      <w:tr w:rsidR="00FD26DD" w:rsidRPr="00EF2204" w14:paraId="7DF70F82" w14:textId="77777777" w:rsidTr="00C651CD">
        <w:tc>
          <w:tcPr>
            <w:tcW w:w="3397" w:type="dxa"/>
            <w:vAlign w:val="center"/>
          </w:tcPr>
          <w:p w14:paraId="6B00A48C" w14:textId="77777777" w:rsidR="00FD26DD" w:rsidRPr="00D63725" w:rsidRDefault="00FD26DD" w:rsidP="00FD26DD">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12B576F0" w14:textId="2D2CA385"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56A09433" w14:textId="4ED16DDA" w:rsidR="00FD26DD" w:rsidRDefault="00FD26DD" w:rsidP="00FD26DD">
            <w:pPr>
              <w:widowControl w:val="0"/>
              <w:suppressAutoHyphens w:val="0"/>
              <w:spacing w:after="0"/>
              <w:rPr>
                <w:lang w:val="el-GR" w:eastAsia="en-US"/>
              </w:rPr>
            </w:pPr>
            <w:hyperlink r:id="rId35" w:history="1">
              <w:r w:rsidRPr="00D63725">
                <w:rPr>
                  <w:rStyle w:val="-"/>
                  <w:lang w:val="el-GR" w:eastAsia="en-US"/>
                </w:rPr>
                <w:t>www.</w:t>
              </w:r>
              <w:proofErr w:type="spellStart"/>
              <w:r w:rsidRPr="00D63725">
                <w:rPr>
                  <w:rStyle w:val="-"/>
                  <w:lang w:val="en-US" w:eastAsia="en-US"/>
                </w:rPr>
                <w:t>mindigital</w:t>
              </w:r>
              <w:proofErr w:type="spellEnd"/>
              <w:r w:rsidRPr="00D63725">
                <w:rPr>
                  <w:rStyle w:val="-"/>
                  <w:lang w:val="el-GR" w:eastAsia="en-US"/>
                </w:rPr>
                <w:t>.</w:t>
              </w:r>
              <w:proofErr w:type="spellStart"/>
              <w:r w:rsidRPr="00D63725">
                <w:rPr>
                  <w:rStyle w:val="-"/>
                  <w:lang w:val="el-GR" w:eastAsia="en-US"/>
                </w:rPr>
                <w:t>gr</w:t>
              </w:r>
              <w:proofErr w:type="spellEnd"/>
            </w:hyperlink>
            <w:r w:rsidRPr="00D63725">
              <w:rPr>
                <w:lang w:val="el-GR" w:eastAsia="en-US"/>
              </w:rPr>
              <w:t xml:space="preserve"> </w:t>
            </w:r>
          </w:p>
          <w:p w14:paraId="69625F83" w14:textId="6C8BC318"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105EBA">
              <w:rPr>
                <w:lang w:val="el-GR" w:eastAsia="en-US"/>
              </w:rPr>
              <w:t>1.1.2</w:t>
            </w:r>
            <w:r>
              <w:rPr>
                <w:lang w:val="el-GR" w:eastAsia="en-US"/>
              </w:rPr>
              <w:fldChar w:fldCharType="end"/>
            </w:r>
          </w:p>
        </w:tc>
      </w:tr>
      <w:tr w:rsidR="004D1C23" w:rsidRPr="00FD26DD" w:rsidDel="00DF55C4" w14:paraId="6FE4EC6A" w14:textId="77777777" w:rsidTr="00AB1716">
        <w:tc>
          <w:tcPr>
            <w:tcW w:w="3397" w:type="dxa"/>
            <w:vAlign w:val="center"/>
          </w:tcPr>
          <w:p w14:paraId="0A1AF62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0F6D51B9" w14:textId="47787C29" w:rsidR="004D1C23" w:rsidRPr="00FD26DD" w:rsidDel="00DF55C4" w:rsidRDefault="004D1C23" w:rsidP="00AB1716">
            <w:pPr>
              <w:widowControl w:val="0"/>
              <w:suppressAutoHyphens w:val="0"/>
              <w:spacing w:after="0"/>
              <w:rPr>
                <w:lang w:val="el-GR" w:eastAsia="en-US"/>
              </w:rPr>
            </w:pPr>
            <w:proofErr w:type="spellStart"/>
            <w:r w:rsidRPr="00D63725">
              <w:rPr>
                <w:lang w:val="el-GR" w:eastAsia="en-US"/>
              </w:rPr>
              <w:t>Βλ</w:t>
            </w:r>
            <w:proofErr w:type="spellEnd"/>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FD26DD">
              <w:rPr>
                <w:lang w:eastAsia="en-US"/>
              </w:rPr>
              <w:fldChar w:fldCharType="begin"/>
            </w:r>
            <w:r w:rsidR="00FD26DD">
              <w:rPr>
                <w:lang w:eastAsia="en-US"/>
              </w:rPr>
              <w:instrText xml:space="preserve"> REF _Ref55370267 \r \h </w:instrText>
            </w:r>
            <w:r w:rsidR="00FD26DD">
              <w:rPr>
                <w:lang w:eastAsia="en-US"/>
              </w:rPr>
            </w:r>
            <w:r w:rsidR="00FD26DD">
              <w:rPr>
                <w:lang w:eastAsia="en-US"/>
              </w:rPr>
              <w:fldChar w:fldCharType="separate"/>
            </w:r>
            <w:r w:rsidR="00105EBA">
              <w:rPr>
                <w:lang w:eastAsia="en-US"/>
              </w:rPr>
              <w:t>1.1.2</w:t>
            </w:r>
            <w:r w:rsidR="00FD26DD">
              <w:rPr>
                <w:lang w:eastAsia="en-US"/>
              </w:rPr>
              <w:fldChar w:fldCharType="end"/>
            </w:r>
          </w:p>
        </w:tc>
      </w:tr>
    </w:tbl>
    <w:p w14:paraId="3C4E7FEA" w14:textId="77777777" w:rsidR="00B42BA2" w:rsidRPr="00FD26DD" w:rsidRDefault="00B42BA2" w:rsidP="00CD2A7F">
      <w:pPr>
        <w:rPr>
          <w:rFonts w:eastAsia="SimSun"/>
          <w:lang w:val="el-GR"/>
        </w:rPr>
      </w:pPr>
      <w:bookmarkStart w:id="436" w:name="_Ref51336725"/>
      <w:bookmarkStart w:id="437" w:name="_Toc53671308"/>
    </w:p>
    <w:p w14:paraId="2A8E12F2" w14:textId="77777777" w:rsidR="00556A23" w:rsidRPr="002373E7" w:rsidRDefault="00556A23">
      <w:pPr>
        <w:pStyle w:val="5"/>
        <w:numPr>
          <w:ilvl w:val="2"/>
          <w:numId w:val="14"/>
        </w:numPr>
        <w:rPr>
          <w:rFonts w:eastAsia="SimSun" w:cs="Tahoma"/>
          <w:bCs/>
        </w:rPr>
      </w:pPr>
      <w:bookmarkStart w:id="438" w:name="_Toc190874738"/>
      <w:proofErr w:type="spellStart"/>
      <w:r w:rsidRPr="002373E7">
        <w:rPr>
          <w:rFonts w:eastAsia="SimSun" w:cs="Tahoma"/>
          <w:bCs/>
        </w:rPr>
        <w:t>Φορέ</w:t>
      </w:r>
      <w:proofErr w:type="spellEnd"/>
      <w:r w:rsidRPr="002373E7">
        <w:rPr>
          <w:rFonts w:eastAsia="SimSun" w:cs="Tahoma"/>
          <w:bCs/>
        </w:rPr>
        <w:t xml:space="preserve">ας </w:t>
      </w:r>
      <w:proofErr w:type="spellStart"/>
      <w:r w:rsidRPr="002373E7">
        <w:rPr>
          <w:rFonts w:eastAsia="SimSun" w:cs="Tahoma"/>
          <w:bCs/>
        </w:rPr>
        <w:t>Υλο</w:t>
      </w:r>
      <w:proofErr w:type="spellEnd"/>
      <w:r w:rsidRPr="002373E7">
        <w:rPr>
          <w:rFonts w:eastAsia="SimSun" w:cs="Tahoma"/>
          <w:bCs/>
        </w:rPr>
        <w:t>ποίησης – Ανα</w:t>
      </w:r>
      <w:proofErr w:type="spellStart"/>
      <w:r w:rsidRPr="002373E7">
        <w:rPr>
          <w:rFonts w:eastAsia="SimSun" w:cs="Tahoma"/>
          <w:bCs/>
        </w:rPr>
        <w:t>θέτουσ</w:t>
      </w:r>
      <w:proofErr w:type="spellEnd"/>
      <w:r w:rsidRPr="002373E7">
        <w:rPr>
          <w:rFonts w:eastAsia="SimSun" w:cs="Tahoma"/>
          <w:bCs/>
        </w:rPr>
        <w:t xml:space="preserve">α </w:t>
      </w:r>
      <w:proofErr w:type="spellStart"/>
      <w:r w:rsidRPr="002373E7">
        <w:rPr>
          <w:rFonts w:eastAsia="SimSun" w:cs="Tahoma"/>
          <w:bCs/>
        </w:rPr>
        <w:t>Αρχή</w:t>
      </w:r>
      <w:bookmarkEnd w:id="436"/>
      <w:bookmarkEnd w:id="437"/>
      <w:bookmarkEnd w:id="438"/>
      <w:proofErr w:type="spellEnd"/>
      <w:r w:rsidRPr="002373E7">
        <w:rPr>
          <w:rFonts w:eastAsia="SimSun" w:cs="Tahoma"/>
          <w:bCs/>
        </w:rPr>
        <w:t xml:space="preserve"> </w:t>
      </w:r>
    </w:p>
    <w:p w14:paraId="394FE0E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758DC10A" w14:textId="77777777" w:rsidR="00350FA1" w:rsidRPr="00FD26DD" w:rsidRDefault="00350FA1" w:rsidP="00350FA1">
      <w:pPr>
        <w:shd w:val="clear" w:color="auto" w:fill="FFFFFF"/>
        <w:suppressAutoHyphens w:val="0"/>
        <w:spacing w:line="252" w:lineRule="auto"/>
        <w:rPr>
          <w:lang w:val="el-GR"/>
        </w:rPr>
      </w:pPr>
      <w:r w:rsidRPr="00FD26DD">
        <w:rPr>
          <w:lang w:val="el-GR"/>
        </w:rPr>
        <w:t xml:space="preserve">Βασικός σκοπός της Εταιρείας, όπως ορίζεται στην τελευταία τροποποίηση του καταστατικού αυτής </w:t>
      </w:r>
      <w:r w:rsidRPr="00D20483">
        <w:rPr>
          <w:lang w:val="el-GR"/>
        </w:rPr>
        <w:t>όπως εγκρίθηκε και ανακοινώθηκε με Αρ. Πρωτ. Γ.Ε.ΜΗ.: 3437047/11-11-2024</w:t>
      </w:r>
      <w:r w:rsidRPr="00FD26DD">
        <w:rPr>
          <w:lang w:val="el-GR"/>
        </w:rPr>
        <w:t>, είναι:</w:t>
      </w:r>
    </w:p>
    <w:p w14:paraId="5A339CC2" w14:textId="77777777" w:rsidR="00350FA1" w:rsidRPr="00A209FF" w:rsidRDefault="00350FA1" w:rsidP="00350FA1">
      <w:pPr>
        <w:shd w:val="clear" w:color="auto" w:fill="FFFFFF"/>
        <w:suppressAutoHyphens w:val="0"/>
        <w:spacing w:line="252" w:lineRule="auto"/>
        <w:rPr>
          <w:lang w:val="el-GR"/>
        </w:rPr>
      </w:pPr>
      <w:r w:rsidRPr="00A209FF">
        <w:rPr>
          <w:lang w:val="el-GR"/>
        </w:rPr>
        <w:t>α) Η εκτέλεση δράσεων και έργων βελτίωσης της διοικητικής ικανότητας της δημόσιας διοίκησης στο</w:t>
      </w:r>
      <w:r>
        <w:rPr>
          <w:lang w:val="el-GR"/>
        </w:rPr>
        <w:t xml:space="preserve"> </w:t>
      </w:r>
      <w:r w:rsidRPr="00A209FF">
        <w:rPr>
          <w:lang w:val="el-GR"/>
        </w:rPr>
        <w:t>πλαίσιο εφαρμογής οποιουδήποτε επιχειρησιακού προγράμματος, απ’ όπου κι εάν αυτό</w:t>
      </w:r>
      <w:r>
        <w:rPr>
          <w:lang w:val="el-GR"/>
        </w:rPr>
        <w:t xml:space="preserve"> </w:t>
      </w:r>
      <w:r w:rsidRPr="00A209FF">
        <w:rPr>
          <w:lang w:val="el-GR"/>
        </w:rPr>
        <w:t xml:space="preserve">χρηματοδοτείται (λ.χ. από </w:t>
      </w:r>
      <w:proofErr w:type="spellStart"/>
      <w:r w:rsidRPr="00A209FF">
        <w:rPr>
          <w:lang w:val="el-GR"/>
        </w:rPr>
        <w:t>ενωσιακούς</w:t>
      </w:r>
      <w:proofErr w:type="spellEnd"/>
      <w:r w:rsidRPr="00A209FF">
        <w:rPr>
          <w:lang w:val="el-GR"/>
        </w:rPr>
        <w:t xml:space="preserve"> ή/και από εθνικούς πόρους ή/και μέσω του Προγράμματος</w:t>
      </w:r>
      <w:r>
        <w:rPr>
          <w:lang w:val="el-GR"/>
        </w:rPr>
        <w:t xml:space="preserve"> </w:t>
      </w:r>
      <w:r w:rsidRPr="00A209FF">
        <w:rPr>
          <w:lang w:val="el-GR"/>
        </w:rPr>
        <w:t>Δημοσίων Επενδύσεων), και η υποστήριξή της για την εκτέλεση όμοιων δράσεων και έργων με στόχο</w:t>
      </w:r>
      <w:r>
        <w:rPr>
          <w:lang w:val="el-GR"/>
        </w:rPr>
        <w:t xml:space="preserve"> </w:t>
      </w:r>
      <w:r w:rsidRPr="00A209FF">
        <w:rPr>
          <w:lang w:val="el-GR"/>
        </w:rPr>
        <w:t xml:space="preserve">την ενδυνάμωση της διοικητικής αποτελεσματικότητάς της. </w:t>
      </w:r>
    </w:p>
    <w:p w14:paraId="0911AFB2" w14:textId="77777777" w:rsidR="00350FA1" w:rsidRPr="00A209FF" w:rsidRDefault="00350FA1" w:rsidP="00350FA1">
      <w:pPr>
        <w:shd w:val="clear" w:color="auto" w:fill="FFFFFF"/>
        <w:suppressAutoHyphens w:val="0"/>
        <w:spacing w:line="252" w:lineRule="auto"/>
        <w:rPr>
          <w:lang w:val="el-GR"/>
        </w:rPr>
      </w:pPr>
      <w:r w:rsidRPr="00A209FF">
        <w:rPr>
          <w:lang w:val="el-GR"/>
        </w:rPr>
        <w:t>β) Η εκτέλεση έργων στον τομέα της πληροφορικής, της επικοινωνίας και των νέων τεχνολογιών για</w:t>
      </w:r>
      <w:r>
        <w:rPr>
          <w:lang w:val="el-GR"/>
        </w:rPr>
        <w:t xml:space="preserve"> </w:t>
      </w:r>
      <w:r w:rsidRPr="00A209FF">
        <w:rPr>
          <w:lang w:val="el-GR"/>
        </w:rPr>
        <w:t>τη βελτίωση της δημόσιας διοίκησης στο πλαίσιο εφαρμογής των επιχειρησιακών προγραμμάτων του</w:t>
      </w:r>
      <w:r>
        <w:rPr>
          <w:lang w:val="el-GR"/>
        </w:rPr>
        <w:t xml:space="preserve"> </w:t>
      </w:r>
      <w:r w:rsidRPr="00A209FF">
        <w:rPr>
          <w:lang w:val="el-GR"/>
        </w:rPr>
        <w:t>ΕΣΠΑ ή άλλων ευρωπαϊκών συγχρηματοδοτούμενων προγραμμάτων, ή/και εθνικών προγραμμάτων,</w:t>
      </w:r>
      <w:r>
        <w:rPr>
          <w:lang w:val="el-GR"/>
        </w:rPr>
        <w:t xml:space="preserve"> </w:t>
      </w:r>
      <w:r w:rsidRPr="00A209FF">
        <w:rPr>
          <w:lang w:val="el-GR"/>
        </w:rPr>
        <w:t xml:space="preserve">απ’ όπου κι εάν αυτά χρηματοδοτούνται (λ.χ. από </w:t>
      </w:r>
      <w:proofErr w:type="spellStart"/>
      <w:r w:rsidRPr="00A209FF">
        <w:rPr>
          <w:lang w:val="el-GR"/>
        </w:rPr>
        <w:t>ενωσιακούς</w:t>
      </w:r>
      <w:proofErr w:type="spellEnd"/>
      <w:r w:rsidRPr="00A209FF">
        <w:rPr>
          <w:lang w:val="el-GR"/>
        </w:rPr>
        <w:t xml:space="preserve"> ή/και από εθνικούς πόρους ή/και μέσω</w:t>
      </w:r>
      <w:r>
        <w:rPr>
          <w:lang w:val="el-GR"/>
        </w:rPr>
        <w:t xml:space="preserve"> </w:t>
      </w:r>
      <w:r w:rsidRPr="00A209FF">
        <w:rPr>
          <w:lang w:val="el-GR"/>
        </w:rPr>
        <w:t>του Προγράμματος Δημοσίων Επενδύσεων), και η υποστήριξη της δημόσιας διοίκησης για την</w:t>
      </w:r>
      <w:r>
        <w:rPr>
          <w:lang w:val="el-GR"/>
        </w:rPr>
        <w:t xml:space="preserve"> </w:t>
      </w:r>
      <w:r w:rsidRPr="00A209FF">
        <w:rPr>
          <w:lang w:val="el-GR"/>
        </w:rPr>
        <w:t xml:space="preserve">εκτέλεση σχετικών έργων. </w:t>
      </w:r>
    </w:p>
    <w:p w14:paraId="068E04C0" w14:textId="77777777" w:rsidR="00350FA1" w:rsidRPr="00FD26DD" w:rsidRDefault="00350FA1" w:rsidP="00350FA1">
      <w:pPr>
        <w:shd w:val="clear" w:color="auto" w:fill="FFFFFF"/>
        <w:suppressAutoHyphens w:val="0"/>
        <w:spacing w:line="252" w:lineRule="auto"/>
        <w:rPr>
          <w:lang w:val="el-GR"/>
        </w:rPr>
      </w:pPr>
      <w:r w:rsidRPr="00A209FF">
        <w:rPr>
          <w:lang w:val="el-GR"/>
        </w:rPr>
        <w:lastRenderedPageBreak/>
        <w:t>γ) Η υποστήριξη του Υπουργείου Ψηφιακής Διακυβέρνησης ως βασικός επιτελικός βραχίονας</w:t>
      </w:r>
      <w:r>
        <w:rPr>
          <w:lang w:val="el-GR"/>
        </w:rPr>
        <w:t xml:space="preserve"> </w:t>
      </w:r>
      <w:r w:rsidRPr="00A209FF">
        <w:rPr>
          <w:lang w:val="el-GR"/>
        </w:rPr>
        <w:t>υλοποίησης της στρατηγικής, των έργων και δράσεων του Υπουργείου στο πλαίσιο του Ψηφιακού</w:t>
      </w:r>
      <w:r>
        <w:rPr>
          <w:lang w:val="el-GR"/>
        </w:rPr>
        <w:t xml:space="preserve"> </w:t>
      </w:r>
      <w:r w:rsidRPr="00A209FF">
        <w:rPr>
          <w:lang w:val="el-GR"/>
        </w:rPr>
        <w:t>Μετασχηματισμού της Δημόσιας Διοίκησης της χώρας.</w:t>
      </w:r>
      <w:r w:rsidRPr="00FD26DD">
        <w:rPr>
          <w:lang w:val="el-GR"/>
        </w:rPr>
        <w:t xml:space="preserve"> </w:t>
      </w:r>
    </w:p>
    <w:p w14:paraId="1158FF5D" w14:textId="77777777" w:rsidR="00350FA1" w:rsidRPr="00A209FF" w:rsidRDefault="00350FA1" w:rsidP="00350FA1">
      <w:pPr>
        <w:shd w:val="clear" w:color="auto" w:fill="FFFFFF"/>
        <w:suppressAutoHyphens w:val="0"/>
        <w:spacing w:line="252" w:lineRule="auto"/>
        <w:rPr>
          <w:lang w:val="el-GR"/>
        </w:rPr>
      </w:pPr>
      <w:r w:rsidRPr="00A209FF">
        <w:rPr>
          <w:lang w:val="el-GR"/>
        </w:rPr>
        <w:t xml:space="preserve">δ) Η υποστήριξη ή/και διαχείριση της λειτουργίας συστημάτων πληροφορικής και επικοινωνίας </w:t>
      </w:r>
      <w:r>
        <w:rPr>
          <w:lang w:val="el-GR"/>
        </w:rPr>
        <w:t xml:space="preserve">της </w:t>
      </w:r>
      <w:r w:rsidRPr="00A209FF">
        <w:rPr>
          <w:lang w:val="el-GR"/>
        </w:rPr>
        <w:t xml:space="preserve">δημόσιας διοίκησης, όπως προβλέπεται ήδη στο ν. 2860/2000 (άρθρο 24 παράγραφος 6γ). </w:t>
      </w:r>
    </w:p>
    <w:p w14:paraId="1E493C73" w14:textId="77777777" w:rsidR="00350FA1" w:rsidRPr="00A209FF" w:rsidRDefault="00350FA1" w:rsidP="00350FA1">
      <w:pPr>
        <w:shd w:val="clear" w:color="auto" w:fill="FFFFFF"/>
        <w:suppressAutoHyphens w:val="0"/>
        <w:spacing w:line="252" w:lineRule="auto"/>
        <w:rPr>
          <w:lang w:val="el-GR"/>
        </w:rPr>
      </w:pPr>
      <w:r w:rsidRPr="00A209FF">
        <w:rPr>
          <w:lang w:val="el-GR"/>
        </w:rPr>
        <w:t>ε) Η ανάληψη της εκτέλεσης πράξεων και ενεργειών τεχνικής υποστήριξης, που χρηματοδοτούνται</w:t>
      </w:r>
      <w:r>
        <w:rPr>
          <w:lang w:val="el-GR"/>
        </w:rPr>
        <w:t xml:space="preserve"> </w:t>
      </w:r>
      <w:r w:rsidRPr="00A209FF">
        <w:rPr>
          <w:lang w:val="el-GR"/>
        </w:rPr>
        <w:t>από επιχειρησιακά προγράμματα του ΕΣΠΑ ή από άλλα συγχρηματοδοτούμενα ευρωπαϊκά</w:t>
      </w:r>
      <w:r>
        <w:rPr>
          <w:lang w:val="el-GR"/>
        </w:rPr>
        <w:t xml:space="preserve"> </w:t>
      </w:r>
      <w:r w:rsidRPr="00A209FF">
        <w:rPr>
          <w:lang w:val="el-GR"/>
        </w:rPr>
        <w:t>προγράμματα, ή/και εθνικά προγράμματα με χρηματοδότηση μέσω του Προγράμματος Δημοσίων</w:t>
      </w:r>
      <w:r>
        <w:rPr>
          <w:lang w:val="el-GR"/>
        </w:rPr>
        <w:t xml:space="preserve"> </w:t>
      </w:r>
      <w:r w:rsidRPr="00A209FF">
        <w:rPr>
          <w:lang w:val="el-GR"/>
        </w:rPr>
        <w:t xml:space="preserve">Επενδύσεων ή/και μέσω του Τακτικού Προϋπολογισμού. </w:t>
      </w:r>
    </w:p>
    <w:p w14:paraId="7AA0BAF3" w14:textId="77777777" w:rsidR="00350FA1" w:rsidRPr="00A209FF" w:rsidRDefault="00350FA1" w:rsidP="00350FA1">
      <w:pPr>
        <w:shd w:val="clear" w:color="auto" w:fill="FFFFFF"/>
        <w:suppressAutoHyphens w:val="0"/>
        <w:spacing w:line="252" w:lineRule="auto"/>
        <w:rPr>
          <w:lang w:val="el-GR"/>
        </w:rPr>
      </w:pPr>
      <w:proofErr w:type="spellStart"/>
      <w:r w:rsidRPr="00A209FF">
        <w:rPr>
          <w:lang w:val="el-GR"/>
        </w:rPr>
        <w:t>στ</w:t>
      </w:r>
      <w:proofErr w:type="spellEnd"/>
      <w:r w:rsidRPr="00A209FF">
        <w:rPr>
          <w:lang w:val="el-GR"/>
        </w:rPr>
        <w:t>) Η ανάληψη της εκτέλεσης τεχνικών έργων συναφών με τους σκοπούς του Υπουργείου Ψηφιακής</w:t>
      </w:r>
      <w:r>
        <w:rPr>
          <w:lang w:val="el-GR"/>
        </w:rPr>
        <w:t xml:space="preserve"> </w:t>
      </w:r>
      <w:r w:rsidRPr="00A209FF">
        <w:rPr>
          <w:lang w:val="el-GR"/>
        </w:rPr>
        <w:t>Διακυβέρνησης, που χρηματοδοτούνται από κάθε πηγή χρηματοδότησης, συμπεριλαμβανομένων</w:t>
      </w:r>
      <w:r>
        <w:rPr>
          <w:lang w:val="el-GR"/>
        </w:rPr>
        <w:t xml:space="preserve"> </w:t>
      </w:r>
      <w:r w:rsidRPr="00A209FF">
        <w:rPr>
          <w:lang w:val="el-GR"/>
        </w:rPr>
        <w:t xml:space="preserve">ενδεικτικώς και όχι </w:t>
      </w:r>
      <w:proofErr w:type="spellStart"/>
      <w:r w:rsidRPr="00A209FF">
        <w:rPr>
          <w:lang w:val="el-GR"/>
        </w:rPr>
        <w:t>περιοριστικώς</w:t>
      </w:r>
      <w:proofErr w:type="spellEnd"/>
      <w:r w:rsidRPr="00A209FF">
        <w:rPr>
          <w:lang w:val="el-GR"/>
        </w:rPr>
        <w:t>, επιχειρησιακών προγραμμάτων του ΕΣΠΑ ή άλλων</w:t>
      </w:r>
      <w:r>
        <w:rPr>
          <w:lang w:val="el-GR"/>
        </w:rPr>
        <w:t xml:space="preserve"> </w:t>
      </w:r>
      <w:r w:rsidRPr="00A209FF">
        <w:rPr>
          <w:lang w:val="el-GR"/>
        </w:rPr>
        <w:t>συγχρηματοδοτούμενων ευρωπαϊκών προγραμμάτων του Εθνικού Σχεδίου Ανάκαμψης και</w:t>
      </w:r>
      <w:r>
        <w:rPr>
          <w:lang w:val="el-GR"/>
        </w:rPr>
        <w:t xml:space="preserve"> </w:t>
      </w:r>
      <w:r w:rsidRPr="00A209FF">
        <w:rPr>
          <w:lang w:val="el-GR"/>
        </w:rPr>
        <w:t>Ανθεκτικότητας «Ελλάδα 2.0», ή/και εθνικών προγραμμάτων με χρηματοδότηση μέσω του</w:t>
      </w:r>
      <w:r>
        <w:rPr>
          <w:lang w:val="el-GR"/>
        </w:rPr>
        <w:t xml:space="preserve"> </w:t>
      </w:r>
      <w:r w:rsidRPr="00A209FF">
        <w:rPr>
          <w:lang w:val="el-GR"/>
        </w:rPr>
        <w:t>Προγράμματος Δημοσίων Επενδύσεων ή/και μέσω του Τακτικού Προϋπολογισμού ή/και μέσω κάθε</w:t>
      </w:r>
      <w:r>
        <w:rPr>
          <w:lang w:val="el-GR"/>
        </w:rPr>
        <w:t xml:space="preserve"> </w:t>
      </w:r>
      <w:r w:rsidRPr="00A209FF">
        <w:rPr>
          <w:lang w:val="el-GR"/>
        </w:rPr>
        <w:t xml:space="preserve">άλλης πηγής χρηματοδότησης. </w:t>
      </w:r>
    </w:p>
    <w:p w14:paraId="0330FECE" w14:textId="77777777" w:rsidR="00350FA1" w:rsidRPr="00A209FF" w:rsidRDefault="00350FA1" w:rsidP="00350FA1">
      <w:pPr>
        <w:shd w:val="clear" w:color="auto" w:fill="FFFFFF"/>
        <w:suppressAutoHyphens w:val="0"/>
        <w:spacing w:line="252" w:lineRule="auto"/>
        <w:rPr>
          <w:lang w:val="el-GR"/>
        </w:rPr>
      </w:pPr>
      <w:r w:rsidRPr="00A209FF">
        <w:rPr>
          <w:lang w:val="el-GR"/>
        </w:rPr>
        <w:t>ζ) Η χωρίς αντάλλαγμα υποστήριξη των ενδιάμεσων φορέων διαχείρισης για δράσεις κρατικών</w:t>
      </w:r>
      <w:r>
        <w:rPr>
          <w:lang w:val="el-GR"/>
        </w:rPr>
        <w:t xml:space="preserve"> </w:t>
      </w:r>
      <w:r w:rsidRPr="00A209FF">
        <w:rPr>
          <w:lang w:val="el-GR"/>
        </w:rPr>
        <w:t>ενισχύσεων στο πλαίσιο του ΕΣΠΑ, ή/και άλλων συγχρηματοδοτούμενων προγραμμάτων, ή/και</w:t>
      </w:r>
      <w:r>
        <w:rPr>
          <w:lang w:val="el-GR"/>
        </w:rPr>
        <w:t xml:space="preserve"> </w:t>
      </w:r>
      <w:r w:rsidRPr="00A209FF">
        <w:rPr>
          <w:lang w:val="el-GR"/>
        </w:rPr>
        <w:t>εθνικών προγραμμάτων δράσεων κρατικών ενισχύσεων χρηματοδοτούμενων από κάθε πηγή</w:t>
      </w:r>
      <w:r>
        <w:rPr>
          <w:lang w:val="el-GR"/>
        </w:rPr>
        <w:t xml:space="preserve"> </w:t>
      </w:r>
      <w:r w:rsidRPr="00A209FF">
        <w:rPr>
          <w:lang w:val="el-GR"/>
        </w:rPr>
        <w:t xml:space="preserve">χρηματοδότησης (λ.χ. </w:t>
      </w:r>
      <w:proofErr w:type="spellStart"/>
      <w:r w:rsidRPr="00A209FF">
        <w:rPr>
          <w:lang w:val="el-GR"/>
        </w:rPr>
        <w:t>ενωσιακή</w:t>
      </w:r>
      <w:proofErr w:type="spellEnd"/>
      <w:r w:rsidRPr="00A209FF">
        <w:rPr>
          <w:lang w:val="el-GR"/>
        </w:rPr>
        <w:t xml:space="preserve"> ή/και εθνική, συμπεριλαμβανομένου ενδεικτικώς του Εθνικού</w:t>
      </w:r>
      <w:r>
        <w:rPr>
          <w:lang w:val="el-GR"/>
        </w:rPr>
        <w:t xml:space="preserve"> </w:t>
      </w:r>
      <w:r w:rsidRPr="00A209FF">
        <w:rPr>
          <w:lang w:val="el-GR"/>
        </w:rPr>
        <w:t>Σχεδίου Ανάκαμψης και Ανθεκτικότητας «Ελλάδα 2.0») ύστερα από αίτηση του φορέα και υπογραφή</w:t>
      </w:r>
      <w:r>
        <w:rPr>
          <w:lang w:val="el-GR"/>
        </w:rPr>
        <w:t xml:space="preserve"> </w:t>
      </w:r>
      <w:r w:rsidRPr="00A209FF">
        <w:rPr>
          <w:lang w:val="el-GR"/>
        </w:rPr>
        <w:t xml:space="preserve">σχετικής προγραμματικής συμφωνίας με την εταιρεία. </w:t>
      </w:r>
    </w:p>
    <w:p w14:paraId="09ABE880" w14:textId="77777777" w:rsidR="00350FA1" w:rsidRPr="00A209FF" w:rsidRDefault="00350FA1" w:rsidP="00350FA1">
      <w:pPr>
        <w:shd w:val="clear" w:color="auto" w:fill="FFFFFF"/>
        <w:suppressAutoHyphens w:val="0"/>
        <w:spacing w:line="252" w:lineRule="auto"/>
        <w:rPr>
          <w:lang w:val="el-GR"/>
        </w:rPr>
      </w:pPr>
      <w:r w:rsidRPr="00A209FF">
        <w:rPr>
          <w:lang w:val="el-GR"/>
        </w:rPr>
        <w:t>η) Η ανάληψη ως δικαιούχου ή ενδιάμεσου φορέα της υλοποίησης πράξεων σχετικών με Τεχνολογίες</w:t>
      </w:r>
      <w:r>
        <w:rPr>
          <w:lang w:val="el-GR"/>
        </w:rPr>
        <w:t xml:space="preserve"> </w:t>
      </w:r>
      <w:r w:rsidRPr="00A209FF">
        <w:rPr>
          <w:lang w:val="el-GR"/>
        </w:rPr>
        <w:t>Πληροφορικής και Επικοινωνιών που απευθύνονται σε πολίτες ή σε επιχειρήσεις (κρατικές ενισχύσεις)</w:t>
      </w:r>
      <w:r>
        <w:rPr>
          <w:lang w:val="el-GR"/>
        </w:rPr>
        <w:t xml:space="preserve"> </w:t>
      </w:r>
      <w:r w:rsidRPr="00A209FF">
        <w:rPr>
          <w:lang w:val="el-GR"/>
        </w:rPr>
        <w:t>και χρηματοδοτούνται από κάθε πηγή χρηματοδότησης, συμπεριλαμβανομένων ενδεικτικώς και όχι</w:t>
      </w:r>
      <w:r>
        <w:rPr>
          <w:lang w:val="el-GR"/>
        </w:rPr>
        <w:t xml:space="preserve"> </w:t>
      </w:r>
      <w:proofErr w:type="spellStart"/>
      <w:r w:rsidRPr="00A209FF">
        <w:rPr>
          <w:lang w:val="el-GR"/>
        </w:rPr>
        <w:t>περιοριστικώς</w:t>
      </w:r>
      <w:proofErr w:type="spellEnd"/>
      <w:r w:rsidRPr="00A209FF">
        <w:rPr>
          <w:lang w:val="el-GR"/>
        </w:rPr>
        <w:t xml:space="preserve"> συγχρηματοδοτούμενων προγραμμάτων, του Εθνικού Σχεδίου Ανάκαμψης και</w:t>
      </w:r>
      <w:r>
        <w:rPr>
          <w:lang w:val="el-GR"/>
        </w:rPr>
        <w:t xml:space="preserve"> </w:t>
      </w:r>
      <w:r w:rsidRPr="00A209FF">
        <w:rPr>
          <w:lang w:val="el-GR"/>
        </w:rPr>
        <w:t>Ανθεκτικότητας «Ελλάδα 2.0» ή/ και εθνικών προγραμμάτων χρηματοδοτούμενων από το</w:t>
      </w:r>
      <w:r>
        <w:rPr>
          <w:lang w:val="el-GR"/>
        </w:rPr>
        <w:t xml:space="preserve"> </w:t>
      </w:r>
      <w:r w:rsidRPr="00A209FF">
        <w:rPr>
          <w:lang w:val="el-GR"/>
        </w:rPr>
        <w:t xml:space="preserve">Πρόγραμμα Δημοσίων Επενδύσεων. </w:t>
      </w:r>
    </w:p>
    <w:p w14:paraId="23032ACE" w14:textId="77777777" w:rsidR="00350FA1" w:rsidRPr="00FD26DD" w:rsidRDefault="00350FA1" w:rsidP="00350FA1">
      <w:pPr>
        <w:shd w:val="clear" w:color="auto" w:fill="FFFFFF"/>
        <w:suppressAutoHyphens w:val="0"/>
        <w:spacing w:line="252" w:lineRule="auto"/>
        <w:rPr>
          <w:lang w:val="el-GR"/>
        </w:rPr>
      </w:pPr>
      <w:r w:rsidRPr="00A209FF">
        <w:rPr>
          <w:lang w:val="el-GR"/>
        </w:rPr>
        <w:t>θ) Η ανάληψη της υλοποίησης ενεργειών τεχνικής βοήθειας που χρηματοδοτούνται από κάθε πηγή</w:t>
      </w:r>
      <w:r>
        <w:rPr>
          <w:lang w:val="el-GR"/>
        </w:rPr>
        <w:t xml:space="preserve"> </w:t>
      </w:r>
      <w:r w:rsidRPr="00A209FF">
        <w:rPr>
          <w:lang w:val="el-GR"/>
        </w:rPr>
        <w:t xml:space="preserve">χρηματοδότησης, όπως ενδεικτικώς και όχι </w:t>
      </w:r>
      <w:proofErr w:type="spellStart"/>
      <w:r w:rsidRPr="00A209FF">
        <w:rPr>
          <w:lang w:val="el-GR"/>
        </w:rPr>
        <w:t>περιοριστικώς</w:t>
      </w:r>
      <w:proofErr w:type="spellEnd"/>
      <w:r w:rsidRPr="00A209FF">
        <w:rPr>
          <w:lang w:val="el-GR"/>
        </w:rPr>
        <w:t>, από επιχειρησιακά προγράμματα του ΕΣΠΑ</w:t>
      </w:r>
      <w:r>
        <w:rPr>
          <w:lang w:val="el-GR"/>
        </w:rPr>
        <w:t xml:space="preserve"> </w:t>
      </w:r>
      <w:r w:rsidRPr="00A209FF">
        <w:rPr>
          <w:lang w:val="el-GR"/>
        </w:rPr>
        <w:t>ή/και από άλλα συγχρηματοδοτούμενα προγράμματα ή/και το Εθνικό Σχέδιο Ανάκαμψης και</w:t>
      </w:r>
      <w:r>
        <w:rPr>
          <w:lang w:val="el-GR"/>
        </w:rPr>
        <w:t xml:space="preserve"> </w:t>
      </w:r>
      <w:r w:rsidRPr="00A209FF">
        <w:rPr>
          <w:lang w:val="el-GR"/>
        </w:rPr>
        <w:t xml:space="preserve">Ανθεκτικότητας «Ελλάδα 2.0» ή/και εθνικά προγράμματα με πηγή χρηματοδότησης </w:t>
      </w:r>
      <w:proofErr w:type="spellStart"/>
      <w:r w:rsidRPr="00A209FF">
        <w:rPr>
          <w:lang w:val="el-GR"/>
        </w:rPr>
        <w:t>ενωσιακούς</w:t>
      </w:r>
      <w:proofErr w:type="spellEnd"/>
      <w:r w:rsidRPr="00A209FF">
        <w:rPr>
          <w:lang w:val="el-GR"/>
        </w:rPr>
        <w:t xml:space="preserve"> ή/και</w:t>
      </w:r>
      <w:r>
        <w:rPr>
          <w:lang w:val="el-GR"/>
        </w:rPr>
        <w:t xml:space="preserve"> </w:t>
      </w:r>
      <w:r w:rsidRPr="00A209FF">
        <w:rPr>
          <w:lang w:val="el-GR"/>
        </w:rPr>
        <w:t>εθνικούς πόρους ή/ και μέσω του Προγράμματος Δημοσίων Επενδύσεων.</w:t>
      </w:r>
      <w:r w:rsidRPr="00FD26DD">
        <w:rPr>
          <w:lang w:val="el-GR"/>
        </w:rPr>
        <w:t xml:space="preserve"> </w:t>
      </w:r>
    </w:p>
    <w:p w14:paraId="4B8DE310" w14:textId="77777777" w:rsidR="00350FA1" w:rsidRPr="00FD26DD" w:rsidRDefault="00350FA1" w:rsidP="00350FA1">
      <w:pPr>
        <w:shd w:val="clear" w:color="auto" w:fill="FFFFFF"/>
        <w:suppressAutoHyphens w:val="0"/>
        <w:spacing w:line="252" w:lineRule="auto"/>
        <w:rPr>
          <w:lang w:val="el-GR"/>
        </w:rPr>
      </w:pPr>
      <w:r w:rsidRPr="0009708A">
        <w:rPr>
          <w:lang w:val="el-GR"/>
        </w:rPr>
        <w:t>ι)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w:t>
      </w:r>
      <w:r>
        <w:rPr>
          <w:lang w:val="el-GR"/>
        </w:rPr>
        <w:t xml:space="preserve"> </w:t>
      </w:r>
      <w:r w:rsidRPr="00A209FF">
        <w:rPr>
          <w:lang w:val="el-GR"/>
        </w:rPr>
        <w:t>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1D4CBD49" w14:textId="77777777" w:rsidR="00350FA1" w:rsidRPr="00A209FF" w:rsidRDefault="00350FA1" w:rsidP="00350FA1">
      <w:pPr>
        <w:shd w:val="clear" w:color="auto" w:fill="FFFFFF"/>
        <w:suppressAutoHyphens w:val="0"/>
        <w:spacing w:line="252" w:lineRule="auto"/>
        <w:rPr>
          <w:lang w:val="el-GR"/>
        </w:rPr>
      </w:pPr>
      <w:proofErr w:type="spellStart"/>
      <w:r w:rsidRPr="00A209FF">
        <w:rPr>
          <w:lang w:val="el-GR"/>
        </w:rPr>
        <w:t>ια</w:t>
      </w:r>
      <w:proofErr w:type="spellEnd"/>
      <w:r w:rsidRPr="00A209FF">
        <w:rPr>
          <w:lang w:val="el-GR"/>
        </w:rPr>
        <w:t>) Η συλλογή και επεξεργασία ποιοτικών και ποσοτικών στοιχείων για τα θέματα που σχετίζονται με</w:t>
      </w:r>
      <w:r>
        <w:rPr>
          <w:lang w:val="el-GR"/>
        </w:rPr>
        <w:t xml:space="preserve"> </w:t>
      </w:r>
      <w:r w:rsidRPr="00A209FF">
        <w:rPr>
          <w:lang w:val="el-GR"/>
        </w:rPr>
        <w:t>την πρόοδο της Ελλάδας σε θέματα κοινωνίας της πληροφορίας και ψηφιακής σύγκλισης στους τομείς</w:t>
      </w:r>
      <w:r>
        <w:rPr>
          <w:lang w:val="el-GR"/>
        </w:rPr>
        <w:t xml:space="preserve"> </w:t>
      </w:r>
      <w:r w:rsidRPr="00A209FF">
        <w:rPr>
          <w:lang w:val="el-GR"/>
        </w:rPr>
        <w:t>των τεχνολογιών πληροφορικής και ηλεκτρονικών επικοινωνιών, καθώς και σε άλλους τομείς, η</w:t>
      </w:r>
      <w:r>
        <w:rPr>
          <w:lang w:val="el-GR"/>
        </w:rPr>
        <w:t xml:space="preserve"> </w:t>
      </w:r>
      <w:r w:rsidRPr="00A209FF">
        <w:rPr>
          <w:lang w:val="el-GR"/>
        </w:rPr>
        <w:t xml:space="preserve">εξέλιξη των οποίων διέπεται από τεχνολογίες πληροφορικής και ηλεκτρονικών επικοινωνιών. </w:t>
      </w:r>
    </w:p>
    <w:p w14:paraId="24065ADC" w14:textId="77777777" w:rsidR="00350FA1" w:rsidRPr="00A209FF" w:rsidRDefault="00350FA1" w:rsidP="00350FA1">
      <w:pPr>
        <w:shd w:val="clear" w:color="auto" w:fill="FFFFFF"/>
        <w:suppressAutoHyphens w:val="0"/>
        <w:spacing w:line="252" w:lineRule="auto"/>
        <w:rPr>
          <w:lang w:val="el-GR"/>
        </w:rPr>
      </w:pPr>
      <w:proofErr w:type="spellStart"/>
      <w:r w:rsidRPr="00A209FF">
        <w:rPr>
          <w:lang w:val="el-GR"/>
        </w:rPr>
        <w:t>ιβ</w:t>
      </w:r>
      <w:proofErr w:type="spellEnd"/>
      <w:r w:rsidRPr="00A209FF">
        <w:rPr>
          <w:lang w:val="el-GR"/>
        </w:rPr>
        <w:t>) Η διάχυση βέλτιστων πρακτικών και η συμμετοχή σε διεθνείς οργανισμούς και έργα, που</w:t>
      </w:r>
      <w:r>
        <w:rPr>
          <w:lang w:val="el-GR"/>
        </w:rPr>
        <w:t xml:space="preserve"> </w:t>
      </w:r>
      <w:r w:rsidRPr="00A209FF">
        <w:rPr>
          <w:lang w:val="el-GR"/>
        </w:rPr>
        <w:t xml:space="preserve">σχετίζονται με τους παραπάνω τομείς, καθώς και η κατάρτιση σχετικών μελετών και προτάσεων </w:t>
      </w:r>
      <w:r>
        <w:rPr>
          <w:lang w:val="el-GR"/>
        </w:rPr>
        <w:t xml:space="preserve">προς </w:t>
      </w:r>
      <w:r w:rsidRPr="00A209FF">
        <w:rPr>
          <w:lang w:val="el-GR"/>
        </w:rPr>
        <w:t xml:space="preserve">την πολιτεία και κάθε άλλο ενδιαφερόμενο. </w:t>
      </w:r>
    </w:p>
    <w:p w14:paraId="1426485E" w14:textId="22D86C63" w:rsidR="00FD26DD" w:rsidRPr="00FD26DD" w:rsidRDefault="00350FA1" w:rsidP="00350FA1">
      <w:pPr>
        <w:shd w:val="clear" w:color="auto" w:fill="FFFFFF"/>
        <w:suppressAutoHyphens w:val="0"/>
        <w:spacing w:line="252" w:lineRule="auto"/>
        <w:rPr>
          <w:lang w:val="el-GR"/>
        </w:rPr>
      </w:pPr>
      <w:proofErr w:type="spellStart"/>
      <w:r w:rsidRPr="00A209FF">
        <w:rPr>
          <w:lang w:val="el-GR"/>
        </w:rPr>
        <w:lastRenderedPageBreak/>
        <w:t>ιγ</w:t>
      </w:r>
      <w:proofErr w:type="spellEnd"/>
      <w:r w:rsidRPr="00A209FF">
        <w:rPr>
          <w:lang w:val="el-GR"/>
        </w:rPr>
        <w:t>) Η λειτουργία ως φορέα του άρθρου 13Α του ν. 4310/2014 (Α’ 258).</w:t>
      </w:r>
    </w:p>
    <w:p w14:paraId="1BE556A1" w14:textId="77777777" w:rsidR="00556A23" w:rsidRPr="00252498" w:rsidRDefault="00556A23" w:rsidP="00047C57">
      <w:pPr>
        <w:rPr>
          <w:rFonts w:eastAsia="SimSun"/>
          <w:lang w:val="el-GR"/>
        </w:rPr>
      </w:pPr>
    </w:p>
    <w:p w14:paraId="483920F3" w14:textId="3EB93175" w:rsidR="00556A23" w:rsidRPr="00FD26DD" w:rsidRDefault="00FD26DD">
      <w:pPr>
        <w:pStyle w:val="5"/>
        <w:numPr>
          <w:ilvl w:val="2"/>
          <w:numId w:val="14"/>
        </w:numPr>
        <w:rPr>
          <w:rFonts w:eastAsia="SimSun" w:cs="Tahoma"/>
          <w:bCs/>
          <w:lang w:val="el-GR"/>
        </w:rPr>
      </w:pPr>
      <w:bookmarkStart w:id="439" w:name="_Ref55370267"/>
      <w:bookmarkStart w:id="440" w:name="_Toc190874739"/>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39"/>
      <w:bookmarkEnd w:id="440"/>
    </w:p>
    <w:p w14:paraId="4AF613DC" w14:textId="1038216F" w:rsidR="007C3D4C" w:rsidRPr="007C3D4C" w:rsidRDefault="007C3D4C" w:rsidP="007C3D4C">
      <w:pPr>
        <w:spacing w:line="252" w:lineRule="auto"/>
        <w:rPr>
          <w:color w:val="000000" w:themeColor="text1"/>
          <w:lang w:val="el-GR"/>
        </w:rPr>
      </w:pPr>
      <w:bookmarkStart w:id="441"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Υπουργείο Ψηφιακής Διακυβέρνησης</w:t>
      </w:r>
      <w:r w:rsidRPr="007C3D4C">
        <w:rPr>
          <w:lang w:val="el-GR"/>
        </w:rPr>
        <w:t xml:space="preserve"> </w:t>
      </w:r>
      <w:r w:rsidRPr="007C3D4C">
        <w:rPr>
          <w:color w:val="000000" w:themeColor="text1"/>
          <w:lang w:val="el-GR"/>
        </w:rPr>
        <w:t>(Φορέας Κεντρικής Κυβέρνησης).</w:t>
      </w:r>
    </w:p>
    <w:p w14:paraId="11B84E3A" w14:textId="77777777" w:rsidR="00047C57" w:rsidRPr="00FD26DD" w:rsidRDefault="00047C57" w:rsidP="00047C57">
      <w:pPr>
        <w:rPr>
          <w:rFonts w:eastAsia="SimSun"/>
          <w:lang w:val="el-GR"/>
        </w:rPr>
      </w:pPr>
    </w:p>
    <w:p w14:paraId="0E32BCF2" w14:textId="77777777" w:rsidR="00556A23" w:rsidRPr="003329FF" w:rsidRDefault="00556A23">
      <w:pPr>
        <w:pStyle w:val="5"/>
        <w:numPr>
          <w:ilvl w:val="2"/>
          <w:numId w:val="14"/>
        </w:numPr>
        <w:rPr>
          <w:rFonts w:eastAsia="SimSun" w:cs="Tahoma"/>
          <w:bCs/>
          <w:lang w:val="el-GR"/>
        </w:rPr>
      </w:pPr>
      <w:bookmarkStart w:id="442" w:name="_Ref122691609"/>
      <w:bookmarkStart w:id="443" w:name="_Toc190874740"/>
      <w:r w:rsidRPr="003329FF">
        <w:rPr>
          <w:rFonts w:eastAsia="SimSun" w:cs="Tahoma"/>
          <w:bCs/>
          <w:lang w:val="el-GR"/>
        </w:rPr>
        <w:t>Όργανα &amp; Επιτροπές Παρακολούθησης, Διακυβέρνησης και Ελέγχου του Έργου</w:t>
      </w:r>
      <w:bookmarkEnd w:id="441"/>
      <w:bookmarkEnd w:id="442"/>
      <w:bookmarkEnd w:id="443"/>
    </w:p>
    <w:p w14:paraId="4B8735FA" w14:textId="260699B6"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20293FF7"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pPr>
        <w:pStyle w:val="aff"/>
        <w:numPr>
          <w:ilvl w:val="0"/>
          <w:numId w:val="24"/>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pPr>
        <w:pStyle w:val="aff"/>
        <w:numPr>
          <w:ilvl w:val="0"/>
          <w:numId w:val="24"/>
        </w:numPr>
        <w:ind w:hanging="294"/>
        <w:rPr>
          <w:lang w:val="el-GR"/>
        </w:rPr>
      </w:pPr>
      <w:r w:rsidRPr="000A1F30">
        <w:rPr>
          <w:lang w:val="el-GR"/>
        </w:rPr>
        <w:t xml:space="preserve">Την τροποποίηση της σύμβασης του Έργου </w:t>
      </w:r>
    </w:p>
    <w:p w14:paraId="3778B4C1" w14:textId="77777777" w:rsidR="00E0686B" w:rsidRPr="000A1F30" w:rsidRDefault="00E0686B" w:rsidP="00E0686B">
      <w:pPr>
        <w:rPr>
          <w:bCs/>
          <w:lang w:val="el-GR"/>
        </w:rPr>
      </w:pPr>
    </w:p>
    <w:p w14:paraId="2CBB16FF" w14:textId="68A90CFF" w:rsidR="00E0686B" w:rsidRPr="000A1F30" w:rsidRDefault="00E0686B">
      <w:pPr>
        <w:pStyle w:val="aff"/>
        <w:numPr>
          <w:ilvl w:val="0"/>
          <w:numId w:val="11"/>
        </w:numPr>
        <w:ind w:left="0" w:firstLine="6"/>
        <w:rPr>
          <w:b/>
          <w:bCs/>
        </w:rPr>
      </w:pPr>
      <w:r w:rsidRPr="000A1F30">
        <w:rPr>
          <w:b/>
          <w:bCs/>
        </w:rPr>
        <w:t>Επ</w:t>
      </w:r>
      <w:proofErr w:type="spellStart"/>
      <w:r w:rsidRPr="000A1F30">
        <w:rPr>
          <w:b/>
          <w:bCs/>
        </w:rPr>
        <w:t>ιτρο</w:t>
      </w:r>
      <w:proofErr w:type="spellEnd"/>
      <w:r w:rsidRPr="000A1F30">
        <w:rPr>
          <w:b/>
          <w:bCs/>
        </w:rPr>
        <w:t>πή Παρα</w:t>
      </w:r>
      <w:proofErr w:type="spellStart"/>
      <w:r w:rsidRPr="000A1F30">
        <w:rPr>
          <w:b/>
          <w:bCs/>
        </w:rPr>
        <w:t>κολούθησης</w:t>
      </w:r>
      <w:proofErr w:type="spellEnd"/>
      <w:r w:rsidRPr="000A1F30">
        <w:rPr>
          <w:b/>
          <w:bCs/>
        </w:rPr>
        <w:t xml:space="preserve"> </w:t>
      </w:r>
      <w:proofErr w:type="spellStart"/>
      <w:r w:rsidRPr="000A1F30">
        <w:rPr>
          <w:b/>
          <w:bCs/>
        </w:rPr>
        <w:t>Έργου</w:t>
      </w:r>
      <w:proofErr w:type="spellEnd"/>
      <w:r w:rsidRPr="000A1F30">
        <w:rPr>
          <w:b/>
          <w:bCs/>
        </w:rPr>
        <w:t xml:space="preserve"> (ΕΠΕ)</w:t>
      </w:r>
    </w:p>
    <w:p w14:paraId="206E0809" w14:textId="386489C6"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1B1D0A3E" w:rsidR="00E0686B" w:rsidRPr="000A1F30" w:rsidRDefault="00E0686B">
      <w:pPr>
        <w:pStyle w:val="aff"/>
        <w:numPr>
          <w:ilvl w:val="0"/>
          <w:numId w:val="11"/>
        </w:numPr>
        <w:ind w:left="0" w:firstLine="6"/>
        <w:rPr>
          <w:b/>
          <w:bCs/>
          <w:lang w:val="el-GR"/>
        </w:rPr>
      </w:pPr>
      <w:r w:rsidRPr="000A1F30">
        <w:rPr>
          <w:b/>
          <w:bCs/>
          <w:lang w:val="el-GR"/>
        </w:rPr>
        <w:t>Επιτροπή Παραλαβής Έργου (ΕΠΕ)</w:t>
      </w:r>
    </w:p>
    <w:p w14:paraId="7E8DE28B" w14:textId="441EA698"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4A2F4E45" w14:textId="77777777" w:rsidR="00BD0298" w:rsidRPr="00EF2204" w:rsidRDefault="00BD0298" w:rsidP="00EF2204">
      <w:pPr>
        <w:rPr>
          <w:rFonts w:eastAsia="SimSun"/>
          <w:lang w:val="el-GR"/>
        </w:rPr>
      </w:pPr>
    </w:p>
    <w:p w14:paraId="13DA97C4" w14:textId="77777777" w:rsidR="00556A23" w:rsidRDefault="00556A23">
      <w:pPr>
        <w:pStyle w:val="3"/>
        <w:numPr>
          <w:ilvl w:val="0"/>
          <w:numId w:val="22"/>
        </w:numPr>
        <w:rPr>
          <w:lang w:val="el-GR"/>
        </w:rPr>
      </w:pPr>
      <w:bookmarkStart w:id="444" w:name="_Ref40953149"/>
      <w:bookmarkStart w:id="445" w:name="_Toc97194338"/>
      <w:bookmarkStart w:id="446" w:name="_Toc97194472"/>
      <w:bookmarkStart w:id="447" w:name="_Toc190874741"/>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44"/>
      <w:r w:rsidR="00A22261">
        <w:rPr>
          <w:lang w:val="el-GR"/>
        </w:rPr>
        <w:t>ύμβασης</w:t>
      </w:r>
      <w:bookmarkEnd w:id="445"/>
      <w:bookmarkEnd w:id="446"/>
      <w:bookmarkEnd w:id="447"/>
    </w:p>
    <w:p w14:paraId="43FD06DB" w14:textId="77777777" w:rsidR="00BD0298" w:rsidRPr="00BD0298" w:rsidRDefault="00BD0298" w:rsidP="00370D99">
      <w:pPr>
        <w:rPr>
          <w:lang w:val="el-GR"/>
        </w:rPr>
      </w:pPr>
      <w:bookmarkStart w:id="448" w:name="_Toc97195373"/>
      <w:bookmarkStart w:id="449" w:name="_Toc97195542"/>
      <w:bookmarkEnd w:id="448"/>
      <w:bookmarkEnd w:id="449"/>
    </w:p>
    <w:p w14:paraId="6F2E3FD2" w14:textId="406B73C9" w:rsidR="00C15B52" w:rsidRDefault="00346ADE">
      <w:pPr>
        <w:pStyle w:val="4"/>
        <w:numPr>
          <w:ilvl w:val="1"/>
          <w:numId w:val="22"/>
        </w:numPr>
        <w:ind w:hanging="306"/>
        <w:rPr>
          <w:rFonts w:cs="Tahoma"/>
          <w:szCs w:val="22"/>
          <w:lang w:val="el-GR"/>
        </w:rPr>
      </w:pPr>
      <w:bookmarkStart w:id="450" w:name="_Toc97195374"/>
      <w:bookmarkStart w:id="451" w:name="_Toc97195543"/>
      <w:bookmarkStart w:id="452" w:name="_Ref122694908"/>
      <w:bookmarkStart w:id="453" w:name="_Toc190874742"/>
      <w:bookmarkEnd w:id="450"/>
      <w:bookmarkEnd w:id="451"/>
      <w:r>
        <w:rPr>
          <w:rFonts w:cs="Tahoma"/>
          <w:szCs w:val="22"/>
          <w:lang w:val="el-GR"/>
        </w:rPr>
        <w:t>ΠΕΡΙΒΑΛΛΟΝ ΤΟΥ ΕΡΓΟΥ</w:t>
      </w:r>
      <w:bookmarkEnd w:id="452"/>
      <w:bookmarkEnd w:id="453"/>
    </w:p>
    <w:p w14:paraId="0F42D1ED" w14:textId="77777777" w:rsidR="00A2658B" w:rsidRPr="00A2658B" w:rsidRDefault="00A2658B" w:rsidP="00A2658B">
      <w:pPr>
        <w:rPr>
          <w:lang w:val="el-GR"/>
        </w:rPr>
      </w:pPr>
      <w:r w:rsidRPr="00A2658B">
        <w:rPr>
          <w:rFonts w:eastAsia="SimSun"/>
          <w:lang w:val="el-GR"/>
        </w:rPr>
        <w:t xml:space="preserve">Σύμφωνα με το άρθρο 47 του ν. 5045/2023, παρέχεται οικονομική διευκόλυνση, από το έτος 2023 και επόμενα, από τον κρατικό προϋπολογισμό, ύψους εκατόν πενήντα (150) ευρώ, κατ' έτος, σε νέους δεκαοκτώ (18) και δεκαεννέα (19) ετών, με τη μορφή ψηφιακής χρεωστικής κάρτας, για την </w:t>
      </w:r>
      <w:r w:rsidRPr="00A2658B">
        <w:rPr>
          <w:lang w:val="el-GR"/>
        </w:rPr>
        <w:lastRenderedPageBreak/>
        <w:t>πραγματοποίηση αγορών ή τη λήψη υπηρεσιών από επιχειρήσεις που δραστηριοποιούνται στους τομείς του πολιτισμού, του τουρισμού και των μεταφορών.</w:t>
      </w:r>
    </w:p>
    <w:p w14:paraId="70A635DE" w14:textId="5899FD88" w:rsidR="00A2658B" w:rsidRPr="00A2658B" w:rsidRDefault="00A2658B" w:rsidP="00A2658B">
      <w:pPr>
        <w:pStyle w:val="ae"/>
        <w:rPr>
          <w:lang w:val="el-GR"/>
        </w:rPr>
      </w:pPr>
      <w:bookmarkStart w:id="454" w:name="_Hlk144285901"/>
      <w:r>
        <w:rPr>
          <w:lang w:val="el-GR"/>
        </w:rPr>
        <w:t xml:space="preserve">Συγκεκριμένα το Πρόγραμμα </w:t>
      </w:r>
      <w:r w:rsidRPr="00A2658B">
        <w:rPr>
          <w:b/>
          <w:bCs/>
          <w:lang w:val="el-GR"/>
        </w:rPr>
        <w:t>«Υποστηρικτικά μέτρα των νέων ηλικίας δεκαοκτώ (18) και δεκαεννέα (19) ετών»(“Youth Pass”)»</w:t>
      </w:r>
      <w:r w:rsidRPr="00A2658B">
        <w:rPr>
          <w:lang w:val="el-GR"/>
        </w:rPr>
        <w:t xml:space="preserve"> αφορά :</w:t>
      </w:r>
    </w:p>
    <w:p w14:paraId="2A576F34" w14:textId="7009BF54" w:rsidR="00A2658B" w:rsidRPr="00A2658B" w:rsidRDefault="00A2658B" w:rsidP="000C5D2C">
      <w:pPr>
        <w:pStyle w:val="ae"/>
        <w:numPr>
          <w:ilvl w:val="0"/>
          <w:numId w:val="36"/>
        </w:numPr>
        <w:tabs>
          <w:tab w:val="clear" w:pos="630"/>
          <w:tab w:val="num" w:pos="851"/>
        </w:tabs>
        <w:suppressAutoHyphens w:val="0"/>
        <w:spacing w:after="120"/>
        <w:ind w:left="807" w:hanging="245"/>
        <w:rPr>
          <w:lang w:val="el-GR"/>
        </w:rPr>
      </w:pPr>
      <w:bookmarkStart w:id="455" w:name="x__26in1rg"/>
      <w:bookmarkEnd w:id="455"/>
      <w:r>
        <w:rPr>
          <w:lang w:val="el-GR"/>
        </w:rPr>
        <w:t xml:space="preserve">Την </w:t>
      </w:r>
      <w:r w:rsidRPr="00A2658B">
        <w:rPr>
          <w:lang w:val="el-GR"/>
        </w:rPr>
        <w:t>Παροχή  οικονομικής  ενίσχυσης ύψους εκατόν πενήντα (150) ευρώ κατ’ έτος, σε νέους δεκαοκτώ (18) και δεκαεννέα (19) ετών, με τη μορφή ψηφιακής χρεωστικής κάρτας, για την πραγματοποίηση αγορών ή τη λήψη υπηρεσιών από επιχειρήσεις που δραστηριοποιούνται στους τομείς του πολιτισμού, του τουρισμού και των μεταφορών, που πληρούν τις οριζόμενες στην σχετική διάταξη νόμου, στην προβλεπόμενη σε αυτήν κοινή υπουργική απόφαση και στην σχετική πρόσκληση προϋποθέσεις.</w:t>
      </w:r>
    </w:p>
    <w:p w14:paraId="7751F6FA" w14:textId="77777777" w:rsidR="00A2658B" w:rsidRDefault="00A2658B" w:rsidP="000C5D2C">
      <w:pPr>
        <w:pStyle w:val="ae"/>
        <w:numPr>
          <w:ilvl w:val="0"/>
          <w:numId w:val="36"/>
        </w:numPr>
        <w:tabs>
          <w:tab w:val="clear" w:pos="630"/>
          <w:tab w:val="num" w:pos="851"/>
        </w:tabs>
        <w:suppressAutoHyphens w:val="0"/>
        <w:spacing w:after="120"/>
        <w:ind w:left="807" w:hanging="245"/>
        <w:rPr>
          <w:lang w:val="el-GR"/>
        </w:rPr>
      </w:pPr>
      <w:r w:rsidRPr="00A2658B">
        <w:rPr>
          <w:lang w:val="el-GR"/>
        </w:rPr>
        <w:t>Δικαιούχοι της ενίσχυσης είναι φυσικά πρόσωπα, φορολογικοί κάτοικοι Ελλάδας, που κατά την 31η Δεκεμβρίου του προηγούμενου έτους έχουν συμπληρώσει το δέκατο όγδοο (18</w:t>
      </w:r>
      <w:r w:rsidRPr="00A2658B">
        <w:rPr>
          <w:vertAlign w:val="superscript"/>
          <w:lang w:val="el-GR"/>
        </w:rPr>
        <w:t>ο</w:t>
      </w:r>
      <w:r w:rsidRPr="00A2658B">
        <w:rPr>
          <w:lang w:val="el-GR"/>
        </w:rPr>
        <w:t>) και δέκατο ένατο (19</w:t>
      </w:r>
      <w:r w:rsidRPr="00A2658B">
        <w:rPr>
          <w:vertAlign w:val="superscript"/>
          <w:lang w:val="el-GR"/>
        </w:rPr>
        <w:t>ο</w:t>
      </w:r>
      <w:r w:rsidRPr="00A2658B">
        <w:rPr>
          <w:lang w:val="el-GR"/>
        </w:rPr>
        <w:t>) έτος της ηλικίας τους και δεν έχουν συμπληρώσει κατά την 31η Δεκεμβρίου του προηγούμενου έτους το εικοστό (20</w:t>
      </w:r>
      <w:r w:rsidRPr="00A2658B">
        <w:rPr>
          <w:vertAlign w:val="superscript"/>
          <w:lang w:val="el-GR"/>
        </w:rPr>
        <w:t>ο</w:t>
      </w:r>
      <w:r w:rsidRPr="00A2658B">
        <w:rPr>
          <w:lang w:val="el-GR"/>
        </w:rPr>
        <w:t>) έτος.</w:t>
      </w:r>
    </w:p>
    <w:p w14:paraId="6CFB8FE5" w14:textId="77777777" w:rsidR="00350FA1" w:rsidRPr="00A2658B" w:rsidRDefault="00350FA1" w:rsidP="00350FA1">
      <w:pPr>
        <w:pStyle w:val="ae"/>
        <w:suppressAutoHyphens w:val="0"/>
        <w:spacing w:after="0" w:line="360" w:lineRule="auto"/>
        <w:ind w:left="810"/>
        <w:rPr>
          <w:lang w:val="el-GR"/>
        </w:rPr>
      </w:pPr>
    </w:p>
    <w:bookmarkEnd w:id="454"/>
    <w:p w14:paraId="39F138F9" w14:textId="77777777" w:rsidR="00350FA1" w:rsidRDefault="00350FA1" w:rsidP="00350FA1">
      <w:pPr>
        <w:rPr>
          <w:bCs/>
          <w:lang w:val="el-GR" w:eastAsia="en-US"/>
        </w:rPr>
      </w:pPr>
      <w:r w:rsidRPr="00FF489C">
        <w:rPr>
          <w:rFonts w:eastAsia="SimSun"/>
          <w:lang w:val="el-GR"/>
        </w:rPr>
        <w:t xml:space="preserve">Η Δράση </w:t>
      </w:r>
      <w:r>
        <w:rPr>
          <w:rFonts w:eastAsia="SimSun"/>
          <w:lang w:val="el-GR"/>
        </w:rPr>
        <w:t>σχεδιάστηκε</w:t>
      </w:r>
      <w:r w:rsidRPr="00FF489C">
        <w:rPr>
          <w:rFonts w:eastAsia="SimSun"/>
          <w:lang w:val="el-GR"/>
        </w:rPr>
        <w:t>, προκηρ</w:t>
      </w:r>
      <w:r>
        <w:rPr>
          <w:rFonts w:eastAsia="SimSun"/>
          <w:lang w:val="el-GR"/>
        </w:rPr>
        <w:t>ύχθηκε</w:t>
      </w:r>
      <w:r w:rsidRPr="00FF489C">
        <w:rPr>
          <w:rFonts w:eastAsia="SimSun"/>
          <w:lang w:val="el-GR"/>
        </w:rPr>
        <w:t xml:space="preserve"> και</w:t>
      </w:r>
      <w:r>
        <w:rPr>
          <w:rFonts w:eastAsia="SimSun"/>
          <w:lang w:val="el-GR"/>
        </w:rPr>
        <w:t xml:space="preserve"> </w:t>
      </w:r>
      <w:r w:rsidRPr="00FF489C">
        <w:rPr>
          <w:rFonts w:eastAsia="SimSun"/>
          <w:lang w:val="el-GR"/>
        </w:rPr>
        <w:t>υλοποι</w:t>
      </w:r>
      <w:r>
        <w:rPr>
          <w:rFonts w:eastAsia="SimSun"/>
          <w:lang w:val="el-GR"/>
        </w:rPr>
        <w:t>είται σύμφωνα</w:t>
      </w:r>
      <w:r w:rsidRPr="00FF489C">
        <w:rPr>
          <w:rFonts w:eastAsia="SimSun"/>
          <w:lang w:val="el-GR"/>
        </w:rPr>
        <w:t xml:space="preserve"> με τους όρους και τις προϋποθέσεις όπως αυτές ορίζονται στην σχετική διάταξη νόμου</w:t>
      </w:r>
      <w:r>
        <w:rPr>
          <w:rFonts w:eastAsia="SimSun"/>
          <w:lang w:val="el-GR"/>
        </w:rPr>
        <w:t xml:space="preserve"> και </w:t>
      </w:r>
      <w:r w:rsidRPr="00FF489C">
        <w:rPr>
          <w:rFonts w:eastAsia="SimSun"/>
          <w:lang w:val="el-GR"/>
        </w:rPr>
        <w:t xml:space="preserve">στην </w:t>
      </w:r>
      <w:bookmarkStart w:id="456" w:name="_Hlk146888938"/>
      <w:r w:rsidRPr="00EC1337">
        <w:rPr>
          <w:bCs/>
          <w:lang w:val="el-GR" w:eastAsia="en-US"/>
        </w:rPr>
        <w:t xml:space="preserve">υπ’ αριθ. </w:t>
      </w:r>
      <w:r w:rsidRPr="00E80EF5">
        <w:rPr>
          <w:bCs/>
          <w:lang w:val="el-GR" w:eastAsia="en-US"/>
        </w:rPr>
        <w:t>169</w:t>
      </w:r>
      <w:r w:rsidRPr="00EC1337">
        <w:rPr>
          <w:bCs/>
          <w:lang w:val="el-GR" w:eastAsia="en-US"/>
        </w:rPr>
        <w:t>/05-09-2023 Κοινή Υπουργική Απόφαση με θέμα: «</w:t>
      </w:r>
      <w:r w:rsidRPr="00E80EF5">
        <w:rPr>
          <w:bCs/>
          <w:lang w:val="el-GR" w:eastAsia="en-US"/>
        </w:rPr>
        <w:t>Τεχνικές λεπτομέρειες οργάνωσης και εφαρμογής των υποστηρικτικών μέτρων για τους νέους ηλικίας δεκαοκτώ (18) και δεκαεννέα (19) ετών του άρθρου 47 του ν. 5045/2023 (Α’ 136)</w:t>
      </w:r>
      <w:r w:rsidRPr="00EC1337">
        <w:rPr>
          <w:bCs/>
          <w:lang w:val="el-GR" w:eastAsia="en-US"/>
        </w:rPr>
        <w:t xml:space="preserve">» (ΦΕΚ </w:t>
      </w:r>
      <w:r w:rsidRPr="00E80EF5">
        <w:rPr>
          <w:bCs/>
          <w:lang w:val="el-GR" w:eastAsia="en-US"/>
        </w:rPr>
        <w:t>5420</w:t>
      </w:r>
      <w:r w:rsidRPr="00EC1337">
        <w:rPr>
          <w:bCs/>
          <w:lang w:val="el-GR" w:eastAsia="en-US"/>
        </w:rPr>
        <w:t>/Β’/</w:t>
      </w:r>
      <w:r w:rsidRPr="00E80EF5">
        <w:rPr>
          <w:bCs/>
          <w:lang w:val="el-GR" w:eastAsia="en-US"/>
        </w:rPr>
        <w:t>14</w:t>
      </w:r>
      <w:r w:rsidRPr="00EC1337">
        <w:rPr>
          <w:bCs/>
          <w:lang w:val="el-GR" w:eastAsia="en-US"/>
        </w:rPr>
        <w:t xml:space="preserve"> -</w:t>
      </w:r>
      <w:r w:rsidRPr="00E80EF5">
        <w:rPr>
          <w:bCs/>
          <w:lang w:val="el-GR" w:eastAsia="en-US"/>
        </w:rPr>
        <w:t>09</w:t>
      </w:r>
      <w:r w:rsidRPr="00EC1337">
        <w:rPr>
          <w:bCs/>
          <w:lang w:val="el-GR" w:eastAsia="en-US"/>
        </w:rPr>
        <w:t>-2023)</w:t>
      </w:r>
      <w:r>
        <w:rPr>
          <w:bCs/>
          <w:lang w:val="el-GR" w:eastAsia="en-US"/>
        </w:rPr>
        <w:t>, όπως ισχύει.</w:t>
      </w:r>
      <w:bookmarkEnd w:id="456"/>
    </w:p>
    <w:p w14:paraId="4CABFF60" w14:textId="77777777" w:rsidR="00350FA1" w:rsidRDefault="00350FA1" w:rsidP="00350FA1">
      <w:pPr>
        <w:rPr>
          <w:bCs/>
          <w:lang w:val="el-GR" w:eastAsia="en-US"/>
        </w:rPr>
      </w:pPr>
    </w:p>
    <w:p w14:paraId="614D3474" w14:textId="7C3159AA" w:rsidR="00350FA1" w:rsidRPr="00350FA1" w:rsidRDefault="00350FA1" w:rsidP="00350FA1">
      <w:pPr>
        <w:rPr>
          <w:lang w:val="el-GR"/>
        </w:rPr>
      </w:pPr>
      <w:r w:rsidRPr="00350FA1">
        <w:rPr>
          <w:lang w:val="el-GR"/>
        </w:rPr>
        <w:t xml:space="preserve">Η παρούσα διακήρυξη αφορά </w:t>
      </w:r>
      <w:r w:rsidR="00FB7701">
        <w:rPr>
          <w:lang w:val="el-GR"/>
        </w:rPr>
        <w:t xml:space="preserve">στην </w:t>
      </w:r>
      <w:r w:rsidR="00FB7701" w:rsidRPr="00337D8E">
        <w:rPr>
          <w:rFonts w:cstheme="minorHAnsi"/>
          <w:bCs/>
          <w:color w:val="000000"/>
          <w:lang w:val="el-GR"/>
        </w:rPr>
        <w:t>παροχή Υπηρεσιών δημοσιότητας</w:t>
      </w:r>
      <w:r w:rsidR="00FB7701" w:rsidRPr="0000349A">
        <w:rPr>
          <w:rFonts w:cstheme="minorHAnsi"/>
          <w:bCs/>
          <w:color w:val="000000"/>
          <w:lang w:val="el-GR"/>
        </w:rPr>
        <w:t xml:space="preserve"> </w:t>
      </w:r>
      <w:r w:rsidR="00FB7701">
        <w:rPr>
          <w:rFonts w:cstheme="minorHAnsi"/>
          <w:bCs/>
          <w:color w:val="000000"/>
          <w:lang w:val="el-GR"/>
        </w:rPr>
        <w:t xml:space="preserve">για τα έτη 2025 και 2026 </w:t>
      </w:r>
      <w:r w:rsidR="00FB7701" w:rsidRPr="0000349A">
        <w:rPr>
          <w:rFonts w:cstheme="minorHAnsi"/>
          <w:bCs/>
          <w:color w:val="000000"/>
          <w:lang w:val="el-GR"/>
        </w:rPr>
        <w:t xml:space="preserve">για τις ανάγκες του Προγράμματος </w:t>
      </w:r>
      <w:r w:rsidR="00FB7701" w:rsidRPr="0004400B">
        <w:rPr>
          <w:rFonts w:eastAsia="Calibri"/>
          <w:lang w:val="el-GR"/>
        </w:rPr>
        <w:t>«</w:t>
      </w:r>
      <w:r w:rsidR="00FB7701" w:rsidRPr="00A2658B">
        <w:rPr>
          <w:b/>
          <w:bCs/>
          <w:lang w:val="el-GR"/>
        </w:rPr>
        <w:t>Υποστηρικτικά μέτρα των νέων ηλικίας δεκαοκτώ (18) και δεκαεννέα (19) ετών»(“Youth Pass”)</w:t>
      </w:r>
      <w:r w:rsidR="00FB7701" w:rsidRPr="0004400B">
        <w:rPr>
          <w:rFonts w:eastAsia="Calibri"/>
          <w:lang w:val="el-GR"/>
        </w:rPr>
        <w:t>»</w:t>
      </w:r>
      <w:r w:rsidR="00FB7701">
        <w:rPr>
          <w:rFonts w:eastAsia="Calibri"/>
          <w:lang w:val="el-GR"/>
        </w:rPr>
        <w:t>.</w:t>
      </w:r>
    </w:p>
    <w:p w14:paraId="5CFCD26E" w14:textId="77777777" w:rsidR="00BD0298" w:rsidRPr="00BD0298" w:rsidRDefault="00BD0298" w:rsidP="00370D99">
      <w:pPr>
        <w:rPr>
          <w:lang w:val="el-GR"/>
        </w:rPr>
      </w:pPr>
    </w:p>
    <w:p w14:paraId="6A219BC0" w14:textId="5F300B07" w:rsidR="00BD0298" w:rsidRPr="00EF2204" w:rsidRDefault="00BD0298">
      <w:pPr>
        <w:pStyle w:val="4"/>
        <w:numPr>
          <w:ilvl w:val="1"/>
          <w:numId w:val="22"/>
        </w:numPr>
        <w:ind w:hanging="306"/>
        <w:rPr>
          <w:rFonts w:cs="Tahoma"/>
          <w:szCs w:val="22"/>
          <w:lang w:val="el-GR"/>
        </w:rPr>
      </w:pPr>
      <w:bookmarkStart w:id="457" w:name="_Toc97194339"/>
      <w:bookmarkStart w:id="458" w:name="_Ref97199271"/>
      <w:bookmarkStart w:id="459" w:name="_Ref122694847"/>
      <w:bookmarkStart w:id="460" w:name="_Ref122695017"/>
      <w:bookmarkStart w:id="461" w:name="_Toc190874743"/>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57"/>
      <w:bookmarkEnd w:id="458"/>
      <w:bookmarkEnd w:id="459"/>
      <w:bookmarkEnd w:id="460"/>
      <w:bookmarkEnd w:id="461"/>
      <w:r w:rsidR="00B256BC">
        <w:rPr>
          <w:rFonts w:cs="Tahoma"/>
          <w:szCs w:val="22"/>
          <w:lang w:val="el-GR"/>
        </w:rPr>
        <w:t xml:space="preserve"> </w:t>
      </w:r>
    </w:p>
    <w:p w14:paraId="62F809C8" w14:textId="0107CF0D" w:rsidR="007F07A4" w:rsidRPr="007F07A4" w:rsidRDefault="007F07A4" w:rsidP="007F07A4">
      <w:pPr>
        <w:autoSpaceDE w:val="0"/>
        <w:autoSpaceDN w:val="0"/>
        <w:adjustRightInd w:val="0"/>
        <w:rPr>
          <w:lang w:val="el-GR"/>
        </w:rPr>
      </w:pPr>
      <w:bookmarkStart w:id="462" w:name="_Hlk81824760"/>
      <w:bookmarkStart w:id="463" w:name="_Hlk123764856"/>
      <w:r w:rsidRPr="007F07A4">
        <w:rPr>
          <w:lang w:val="el-GR"/>
        </w:rPr>
        <w:t xml:space="preserve">Αντικείμενο </w:t>
      </w:r>
      <w:r>
        <w:rPr>
          <w:lang w:val="el-GR"/>
        </w:rPr>
        <w:t>της σύμβασης</w:t>
      </w:r>
      <w:r w:rsidRPr="007F07A4">
        <w:rPr>
          <w:lang w:val="el-GR"/>
        </w:rPr>
        <w:t xml:space="preserve"> είναι </w:t>
      </w:r>
      <w:r w:rsidR="00026AED">
        <w:rPr>
          <w:lang w:val="el-GR"/>
        </w:rPr>
        <w:t xml:space="preserve">η παροχή υπηρεσιών δημοσιότητας </w:t>
      </w:r>
      <w:r w:rsidR="00350FA1">
        <w:rPr>
          <w:lang w:val="el-GR"/>
        </w:rPr>
        <w:t xml:space="preserve">για τα έτη 2025 και 2026 </w:t>
      </w:r>
      <w:r w:rsidR="00FB7701" w:rsidRPr="0000349A">
        <w:rPr>
          <w:rFonts w:cstheme="minorHAnsi"/>
          <w:bCs/>
          <w:color w:val="000000"/>
          <w:lang w:val="el-GR"/>
        </w:rPr>
        <w:t xml:space="preserve">για τις ανάγκες του Προγράμματος </w:t>
      </w:r>
      <w:r w:rsidR="00FB7701" w:rsidRPr="00FB7701">
        <w:rPr>
          <w:rFonts w:eastAsia="Calibri"/>
          <w:lang w:val="el-GR"/>
        </w:rPr>
        <w:t>«</w:t>
      </w:r>
      <w:r w:rsidR="00FB7701" w:rsidRPr="00FB7701">
        <w:rPr>
          <w:lang w:val="el-GR"/>
        </w:rPr>
        <w:t>Υποστηρικτικά μέτρα των νέων ηλικίας δεκαοκτώ (18) και δεκαεννέα (19) ετών»(“Youth Pass”)</w:t>
      </w:r>
      <w:r w:rsidR="00FB7701" w:rsidRPr="00FB7701">
        <w:rPr>
          <w:rFonts w:eastAsia="Calibri"/>
          <w:lang w:val="el-GR"/>
        </w:rPr>
        <w:t>»</w:t>
      </w:r>
      <w:r w:rsidRPr="00FB7701">
        <w:rPr>
          <w:lang w:val="el-GR"/>
        </w:rPr>
        <w:t>.</w:t>
      </w:r>
    </w:p>
    <w:bookmarkEnd w:id="462"/>
    <w:bookmarkEnd w:id="463"/>
    <w:p w14:paraId="45A7E4F5" w14:textId="23144A20" w:rsidR="00026AED" w:rsidRDefault="00026AED" w:rsidP="00026AED">
      <w:pPr>
        <w:autoSpaceDE w:val="0"/>
        <w:autoSpaceDN w:val="0"/>
        <w:adjustRightInd w:val="0"/>
        <w:rPr>
          <w:lang w:val="el-GR"/>
        </w:rPr>
      </w:pPr>
      <w:r w:rsidRPr="00026AED">
        <w:rPr>
          <w:lang w:val="el-GR"/>
        </w:rPr>
        <w:t>Στο πλαίσιο της σύμβασης ο Ανάδοχος</w:t>
      </w:r>
      <w:r w:rsidR="00A8771B">
        <w:rPr>
          <w:lang w:val="el-GR"/>
        </w:rPr>
        <w:t>:</w:t>
      </w:r>
    </w:p>
    <w:p w14:paraId="17E5A05D" w14:textId="1627D5FE" w:rsidR="00026AED" w:rsidRPr="00026AED" w:rsidRDefault="00026AED" w:rsidP="00026AED">
      <w:pPr>
        <w:autoSpaceDE w:val="0"/>
        <w:autoSpaceDN w:val="0"/>
        <w:adjustRightInd w:val="0"/>
        <w:rPr>
          <w:lang w:val="el-GR"/>
        </w:rPr>
      </w:pPr>
      <w:r>
        <w:rPr>
          <w:lang w:val="el-GR"/>
        </w:rPr>
        <w:t>Α)</w:t>
      </w:r>
      <w:r w:rsidRPr="00026AED">
        <w:rPr>
          <w:lang w:val="el-GR"/>
        </w:rPr>
        <w:t xml:space="preserve"> θα καταρτίσει Πλάνο Εφαρμογής των δράσεων δημοσιότητας, το οποίο θα περιλαμβάνει τη σύνθεση των επιμέρους δράσεων δημοσιότητας (ενέργειες ενημέρωσης του κοινού/πολιτών για τη δράση) και την κοστολόγησή τους. Επισημαίνεται ότι για τις δράσεις δημοσιότητας του πλάνου εφαρμογής που δεν θα επιλεγούν τελικά προς υλοποίηση, θα γίνει αντίστοιχη </w:t>
      </w:r>
      <w:proofErr w:type="spellStart"/>
      <w:r w:rsidRPr="00026AED">
        <w:rPr>
          <w:lang w:val="el-GR"/>
        </w:rPr>
        <w:t>απομείωση</w:t>
      </w:r>
      <w:proofErr w:type="spellEnd"/>
      <w:r w:rsidRPr="00026AED">
        <w:rPr>
          <w:lang w:val="el-GR"/>
        </w:rPr>
        <w:t xml:space="preserve"> του οικονομικού αντικειμένου σύμφωνα με την αναλυτική κοστολόγηση για τις συγκεκριμένες δράσεις.  </w:t>
      </w:r>
    </w:p>
    <w:p w14:paraId="14775AF6" w14:textId="13D662C8" w:rsidR="00026AED" w:rsidRPr="00026AED" w:rsidRDefault="00026AED" w:rsidP="00026AED">
      <w:pPr>
        <w:autoSpaceDE w:val="0"/>
        <w:autoSpaceDN w:val="0"/>
        <w:adjustRightInd w:val="0"/>
        <w:rPr>
          <w:lang w:val="el-GR"/>
        </w:rPr>
      </w:pPr>
      <w:r w:rsidRPr="00026AED">
        <w:rPr>
          <w:lang w:val="el-GR"/>
        </w:rPr>
        <w:t xml:space="preserve">Το πλάνο θα πρέπει να ευθυγραμμίζεται και να καλύπτει τις ανάγκες υποστήριξης/δημοσιότητας που θα προκύψουν από τον αναλυτικό σχεδιασμό της δράσης. Για το λόγο αυτό, ο Ανάδοχος θα πρέπει πριν τη σύνταξη του πλάνου να λάβει υπόψη το μοντέλο διαχείρισης όπως θα του παραδοθεί από την Αναθέτουσα </w:t>
      </w:r>
      <w:proofErr w:type="spellStart"/>
      <w:r w:rsidRPr="00026AED">
        <w:rPr>
          <w:lang w:val="el-GR"/>
        </w:rPr>
        <w:t>Aρχή</w:t>
      </w:r>
      <w:proofErr w:type="spellEnd"/>
      <w:r w:rsidRPr="00026AED">
        <w:rPr>
          <w:lang w:val="el-GR"/>
        </w:rPr>
        <w:t xml:space="preserve">.  </w:t>
      </w:r>
    </w:p>
    <w:p w14:paraId="2CC1A9A0" w14:textId="67C0A6BC" w:rsidR="00026AED" w:rsidRPr="00026AED" w:rsidRDefault="00026AED" w:rsidP="00026AED">
      <w:pPr>
        <w:autoSpaceDE w:val="0"/>
        <w:autoSpaceDN w:val="0"/>
        <w:adjustRightInd w:val="0"/>
        <w:rPr>
          <w:lang w:val="el-GR"/>
        </w:rPr>
      </w:pPr>
      <w:r w:rsidRPr="00026AED">
        <w:rPr>
          <w:lang w:val="el-GR"/>
        </w:rPr>
        <w:t>Το πλάνο εφαρμογής των δράσεων του Έργου μπορεί να επικαιροποιείται με βάση τις ανάγκες του Έργου όπως αυτές δυναμικά εξελίσσονται.</w:t>
      </w:r>
    </w:p>
    <w:p w14:paraId="0C90E8EC" w14:textId="27515603" w:rsidR="00A8771B" w:rsidRPr="00A8771B" w:rsidRDefault="00A8771B" w:rsidP="00B17A97">
      <w:pPr>
        <w:spacing w:after="160" w:line="276" w:lineRule="auto"/>
        <w:contextualSpacing/>
        <w:rPr>
          <w:sz w:val="21"/>
          <w:szCs w:val="21"/>
          <w:lang w:val="el-GR"/>
        </w:rPr>
      </w:pPr>
      <w:r w:rsidRPr="00A8771B">
        <w:rPr>
          <w:sz w:val="21"/>
          <w:szCs w:val="21"/>
          <w:lang w:val="el-GR"/>
        </w:rPr>
        <w:t>Β)</w:t>
      </w:r>
      <w:r>
        <w:rPr>
          <w:sz w:val="21"/>
          <w:szCs w:val="21"/>
          <w:lang w:val="el-GR"/>
        </w:rPr>
        <w:t xml:space="preserve"> Θα αναπτύξει </w:t>
      </w:r>
      <w:r w:rsidRPr="00A8771B">
        <w:rPr>
          <w:sz w:val="21"/>
          <w:szCs w:val="21"/>
          <w:lang w:val="el-GR"/>
        </w:rPr>
        <w:t>τη στρατηγική ιδέα (</w:t>
      </w:r>
      <w:proofErr w:type="spellStart"/>
      <w:r w:rsidRPr="00A8771B">
        <w:rPr>
          <w:sz w:val="21"/>
          <w:szCs w:val="21"/>
          <w:lang w:val="el-GR"/>
        </w:rPr>
        <w:t>concept</w:t>
      </w:r>
      <w:proofErr w:type="spellEnd"/>
      <w:r w:rsidRPr="00A8771B">
        <w:rPr>
          <w:sz w:val="21"/>
          <w:szCs w:val="21"/>
          <w:lang w:val="el-GR"/>
        </w:rPr>
        <w:t>) διαφημιστικής καμπάνιας</w:t>
      </w:r>
      <w:r w:rsidR="00B17A97">
        <w:rPr>
          <w:sz w:val="21"/>
          <w:szCs w:val="21"/>
          <w:lang w:val="el-GR"/>
        </w:rPr>
        <w:t xml:space="preserve">, </w:t>
      </w:r>
      <w:r w:rsidR="00B17A97" w:rsidRPr="00B17A97">
        <w:rPr>
          <w:sz w:val="21"/>
          <w:szCs w:val="21"/>
          <w:lang w:val="el-GR"/>
        </w:rPr>
        <w:t xml:space="preserve">καθώς και τον σχεδιασμό της σχετικής εικαστικής ταυτότητας </w:t>
      </w:r>
      <w:r w:rsidR="00B17A97">
        <w:rPr>
          <w:sz w:val="21"/>
          <w:szCs w:val="21"/>
          <w:lang w:val="el-GR"/>
        </w:rPr>
        <w:t xml:space="preserve">και </w:t>
      </w:r>
      <w:r w:rsidR="00B17A97">
        <w:rPr>
          <w:sz w:val="21"/>
          <w:szCs w:val="21"/>
          <w:lang w:val="en-US"/>
        </w:rPr>
        <w:t>slogan</w:t>
      </w:r>
      <w:r w:rsidR="00B17A97" w:rsidRPr="00B17A97">
        <w:rPr>
          <w:sz w:val="21"/>
          <w:szCs w:val="21"/>
          <w:lang w:val="el-GR"/>
        </w:rPr>
        <w:t xml:space="preserve"> για την καμπάνια ενημέρωσης και κινητοποίησης</w:t>
      </w:r>
      <w:r w:rsidR="00B17A97">
        <w:rPr>
          <w:sz w:val="21"/>
          <w:szCs w:val="21"/>
          <w:lang w:val="el-GR"/>
        </w:rPr>
        <w:t>.</w:t>
      </w:r>
      <w:r w:rsidRPr="00A8771B">
        <w:rPr>
          <w:sz w:val="21"/>
          <w:szCs w:val="21"/>
          <w:lang w:val="el-GR"/>
        </w:rPr>
        <w:t xml:space="preserve"> </w:t>
      </w:r>
      <w:r w:rsidR="00B17A97">
        <w:rPr>
          <w:sz w:val="21"/>
          <w:szCs w:val="21"/>
          <w:lang w:val="el-GR"/>
        </w:rPr>
        <w:t>Επιπρόσθετα,</w:t>
      </w:r>
      <w:r>
        <w:rPr>
          <w:sz w:val="21"/>
          <w:szCs w:val="21"/>
          <w:lang w:val="el-GR"/>
        </w:rPr>
        <w:t xml:space="preserve"> </w:t>
      </w:r>
      <w:r w:rsidR="006E377A">
        <w:rPr>
          <w:sz w:val="21"/>
          <w:szCs w:val="21"/>
          <w:lang w:val="el-GR"/>
        </w:rPr>
        <w:t xml:space="preserve">ο Ανάδοχος </w:t>
      </w:r>
      <w:r>
        <w:rPr>
          <w:sz w:val="21"/>
          <w:szCs w:val="21"/>
          <w:lang w:val="el-GR"/>
        </w:rPr>
        <w:t>θα αναλάβει τον δ</w:t>
      </w:r>
      <w:r w:rsidRPr="00A8771B">
        <w:rPr>
          <w:sz w:val="21"/>
          <w:szCs w:val="21"/>
          <w:lang w:val="el-GR"/>
        </w:rPr>
        <w:t xml:space="preserve">ημιουργικό σχεδιασμό </w:t>
      </w:r>
      <w:r w:rsidR="00B17A97">
        <w:rPr>
          <w:sz w:val="21"/>
          <w:szCs w:val="21"/>
          <w:lang w:val="el-GR"/>
        </w:rPr>
        <w:t xml:space="preserve">της </w:t>
      </w:r>
      <w:r w:rsidRPr="00A8771B">
        <w:rPr>
          <w:sz w:val="21"/>
          <w:szCs w:val="21"/>
          <w:lang w:val="el-GR"/>
        </w:rPr>
        <w:t>διαφημιστικής καμπάνιας</w:t>
      </w:r>
      <w:r w:rsidR="007A3711">
        <w:rPr>
          <w:sz w:val="21"/>
          <w:szCs w:val="21"/>
          <w:lang w:val="el-GR"/>
        </w:rPr>
        <w:t>,</w:t>
      </w:r>
      <w:r>
        <w:rPr>
          <w:sz w:val="21"/>
          <w:szCs w:val="21"/>
          <w:lang w:val="el-GR"/>
        </w:rPr>
        <w:t xml:space="preserve"> </w:t>
      </w:r>
      <w:r w:rsidR="007A3711">
        <w:rPr>
          <w:sz w:val="21"/>
          <w:szCs w:val="21"/>
          <w:lang w:val="el-GR"/>
        </w:rPr>
        <w:t xml:space="preserve">ήτοι </w:t>
      </w:r>
      <w:r w:rsidRPr="00A8771B">
        <w:rPr>
          <w:sz w:val="21"/>
          <w:szCs w:val="21"/>
          <w:lang w:val="el-GR"/>
        </w:rPr>
        <w:t xml:space="preserve">το </w:t>
      </w:r>
      <w:r w:rsidRPr="00A8771B">
        <w:rPr>
          <w:sz w:val="21"/>
          <w:szCs w:val="21"/>
          <w:lang w:val="el-GR"/>
        </w:rPr>
        <w:lastRenderedPageBreak/>
        <w:t>σχεδιασμό και τη δημιουργία σεναρίων και λοιπών υλικών για την καμπάνια ενημέρωσης και κινητοποίησης</w:t>
      </w:r>
      <w:r w:rsidR="00B17A97" w:rsidRPr="00B17A97">
        <w:rPr>
          <w:sz w:val="21"/>
          <w:szCs w:val="21"/>
          <w:lang w:val="el-GR"/>
        </w:rPr>
        <w:t xml:space="preserve"> </w:t>
      </w:r>
      <w:r w:rsidR="00B17A97" w:rsidRPr="00A8771B">
        <w:rPr>
          <w:sz w:val="21"/>
          <w:szCs w:val="21"/>
          <w:lang w:val="el-GR"/>
        </w:rPr>
        <w:t>(</w:t>
      </w:r>
      <w:r w:rsidR="00B17A97">
        <w:rPr>
          <w:sz w:val="21"/>
          <w:szCs w:val="21"/>
          <w:lang w:val="el-GR"/>
        </w:rPr>
        <w:t xml:space="preserve">π.χ. </w:t>
      </w:r>
      <w:r w:rsidR="00B17A97" w:rsidRPr="00A8771B">
        <w:rPr>
          <w:sz w:val="21"/>
          <w:szCs w:val="21"/>
          <w:lang w:val="el-GR"/>
        </w:rPr>
        <w:t xml:space="preserve">σενάρια </w:t>
      </w:r>
      <w:proofErr w:type="spellStart"/>
      <w:r w:rsidR="00B17A97" w:rsidRPr="00A8771B">
        <w:rPr>
          <w:sz w:val="21"/>
          <w:szCs w:val="21"/>
          <w:lang w:val="el-GR"/>
        </w:rPr>
        <w:t>Radio</w:t>
      </w:r>
      <w:proofErr w:type="spellEnd"/>
      <w:r w:rsidR="00B17A97" w:rsidRPr="00A8771B">
        <w:rPr>
          <w:sz w:val="21"/>
          <w:szCs w:val="21"/>
          <w:lang w:val="el-GR"/>
        </w:rPr>
        <w:t xml:space="preserve">, Web </w:t>
      </w:r>
      <w:proofErr w:type="spellStart"/>
      <w:r w:rsidR="00B17A97" w:rsidRPr="00A8771B">
        <w:rPr>
          <w:sz w:val="21"/>
          <w:szCs w:val="21"/>
          <w:lang w:val="el-GR"/>
        </w:rPr>
        <w:t>banners</w:t>
      </w:r>
      <w:proofErr w:type="spellEnd"/>
      <w:r w:rsidR="00B17A97">
        <w:rPr>
          <w:sz w:val="21"/>
          <w:szCs w:val="21"/>
          <w:lang w:val="el-GR"/>
        </w:rPr>
        <w:t>, κλπ.</w:t>
      </w:r>
      <w:r w:rsidR="00B17A97" w:rsidRPr="00A8771B">
        <w:rPr>
          <w:sz w:val="21"/>
          <w:szCs w:val="21"/>
          <w:lang w:val="el-GR"/>
        </w:rPr>
        <w:t>)</w:t>
      </w:r>
      <w:r w:rsidRPr="00A8771B">
        <w:rPr>
          <w:sz w:val="21"/>
          <w:szCs w:val="21"/>
          <w:lang w:val="el-GR"/>
        </w:rPr>
        <w:t xml:space="preserve">. </w:t>
      </w:r>
      <w:r w:rsidR="006E377A">
        <w:rPr>
          <w:sz w:val="21"/>
          <w:szCs w:val="21"/>
          <w:lang w:val="el-GR"/>
        </w:rPr>
        <w:t xml:space="preserve">Τέλος, στις υποχρεώσεις του Αναδόχου συμπεριλαμβάνεται η παροχή υπηρεσιών για </w:t>
      </w:r>
      <w:r w:rsidR="006E377A" w:rsidRPr="006E377A">
        <w:rPr>
          <w:sz w:val="21"/>
          <w:szCs w:val="21"/>
          <w:lang w:val="el-GR"/>
        </w:rPr>
        <w:t xml:space="preserve">την παραγωγή του οπτικοακουστικού υλικού </w:t>
      </w:r>
      <w:r w:rsidR="006E377A">
        <w:rPr>
          <w:sz w:val="21"/>
          <w:szCs w:val="21"/>
          <w:lang w:val="el-GR"/>
        </w:rPr>
        <w:t xml:space="preserve">και των </w:t>
      </w:r>
      <w:r w:rsidR="006E377A" w:rsidRPr="006E377A">
        <w:rPr>
          <w:sz w:val="21"/>
          <w:szCs w:val="21"/>
          <w:lang w:val="el-GR"/>
        </w:rPr>
        <w:t xml:space="preserve">διαφημιστικών </w:t>
      </w:r>
      <w:proofErr w:type="spellStart"/>
      <w:r w:rsidR="006E377A" w:rsidRPr="006E377A">
        <w:rPr>
          <w:sz w:val="21"/>
          <w:szCs w:val="21"/>
          <w:lang w:val="el-GR"/>
        </w:rPr>
        <w:t>web</w:t>
      </w:r>
      <w:proofErr w:type="spellEnd"/>
      <w:r w:rsidR="006E377A" w:rsidRPr="006E377A">
        <w:rPr>
          <w:sz w:val="21"/>
          <w:szCs w:val="21"/>
          <w:lang w:val="el-GR"/>
        </w:rPr>
        <w:t xml:space="preserve"> </w:t>
      </w:r>
      <w:proofErr w:type="spellStart"/>
      <w:r w:rsidR="006E377A" w:rsidRPr="006E377A">
        <w:rPr>
          <w:sz w:val="21"/>
          <w:szCs w:val="21"/>
          <w:lang w:val="el-GR"/>
        </w:rPr>
        <w:t>banners</w:t>
      </w:r>
      <w:proofErr w:type="spellEnd"/>
      <w:r w:rsidR="006E377A" w:rsidRPr="006E377A">
        <w:rPr>
          <w:sz w:val="21"/>
          <w:szCs w:val="21"/>
          <w:lang w:val="el-GR"/>
        </w:rPr>
        <w:t xml:space="preserve"> που θα χρησιμοποιηθ</w:t>
      </w:r>
      <w:r w:rsidR="006E377A">
        <w:rPr>
          <w:sz w:val="21"/>
          <w:szCs w:val="21"/>
          <w:lang w:val="el-GR"/>
        </w:rPr>
        <w:t xml:space="preserve">ούν </w:t>
      </w:r>
      <w:r w:rsidR="006E377A" w:rsidRPr="006E377A">
        <w:rPr>
          <w:sz w:val="21"/>
          <w:szCs w:val="21"/>
          <w:lang w:val="el-GR"/>
        </w:rPr>
        <w:t>για την προώθηση του προγράμματος</w:t>
      </w:r>
      <w:r w:rsidR="006E377A">
        <w:rPr>
          <w:sz w:val="21"/>
          <w:szCs w:val="21"/>
          <w:lang w:val="el-GR"/>
        </w:rPr>
        <w:t>.</w:t>
      </w:r>
    </w:p>
    <w:p w14:paraId="296249FE" w14:textId="4139C426" w:rsidR="00A8771B" w:rsidRDefault="00A8771B" w:rsidP="00026AED">
      <w:pPr>
        <w:autoSpaceDE w:val="0"/>
        <w:autoSpaceDN w:val="0"/>
        <w:adjustRightInd w:val="0"/>
        <w:rPr>
          <w:sz w:val="21"/>
          <w:szCs w:val="21"/>
          <w:lang w:val="el-GR"/>
        </w:rPr>
      </w:pPr>
      <w:r>
        <w:rPr>
          <w:sz w:val="21"/>
          <w:szCs w:val="21"/>
          <w:lang w:val="el-GR"/>
        </w:rPr>
        <w:t xml:space="preserve"> </w:t>
      </w:r>
    </w:p>
    <w:p w14:paraId="07C2A530" w14:textId="77777777" w:rsidR="006E377A" w:rsidRDefault="006E377A" w:rsidP="00026AED">
      <w:pPr>
        <w:autoSpaceDE w:val="0"/>
        <w:autoSpaceDN w:val="0"/>
        <w:adjustRightInd w:val="0"/>
        <w:rPr>
          <w:sz w:val="21"/>
          <w:szCs w:val="21"/>
          <w:lang w:val="el-GR"/>
        </w:rPr>
      </w:pPr>
      <w:r>
        <w:rPr>
          <w:sz w:val="21"/>
          <w:szCs w:val="21"/>
          <w:lang w:val="el-GR"/>
        </w:rPr>
        <w:t>Τα ανωτέρω θα υποβάλλονται προς έγκριση στην Αναθέτουσα Αρχή, ενώ οι τελικές προτάσεις που θα επιλεχθούν θα παραδίδονται στις τριμηνιαίες αναφορές που αφορούν.</w:t>
      </w:r>
    </w:p>
    <w:p w14:paraId="0DC715AA" w14:textId="1A3BEB68" w:rsidR="006E377A" w:rsidRDefault="006E377A" w:rsidP="00026AED">
      <w:pPr>
        <w:autoSpaceDE w:val="0"/>
        <w:autoSpaceDN w:val="0"/>
        <w:adjustRightInd w:val="0"/>
        <w:rPr>
          <w:lang w:val="el-GR"/>
        </w:rPr>
      </w:pPr>
      <w:r>
        <w:rPr>
          <w:sz w:val="21"/>
          <w:szCs w:val="21"/>
          <w:lang w:val="el-GR"/>
        </w:rPr>
        <w:t xml:space="preserve"> </w:t>
      </w:r>
    </w:p>
    <w:p w14:paraId="1C952808" w14:textId="0E5DD16D" w:rsidR="00026AED" w:rsidRDefault="00A8771B" w:rsidP="00026AED">
      <w:pPr>
        <w:autoSpaceDE w:val="0"/>
        <w:autoSpaceDN w:val="0"/>
        <w:adjustRightInd w:val="0"/>
        <w:rPr>
          <w:lang w:val="el-GR"/>
        </w:rPr>
      </w:pPr>
      <w:r>
        <w:rPr>
          <w:lang w:val="el-GR"/>
        </w:rPr>
        <w:t>Γ</w:t>
      </w:r>
      <w:r w:rsidR="00026AED" w:rsidRPr="00026AED">
        <w:rPr>
          <w:lang w:val="el-GR"/>
        </w:rPr>
        <w:t>) Θα υλοποιήσει τις δράσεις δημοσιότητας που θα οριστικοποιηθούν στο πλαίσιο του πλάνου εφαρμογής.</w:t>
      </w:r>
    </w:p>
    <w:p w14:paraId="4A54F0E9" w14:textId="77777777" w:rsidR="00A8771B" w:rsidRPr="00026AED" w:rsidRDefault="00A8771B" w:rsidP="00026AED">
      <w:pPr>
        <w:autoSpaceDE w:val="0"/>
        <w:autoSpaceDN w:val="0"/>
        <w:adjustRightInd w:val="0"/>
        <w:rPr>
          <w:lang w:val="el-GR"/>
        </w:rPr>
      </w:pPr>
    </w:p>
    <w:p w14:paraId="4DB19CF1" w14:textId="029AFBEB" w:rsidR="007F07A4" w:rsidRPr="003E609D" w:rsidRDefault="007F07A4" w:rsidP="00F95B06">
      <w:pPr>
        <w:keepNext/>
        <w:tabs>
          <w:tab w:val="left" w:pos="1134"/>
        </w:tabs>
        <w:spacing w:before="240" w:after="60"/>
        <w:outlineLvl w:val="3"/>
        <w:rPr>
          <w:b/>
          <w:bCs/>
          <w:szCs w:val="28"/>
          <w:u w:val="single"/>
          <w:lang w:val="el-GR"/>
        </w:rPr>
      </w:pPr>
      <w:bookmarkStart w:id="464" w:name="_Toc190874744"/>
      <w:r w:rsidRPr="00F95B06">
        <w:rPr>
          <w:b/>
          <w:bCs/>
          <w:szCs w:val="28"/>
          <w:u w:val="single"/>
          <w:lang w:val="el-GR"/>
        </w:rPr>
        <w:t>Παραδοτέα Έργου</w:t>
      </w:r>
      <w:bookmarkEnd w:id="464"/>
    </w:p>
    <w:p w14:paraId="79D64A1A" w14:textId="2CE5B511" w:rsidR="006E377A" w:rsidRPr="006E377A" w:rsidRDefault="00210693" w:rsidP="006E377A">
      <w:pPr>
        <w:rPr>
          <w:lang w:val="el-GR"/>
        </w:rPr>
      </w:pPr>
      <w:r w:rsidRPr="00210693">
        <w:rPr>
          <w:rFonts w:cstheme="minorHAnsi"/>
          <w:b/>
          <w:color w:val="000000"/>
          <w:lang w:val="el-GR"/>
        </w:rPr>
        <w:t xml:space="preserve">Π1 </w:t>
      </w:r>
      <w:r w:rsidRPr="00210693">
        <w:rPr>
          <w:lang w:val="el-GR"/>
        </w:rPr>
        <w:t>Πλάνο Δημοσιότητας.</w:t>
      </w:r>
    </w:p>
    <w:p w14:paraId="4AC88A99" w14:textId="500AB3A5" w:rsidR="00210693" w:rsidRDefault="00210693" w:rsidP="00210693">
      <w:pPr>
        <w:rPr>
          <w:lang w:val="el-GR"/>
        </w:rPr>
      </w:pPr>
      <w:r w:rsidRPr="00210693">
        <w:rPr>
          <w:rFonts w:cstheme="minorHAnsi"/>
          <w:b/>
          <w:color w:val="000000"/>
          <w:lang w:val="el-GR"/>
        </w:rPr>
        <w:t xml:space="preserve">Π2.Χ </w:t>
      </w:r>
      <w:r w:rsidR="001B642A">
        <w:rPr>
          <w:lang w:val="el-GR"/>
        </w:rPr>
        <w:t>Τριμ</w:t>
      </w:r>
      <w:r w:rsidR="001B642A" w:rsidRPr="00ED46FE">
        <w:rPr>
          <w:lang w:val="el-GR"/>
        </w:rPr>
        <w:t xml:space="preserve">ηνιαίες </w:t>
      </w:r>
      <w:r w:rsidRPr="00ED46FE">
        <w:rPr>
          <w:lang w:val="el-GR"/>
        </w:rPr>
        <w:t>αναφορές Επικοινωνιακής Δράσης και Ενεργειών Επικοινωνίας.</w:t>
      </w:r>
    </w:p>
    <w:p w14:paraId="5A55ABC5" w14:textId="77777777" w:rsidR="00A8771B" w:rsidRDefault="00A8771B" w:rsidP="00210693">
      <w:pPr>
        <w:rPr>
          <w:lang w:val="el-GR"/>
        </w:rPr>
      </w:pPr>
    </w:p>
    <w:p w14:paraId="156CDB3B" w14:textId="77777777" w:rsidR="008338F0" w:rsidRPr="00EF2204" w:rsidRDefault="003355E7">
      <w:pPr>
        <w:pStyle w:val="3"/>
        <w:numPr>
          <w:ilvl w:val="0"/>
          <w:numId w:val="22"/>
        </w:numPr>
        <w:rPr>
          <w:lang w:val="el-GR"/>
        </w:rPr>
      </w:pPr>
      <w:bookmarkStart w:id="465" w:name="_Toc97194366"/>
      <w:bookmarkStart w:id="466" w:name="_Toc97194477"/>
      <w:bookmarkStart w:id="467" w:name="_Ref122694864"/>
      <w:bookmarkStart w:id="468" w:name="_Toc190874745"/>
      <w:r w:rsidRPr="00EF2204">
        <w:rPr>
          <w:lang w:val="el-GR"/>
        </w:rPr>
        <w:t xml:space="preserve">Μεθοδολογία </w:t>
      </w:r>
      <w:r w:rsidR="00025B9C">
        <w:rPr>
          <w:lang w:val="el-GR"/>
        </w:rPr>
        <w:t>Υ</w:t>
      </w:r>
      <w:r w:rsidRPr="00EF2204">
        <w:rPr>
          <w:lang w:val="el-GR"/>
        </w:rPr>
        <w:t>λοποίησης</w:t>
      </w:r>
      <w:bookmarkEnd w:id="465"/>
      <w:bookmarkEnd w:id="466"/>
      <w:bookmarkEnd w:id="467"/>
      <w:bookmarkEnd w:id="468"/>
    </w:p>
    <w:p w14:paraId="45BD28BD" w14:textId="77777777" w:rsidR="00E13273" w:rsidRPr="00155B45" w:rsidRDefault="00E13273" w:rsidP="00E13273">
      <w:pPr>
        <w:spacing w:line="252" w:lineRule="auto"/>
        <w:rPr>
          <w:lang w:val="el-GR"/>
        </w:rPr>
      </w:pPr>
      <w:bookmarkStart w:id="469" w:name="_Toc97195407"/>
      <w:bookmarkStart w:id="470" w:name="_Toc97195576"/>
      <w:bookmarkEnd w:id="469"/>
      <w:bookmarkEnd w:id="470"/>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04D0B3C1" w14:textId="77777777" w:rsidR="00E13273" w:rsidRPr="00155B45" w:rsidRDefault="00E13273" w:rsidP="00E13273">
      <w:pPr>
        <w:spacing w:line="252" w:lineRule="auto"/>
        <w:rPr>
          <w:lang w:val="el-GR"/>
        </w:rPr>
      </w:pPr>
      <w:r w:rsidRPr="00155B45">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558CA577" w14:textId="77777777" w:rsidR="00E13273" w:rsidRPr="00155B45" w:rsidRDefault="00E13273" w:rsidP="00E13273">
      <w:pPr>
        <w:spacing w:line="252" w:lineRule="auto"/>
        <w:rPr>
          <w:lang w:val="el-GR"/>
        </w:rPr>
      </w:pPr>
      <w:r w:rsidRPr="00155B45">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0FB4A278" w14:textId="77777777" w:rsidR="00E13273" w:rsidRPr="00155B45" w:rsidRDefault="00E13273">
      <w:pPr>
        <w:numPr>
          <w:ilvl w:val="0"/>
          <w:numId w:val="29"/>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1FC9A013" w14:textId="77777777" w:rsidR="00E13273" w:rsidRPr="00155B45" w:rsidRDefault="00E13273">
      <w:pPr>
        <w:numPr>
          <w:ilvl w:val="0"/>
          <w:numId w:val="29"/>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72227270" w14:textId="77777777" w:rsidR="00E13273" w:rsidRPr="00155B45" w:rsidRDefault="00E13273">
      <w:pPr>
        <w:numPr>
          <w:ilvl w:val="0"/>
          <w:numId w:val="29"/>
        </w:numPr>
        <w:spacing w:line="252" w:lineRule="auto"/>
        <w:ind w:left="284" w:hanging="284"/>
        <w:rPr>
          <w:lang w:val="el-GR"/>
        </w:rPr>
      </w:pPr>
      <w:r w:rsidRPr="00155B45">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3B1E6060" w14:textId="77777777" w:rsidR="00025B9C" w:rsidRPr="00025B9C" w:rsidRDefault="00025B9C" w:rsidP="00045DCF">
      <w:pPr>
        <w:rPr>
          <w:lang w:val="el-GR"/>
        </w:rPr>
      </w:pPr>
    </w:p>
    <w:p w14:paraId="1764197F" w14:textId="4BFC001F" w:rsidR="00025B9C" w:rsidRDefault="00025B9C">
      <w:pPr>
        <w:pStyle w:val="4"/>
        <w:numPr>
          <w:ilvl w:val="1"/>
          <w:numId w:val="22"/>
        </w:numPr>
        <w:ind w:hanging="306"/>
        <w:rPr>
          <w:rFonts w:cs="Tahoma"/>
          <w:szCs w:val="22"/>
          <w:lang w:val="el-GR"/>
        </w:rPr>
      </w:pPr>
      <w:bookmarkStart w:id="471" w:name="_Toc97194367"/>
      <w:bookmarkStart w:id="472" w:name="_Ref122695066"/>
      <w:bookmarkStart w:id="473" w:name="_Toc190874746"/>
      <w:r w:rsidRPr="00EF2204">
        <w:rPr>
          <w:rFonts w:cs="Tahoma"/>
          <w:szCs w:val="22"/>
          <w:lang w:val="el-GR"/>
        </w:rPr>
        <w:lastRenderedPageBreak/>
        <w:t>Χρονοδιάγραμμα</w:t>
      </w:r>
      <w:bookmarkEnd w:id="471"/>
      <w:bookmarkEnd w:id="472"/>
      <w:bookmarkEnd w:id="473"/>
    </w:p>
    <w:p w14:paraId="16576A43" w14:textId="4CB643C0" w:rsidR="00F82A8D" w:rsidRPr="00C71EEC" w:rsidRDefault="00F82A8D" w:rsidP="00F82A8D">
      <w:pPr>
        <w:suppressAutoHyphens w:val="0"/>
        <w:autoSpaceDE w:val="0"/>
        <w:spacing w:after="60"/>
        <w:rPr>
          <w:rFonts w:eastAsia="SimSun"/>
          <w:lang w:val="el-GR"/>
        </w:rPr>
      </w:pPr>
      <w:bookmarkStart w:id="474"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E13273">
        <w:rPr>
          <w:rFonts w:eastAsia="SimSun"/>
          <w:lang w:val="el-GR"/>
        </w:rPr>
        <w:t>σε</w:t>
      </w:r>
      <w:r w:rsidRPr="00E13273">
        <w:rPr>
          <w:rFonts w:eastAsia="SimSun"/>
          <w:b/>
          <w:bCs/>
          <w:lang w:val="el-GR"/>
        </w:rPr>
        <w:t xml:space="preserve"> </w:t>
      </w:r>
      <w:r w:rsidR="00311EC1">
        <w:rPr>
          <w:rFonts w:eastAsia="SimSun"/>
          <w:b/>
          <w:bCs/>
          <w:lang w:val="el-GR"/>
        </w:rPr>
        <w:t xml:space="preserve">είκοσι δύο </w:t>
      </w:r>
      <w:r w:rsidR="00311EC1" w:rsidRPr="00E13273">
        <w:rPr>
          <w:rFonts w:eastAsia="SimSun"/>
          <w:b/>
          <w:bCs/>
          <w:lang w:val="el-GR"/>
        </w:rPr>
        <w:t>(</w:t>
      </w:r>
      <w:r w:rsidR="00311EC1">
        <w:rPr>
          <w:rFonts w:eastAsia="SimSun"/>
          <w:b/>
          <w:bCs/>
          <w:lang w:val="el-GR"/>
        </w:rPr>
        <w:t>22</w:t>
      </w:r>
      <w:r w:rsidR="00311EC1" w:rsidRPr="00E13273">
        <w:rPr>
          <w:rFonts w:eastAsia="SimSun"/>
          <w:b/>
          <w:bCs/>
          <w:lang w:val="el-GR"/>
        </w:rPr>
        <w:t>)</w:t>
      </w:r>
      <w:r w:rsidRPr="00E13273">
        <w:rPr>
          <w:rFonts w:eastAsia="SimSun"/>
          <w:lang w:val="el-GR"/>
        </w:rPr>
        <w:t xml:space="preserve"> και νοείται το χρονικό διάστημα από την ημερομηνία υπογραφής της σύμβασης έως την υποβολή</w:t>
      </w:r>
      <w:r w:rsidRPr="00C71EEC">
        <w:rPr>
          <w:rFonts w:eastAsia="SimSun"/>
          <w:lang w:val="el-GR"/>
        </w:rPr>
        <w:t xml:space="preserve"> του τελευταίου παραδοτέου σύμφωνα με το αναλυτικό χρονοδιάγραμμα που παρατίθεται στη συνέχεια.  </w:t>
      </w:r>
    </w:p>
    <w:p w14:paraId="32944A9B" w14:textId="6E8D3274"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p w14:paraId="39D57EDB" w14:textId="77777777" w:rsidR="00133814" w:rsidRPr="00C71EEC" w:rsidRDefault="00133814" w:rsidP="00F82A8D">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3608"/>
        <w:gridCol w:w="1383"/>
        <w:gridCol w:w="1622"/>
        <w:gridCol w:w="1216"/>
        <w:gridCol w:w="1799"/>
      </w:tblGrid>
      <w:tr w:rsidR="00F82A8D" w:rsidRPr="00C71EEC" w14:paraId="38E2853A" w14:textId="77777777" w:rsidTr="00770F53">
        <w:trPr>
          <w:trHeight w:val="300"/>
          <w:jc w:val="center"/>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bookmarkEnd w:id="474"/>
          <w:p w14:paraId="7DFEF3F9"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E13273" w:rsidRPr="00C71EEC" w14:paraId="30D87158" w14:textId="77777777" w:rsidTr="00617417">
        <w:trPr>
          <w:trHeight w:val="765"/>
          <w:jc w:val="center"/>
        </w:trPr>
        <w:tc>
          <w:tcPr>
            <w:tcW w:w="1874" w:type="pct"/>
            <w:tcBorders>
              <w:top w:val="nil"/>
              <w:left w:val="single" w:sz="4" w:space="0" w:color="auto"/>
              <w:bottom w:val="single" w:sz="4" w:space="0" w:color="auto"/>
              <w:right w:val="single" w:sz="4" w:space="0" w:color="auto"/>
            </w:tcBorders>
            <w:shd w:val="clear" w:color="000000" w:fill="E2EFDA"/>
            <w:vAlign w:val="center"/>
            <w:hideMark/>
          </w:tcPr>
          <w:p w14:paraId="46258455" w14:textId="115A7E66"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Τίτλος </w:t>
            </w:r>
            <w:r>
              <w:rPr>
                <w:rFonts w:eastAsia="SimSun"/>
                <w:b/>
                <w:bCs/>
                <w:sz w:val="20"/>
                <w:szCs w:val="20"/>
                <w:lang w:val="el-GR"/>
              </w:rPr>
              <w:t>Παραδοτέου</w:t>
            </w:r>
            <w:r w:rsidRPr="00C71EEC">
              <w:rPr>
                <w:rFonts w:eastAsia="SimSun"/>
                <w:b/>
                <w:bCs/>
                <w:sz w:val="20"/>
                <w:szCs w:val="20"/>
                <w:lang w:val="el-GR"/>
              </w:rPr>
              <w:t xml:space="preserve"> </w:t>
            </w:r>
          </w:p>
        </w:tc>
        <w:tc>
          <w:tcPr>
            <w:tcW w:w="718" w:type="pct"/>
            <w:tcBorders>
              <w:top w:val="nil"/>
              <w:left w:val="nil"/>
              <w:bottom w:val="single" w:sz="4" w:space="0" w:color="auto"/>
              <w:right w:val="single" w:sz="4" w:space="0" w:color="auto"/>
            </w:tcBorders>
            <w:shd w:val="clear" w:color="000000" w:fill="E2EFDA"/>
            <w:vAlign w:val="center"/>
            <w:hideMark/>
          </w:tcPr>
          <w:p w14:paraId="285291EA" w14:textId="0CD35EE0"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υλοποίησης </w:t>
            </w:r>
          </w:p>
        </w:tc>
        <w:tc>
          <w:tcPr>
            <w:tcW w:w="843" w:type="pct"/>
            <w:tcBorders>
              <w:top w:val="nil"/>
              <w:left w:val="nil"/>
              <w:bottom w:val="single" w:sz="4" w:space="0" w:color="auto"/>
              <w:right w:val="single" w:sz="4" w:space="0" w:color="auto"/>
            </w:tcBorders>
            <w:shd w:val="clear" w:color="000000" w:fill="E2EFDA"/>
            <w:vAlign w:val="center"/>
            <w:hideMark/>
          </w:tcPr>
          <w:p w14:paraId="02B47A1B" w14:textId="23EB6A0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Ελέγχου Παραδοτέων </w:t>
            </w:r>
          </w:p>
        </w:tc>
        <w:tc>
          <w:tcPr>
            <w:tcW w:w="631" w:type="pct"/>
            <w:tcBorders>
              <w:top w:val="nil"/>
              <w:left w:val="nil"/>
              <w:bottom w:val="single" w:sz="4" w:space="0" w:color="auto"/>
              <w:right w:val="single" w:sz="4" w:space="0" w:color="auto"/>
            </w:tcBorders>
            <w:shd w:val="clear" w:color="000000" w:fill="E2EFDA"/>
            <w:vAlign w:val="center"/>
            <w:hideMark/>
          </w:tcPr>
          <w:p w14:paraId="60BD04D8" w14:textId="6F2A330A"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Σύμβασης </w:t>
            </w:r>
          </w:p>
        </w:tc>
        <w:tc>
          <w:tcPr>
            <w:tcW w:w="934" w:type="pct"/>
            <w:tcBorders>
              <w:top w:val="nil"/>
              <w:left w:val="nil"/>
              <w:bottom w:val="single" w:sz="4" w:space="0" w:color="auto"/>
              <w:right w:val="single" w:sz="4" w:space="0" w:color="auto"/>
            </w:tcBorders>
            <w:shd w:val="clear" w:color="000000" w:fill="E2EFDA"/>
            <w:vAlign w:val="center"/>
            <w:hideMark/>
          </w:tcPr>
          <w:p w14:paraId="4E6FC4A9"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E13273" w:rsidRPr="001B4860" w14:paraId="76373E0E" w14:textId="77777777" w:rsidTr="00617417">
        <w:trPr>
          <w:trHeight w:val="291"/>
          <w:jc w:val="center"/>
        </w:trPr>
        <w:tc>
          <w:tcPr>
            <w:tcW w:w="1874" w:type="pct"/>
            <w:tcBorders>
              <w:top w:val="single" w:sz="4" w:space="0" w:color="auto"/>
              <w:left w:val="single" w:sz="4" w:space="0" w:color="auto"/>
              <w:bottom w:val="single" w:sz="4" w:space="0" w:color="auto"/>
              <w:right w:val="single" w:sz="4" w:space="0" w:color="auto"/>
            </w:tcBorders>
            <w:shd w:val="clear" w:color="000000" w:fill="F2F2F2"/>
            <w:vAlign w:val="center"/>
          </w:tcPr>
          <w:p w14:paraId="071A99CC" w14:textId="115B8CE7" w:rsidR="00E13273" w:rsidRPr="00F5475A" w:rsidRDefault="00BD3F4C" w:rsidP="00E13273">
            <w:pPr>
              <w:suppressAutoHyphens w:val="0"/>
              <w:autoSpaceDE w:val="0"/>
              <w:spacing w:after="60"/>
              <w:jc w:val="left"/>
              <w:rPr>
                <w:color w:val="000000" w:themeColor="text1"/>
                <w:sz w:val="20"/>
                <w:szCs w:val="20"/>
                <w:lang w:val="el-GR"/>
              </w:rPr>
            </w:pPr>
            <w:r w:rsidRPr="00BD3F4C">
              <w:rPr>
                <w:color w:val="000000" w:themeColor="text1"/>
                <w:sz w:val="20"/>
                <w:szCs w:val="20"/>
                <w:lang w:val="el-GR"/>
              </w:rPr>
              <w:t xml:space="preserve">Π1. </w:t>
            </w:r>
            <w:r w:rsidR="00ED46FE">
              <w:rPr>
                <w:color w:val="000000" w:themeColor="text1"/>
                <w:sz w:val="20"/>
                <w:szCs w:val="20"/>
                <w:lang w:val="el-GR"/>
              </w:rPr>
              <w:t>Πλάνο Δημοσιότητας</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228AE214" w14:textId="6D399576" w:rsidR="00E13273"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 xml:space="preserve">5 </w:t>
            </w:r>
            <w:r w:rsidR="001B4860">
              <w:rPr>
                <w:rFonts w:eastAsia="SimSun"/>
                <w:b/>
                <w:sz w:val="20"/>
                <w:szCs w:val="20"/>
                <w:lang w:val="el-GR"/>
              </w:rPr>
              <w:t xml:space="preserve">εργάσιμες </w:t>
            </w:r>
            <w:r w:rsidRPr="00F5475A">
              <w:rPr>
                <w:rFonts w:eastAsia="SimSun"/>
                <w:b/>
                <w:sz w:val="20"/>
                <w:szCs w:val="20"/>
                <w:lang w:val="el-GR"/>
              </w:rPr>
              <w:t>ημέρες</w:t>
            </w:r>
          </w:p>
        </w:tc>
        <w:tc>
          <w:tcPr>
            <w:tcW w:w="843" w:type="pct"/>
            <w:tcBorders>
              <w:top w:val="single" w:sz="4" w:space="0" w:color="auto"/>
              <w:left w:val="nil"/>
              <w:bottom w:val="single" w:sz="4" w:space="0" w:color="auto"/>
              <w:right w:val="single" w:sz="4" w:space="0" w:color="auto"/>
            </w:tcBorders>
            <w:shd w:val="clear" w:color="000000" w:fill="F2F2F2"/>
            <w:vAlign w:val="center"/>
          </w:tcPr>
          <w:p w14:paraId="450FF13B" w14:textId="28593D56" w:rsidR="00E13273"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2</w:t>
            </w:r>
            <w:r w:rsidR="00BD3F4C">
              <w:rPr>
                <w:rFonts w:eastAsia="SimSun"/>
                <w:b/>
                <w:sz w:val="20"/>
                <w:szCs w:val="20"/>
                <w:lang w:val="el-GR"/>
              </w:rPr>
              <w:t xml:space="preserve"> εργάσιμες</w:t>
            </w:r>
            <w:r w:rsidRPr="00F5475A">
              <w:rPr>
                <w:rFonts w:eastAsia="SimSun"/>
                <w:b/>
                <w:sz w:val="20"/>
                <w:szCs w:val="20"/>
                <w:lang w:val="el-GR"/>
              </w:rPr>
              <w:t xml:space="preserve"> ημέρες</w:t>
            </w:r>
          </w:p>
        </w:tc>
        <w:tc>
          <w:tcPr>
            <w:tcW w:w="631" w:type="pct"/>
            <w:tcBorders>
              <w:top w:val="single" w:sz="4" w:space="0" w:color="auto"/>
              <w:left w:val="nil"/>
              <w:bottom w:val="single" w:sz="4" w:space="0" w:color="auto"/>
              <w:right w:val="single" w:sz="4" w:space="0" w:color="auto"/>
            </w:tcBorders>
            <w:shd w:val="clear" w:color="000000" w:fill="F2F2F2"/>
            <w:vAlign w:val="center"/>
          </w:tcPr>
          <w:p w14:paraId="0FA647B8" w14:textId="22DCE516" w:rsidR="00E13273"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 xml:space="preserve">7 </w:t>
            </w:r>
            <w:r w:rsidR="00BD3F4C">
              <w:rPr>
                <w:rFonts w:eastAsia="SimSun"/>
                <w:b/>
                <w:sz w:val="20"/>
                <w:szCs w:val="20"/>
                <w:lang w:val="el-GR"/>
              </w:rPr>
              <w:t xml:space="preserve">εργάσιμες </w:t>
            </w:r>
            <w:r w:rsidRPr="00F5475A">
              <w:rPr>
                <w:rFonts w:eastAsia="SimSun"/>
                <w:b/>
                <w:sz w:val="20"/>
                <w:szCs w:val="20"/>
                <w:lang w:val="el-GR"/>
              </w:rPr>
              <w:t>ημέρες</w:t>
            </w:r>
          </w:p>
        </w:tc>
        <w:tc>
          <w:tcPr>
            <w:tcW w:w="934" w:type="pct"/>
            <w:tcBorders>
              <w:top w:val="single" w:sz="4" w:space="0" w:color="auto"/>
              <w:left w:val="nil"/>
              <w:bottom w:val="single" w:sz="4" w:space="0" w:color="auto"/>
              <w:right w:val="single" w:sz="4" w:space="0" w:color="auto"/>
            </w:tcBorders>
            <w:shd w:val="clear" w:color="000000" w:fill="F2F2F2"/>
            <w:vAlign w:val="center"/>
          </w:tcPr>
          <w:p w14:paraId="791A04CE" w14:textId="17935CEE" w:rsidR="00E13273" w:rsidRPr="00F5475A" w:rsidRDefault="00BD3F4C" w:rsidP="00F5475A">
            <w:pPr>
              <w:suppressAutoHyphens w:val="0"/>
              <w:autoSpaceDE w:val="0"/>
              <w:spacing w:after="60"/>
              <w:jc w:val="center"/>
              <w:rPr>
                <w:color w:val="000000" w:themeColor="text1"/>
                <w:sz w:val="20"/>
                <w:szCs w:val="20"/>
                <w:lang w:val="el-GR"/>
              </w:rPr>
            </w:pPr>
            <w:r>
              <w:rPr>
                <w:color w:val="000000" w:themeColor="text1"/>
                <w:sz w:val="20"/>
                <w:szCs w:val="20"/>
                <w:lang w:val="el-GR"/>
              </w:rPr>
              <w:t>Υ</w:t>
            </w:r>
            <w:r w:rsidR="001B4860">
              <w:rPr>
                <w:color w:val="000000" w:themeColor="text1"/>
                <w:sz w:val="20"/>
                <w:szCs w:val="20"/>
                <w:lang w:val="el-GR"/>
              </w:rPr>
              <w:t>πογραφή της σύμβασης</w:t>
            </w:r>
          </w:p>
        </w:tc>
      </w:tr>
      <w:tr w:rsidR="00F5475A" w:rsidRPr="00894F95" w14:paraId="1CD0945F" w14:textId="77777777" w:rsidTr="00617417">
        <w:trPr>
          <w:trHeight w:val="291"/>
          <w:jc w:val="center"/>
        </w:trPr>
        <w:tc>
          <w:tcPr>
            <w:tcW w:w="1874" w:type="pct"/>
            <w:tcBorders>
              <w:top w:val="single" w:sz="4" w:space="0" w:color="auto"/>
              <w:left w:val="single" w:sz="4" w:space="0" w:color="auto"/>
              <w:bottom w:val="single" w:sz="4" w:space="0" w:color="auto"/>
              <w:right w:val="single" w:sz="4" w:space="0" w:color="auto"/>
            </w:tcBorders>
            <w:shd w:val="clear" w:color="000000" w:fill="F2F2F2"/>
            <w:vAlign w:val="center"/>
          </w:tcPr>
          <w:p w14:paraId="65FF55D5" w14:textId="7B9A6140" w:rsidR="00F5475A" w:rsidRPr="00F5475A" w:rsidRDefault="00BD3F4C" w:rsidP="00F5475A">
            <w:pPr>
              <w:suppressAutoHyphens w:val="0"/>
              <w:autoSpaceDE w:val="0"/>
              <w:spacing w:after="60"/>
              <w:jc w:val="left"/>
              <w:rPr>
                <w:color w:val="000000" w:themeColor="text1"/>
                <w:sz w:val="20"/>
                <w:szCs w:val="20"/>
                <w:lang w:val="el-GR"/>
              </w:rPr>
            </w:pPr>
            <w:r>
              <w:rPr>
                <w:color w:val="000000" w:themeColor="text1"/>
                <w:sz w:val="20"/>
                <w:szCs w:val="20"/>
                <w:lang w:val="el-GR"/>
              </w:rPr>
              <w:t>Π2.</w:t>
            </w:r>
            <w:r w:rsidR="00ED46FE">
              <w:rPr>
                <w:color w:val="000000" w:themeColor="text1"/>
                <w:sz w:val="20"/>
                <w:szCs w:val="20"/>
                <w:lang w:val="el-GR"/>
              </w:rPr>
              <w:t>1 – Π2.</w:t>
            </w:r>
            <w:r w:rsidR="008051A4">
              <w:rPr>
                <w:color w:val="000000" w:themeColor="text1"/>
                <w:sz w:val="20"/>
                <w:szCs w:val="20"/>
                <w:lang w:val="el-GR"/>
              </w:rPr>
              <w:t>7</w:t>
            </w:r>
            <w:r>
              <w:rPr>
                <w:color w:val="000000" w:themeColor="text1"/>
                <w:sz w:val="20"/>
                <w:szCs w:val="20"/>
                <w:lang w:val="el-GR"/>
              </w:rPr>
              <w:t xml:space="preserve"> </w:t>
            </w:r>
            <w:r w:rsidR="008051A4">
              <w:rPr>
                <w:color w:val="000000" w:themeColor="text1"/>
                <w:sz w:val="20"/>
                <w:szCs w:val="20"/>
                <w:lang w:val="el-GR"/>
              </w:rPr>
              <w:t>Τριμ</w:t>
            </w:r>
            <w:r w:rsidR="008051A4" w:rsidRPr="00ED46FE">
              <w:rPr>
                <w:color w:val="000000" w:themeColor="text1"/>
                <w:sz w:val="20"/>
                <w:szCs w:val="20"/>
                <w:lang w:val="el-GR"/>
              </w:rPr>
              <w:t>ηνιαίες</w:t>
            </w:r>
            <w:r w:rsidR="00ED46FE" w:rsidRPr="00ED46FE">
              <w:rPr>
                <w:color w:val="000000" w:themeColor="text1"/>
                <w:sz w:val="20"/>
                <w:szCs w:val="20"/>
                <w:lang w:val="el-GR"/>
              </w:rPr>
              <w:t xml:space="preserve"> αναφορές Επικοινωνιακής Δράσης και Ενεργειών Επικοινωνίας</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0F8CC923" w14:textId="16355BED" w:rsidR="00F5475A" w:rsidRPr="00F5475A" w:rsidRDefault="008051A4" w:rsidP="00F5475A">
            <w:pPr>
              <w:suppressAutoHyphens w:val="0"/>
              <w:autoSpaceDE w:val="0"/>
              <w:spacing w:after="60"/>
              <w:jc w:val="center"/>
              <w:rPr>
                <w:rFonts w:eastAsia="SimSun"/>
                <w:b/>
                <w:sz w:val="20"/>
                <w:szCs w:val="20"/>
                <w:lang w:val="el-GR"/>
              </w:rPr>
            </w:pPr>
            <w:r>
              <w:rPr>
                <w:rFonts w:eastAsia="SimSun"/>
                <w:b/>
                <w:sz w:val="20"/>
                <w:szCs w:val="20"/>
                <w:lang w:val="el-GR"/>
              </w:rPr>
              <w:t>21</w:t>
            </w:r>
            <w:r w:rsidR="00A44EC6" w:rsidRPr="00F5475A">
              <w:rPr>
                <w:rFonts w:eastAsia="SimSun"/>
                <w:b/>
                <w:sz w:val="20"/>
                <w:szCs w:val="20"/>
                <w:lang w:val="el-GR"/>
              </w:rPr>
              <w:t xml:space="preserve"> </w:t>
            </w:r>
            <w:r w:rsidR="00F5475A" w:rsidRPr="00F5475A">
              <w:rPr>
                <w:rFonts w:eastAsia="SimSun"/>
                <w:b/>
                <w:sz w:val="20"/>
                <w:szCs w:val="20"/>
                <w:lang w:val="el-GR"/>
              </w:rPr>
              <w:t>μήνες</w:t>
            </w:r>
          </w:p>
        </w:tc>
        <w:tc>
          <w:tcPr>
            <w:tcW w:w="843" w:type="pct"/>
            <w:tcBorders>
              <w:top w:val="single" w:sz="4" w:space="0" w:color="auto"/>
              <w:left w:val="nil"/>
              <w:bottom w:val="single" w:sz="4" w:space="0" w:color="auto"/>
              <w:right w:val="single" w:sz="4" w:space="0" w:color="auto"/>
            </w:tcBorders>
            <w:shd w:val="clear" w:color="000000" w:fill="F2F2F2"/>
            <w:vAlign w:val="center"/>
          </w:tcPr>
          <w:p w14:paraId="270D07C0" w14:textId="0055219B" w:rsidR="00F5475A"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1 μήνας</w:t>
            </w:r>
          </w:p>
        </w:tc>
        <w:tc>
          <w:tcPr>
            <w:tcW w:w="631" w:type="pct"/>
            <w:tcBorders>
              <w:top w:val="single" w:sz="4" w:space="0" w:color="auto"/>
              <w:left w:val="nil"/>
              <w:bottom w:val="single" w:sz="4" w:space="0" w:color="auto"/>
              <w:right w:val="single" w:sz="4" w:space="0" w:color="auto"/>
            </w:tcBorders>
            <w:shd w:val="clear" w:color="000000" w:fill="F2F2F2"/>
            <w:vAlign w:val="center"/>
          </w:tcPr>
          <w:p w14:paraId="39EF27E4" w14:textId="1F08B2DF" w:rsidR="00F5475A" w:rsidRPr="00F5475A" w:rsidRDefault="008051A4" w:rsidP="00F5475A">
            <w:pPr>
              <w:suppressAutoHyphens w:val="0"/>
              <w:autoSpaceDE w:val="0"/>
              <w:spacing w:after="60"/>
              <w:jc w:val="center"/>
              <w:rPr>
                <w:rFonts w:eastAsia="SimSun"/>
                <w:b/>
                <w:sz w:val="20"/>
                <w:szCs w:val="20"/>
                <w:lang w:val="el-GR"/>
              </w:rPr>
            </w:pPr>
            <w:r>
              <w:rPr>
                <w:rFonts w:eastAsia="SimSun"/>
                <w:b/>
                <w:sz w:val="20"/>
                <w:szCs w:val="20"/>
                <w:lang w:val="el-GR"/>
              </w:rPr>
              <w:t>22</w:t>
            </w:r>
            <w:r w:rsidR="00A44EC6" w:rsidRPr="00F5475A">
              <w:rPr>
                <w:rFonts w:eastAsia="SimSun"/>
                <w:b/>
                <w:sz w:val="20"/>
                <w:szCs w:val="20"/>
                <w:lang w:val="el-GR"/>
              </w:rPr>
              <w:t xml:space="preserve"> </w:t>
            </w:r>
            <w:r w:rsidR="00F5475A" w:rsidRPr="00F5475A">
              <w:rPr>
                <w:rFonts w:eastAsia="SimSun"/>
                <w:b/>
                <w:sz w:val="20"/>
                <w:szCs w:val="20"/>
                <w:lang w:val="el-GR"/>
              </w:rPr>
              <w:t>μήνες</w:t>
            </w:r>
          </w:p>
        </w:tc>
        <w:tc>
          <w:tcPr>
            <w:tcW w:w="934" w:type="pct"/>
            <w:tcBorders>
              <w:top w:val="single" w:sz="4" w:space="0" w:color="auto"/>
              <w:left w:val="nil"/>
              <w:bottom w:val="single" w:sz="4" w:space="0" w:color="auto"/>
              <w:right w:val="single" w:sz="4" w:space="0" w:color="auto"/>
            </w:tcBorders>
            <w:shd w:val="clear" w:color="000000" w:fill="F2F2F2"/>
            <w:vAlign w:val="center"/>
          </w:tcPr>
          <w:p w14:paraId="26DA392F" w14:textId="47AFC5E4" w:rsidR="00F5475A" w:rsidRPr="00F5475A" w:rsidRDefault="00806FAB" w:rsidP="00F5475A">
            <w:pPr>
              <w:suppressAutoHyphens w:val="0"/>
              <w:autoSpaceDE w:val="0"/>
              <w:spacing w:after="60"/>
              <w:jc w:val="center"/>
              <w:rPr>
                <w:rFonts w:eastAsia="SimSun"/>
                <w:sz w:val="20"/>
                <w:szCs w:val="20"/>
                <w:lang w:val="el-GR"/>
              </w:rPr>
            </w:pPr>
            <w:r>
              <w:rPr>
                <w:color w:val="000000" w:themeColor="text1"/>
                <w:sz w:val="20"/>
                <w:szCs w:val="20"/>
                <w:lang w:val="el-GR"/>
              </w:rPr>
              <w:t>Υπογραφή της σύμβασης</w:t>
            </w:r>
          </w:p>
        </w:tc>
      </w:tr>
    </w:tbl>
    <w:p w14:paraId="7ACC1D69" w14:textId="03914859" w:rsidR="00986151" w:rsidRDefault="00986151" w:rsidP="00C77D57">
      <w:pPr>
        <w:rPr>
          <w:lang w:val="el-GR"/>
        </w:rPr>
      </w:pPr>
    </w:p>
    <w:p w14:paraId="0DE3EE07" w14:textId="77777777" w:rsidR="00025B9C" w:rsidRPr="00843444" w:rsidRDefault="00025B9C">
      <w:pPr>
        <w:pStyle w:val="4"/>
        <w:numPr>
          <w:ilvl w:val="1"/>
          <w:numId w:val="22"/>
        </w:numPr>
        <w:ind w:hanging="306"/>
        <w:rPr>
          <w:rFonts w:cs="Tahoma"/>
          <w:szCs w:val="22"/>
          <w:lang w:val="el-GR"/>
        </w:rPr>
      </w:pPr>
      <w:bookmarkStart w:id="475" w:name="_Ref122695067"/>
      <w:bookmarkStart w:id="476" w:name="_Toc190874747"/>
      <w:bookmarkStart w:id="477" w:name="_Hlk61973828"/>
      <w:r w:rsidRPr="00843444">
        <w:rPr>
          <w:rFonts w:cs="Tahoma"/>
          <w:szCs w:val="22"/>
          <w:lang w:val="el-GR"/>
        </w:rPr>
        <w:t>Χρόνος Υποβολής και Διαδικασία Οριστικοποίησης Παραδοτέων</w:t>
      </w:r>
      <w:bookmarkEnd w:id="475"/>
      <w:bookmarkEnd w:id="476"/>
    </w:p>
    <w:bookmarkEnd w:id="477"/>
    <w:p w14:paraId="7C2F28AE" w14:textId="77777777" w:rsidR="005D3E33" w:rsidRPr="00EF2204" w:rsidRDefault="005D3E33" w:rsidP="00EF2204">
      <w:pPr>
        <w:rPr>
          <w:rFonts w:eastAsia="SimSun"/>
          <w:lang w:val="el-GR"/>
        </w:rPr>
      </w:pPr>
    </w:p>
    <w:tbl>
      <w:tblPr>
        <w:tblStyle w:val="aff0"/>
        <w:tblW w:w="4702" w:type="pct"/>
        <w:tblInd w:w="-147" w:type="dxa"/>
        <w:tblLayout w:type="fixed"/>
        <w:tblLook w:val="04A0" w:firstRow="1" w:lastRow="0" w:firstColumn="1" w:lastColumn="0" w:noHBand="0" w:noVBand="1"/>
      </w:tblPr>
      <w:tblGrid>
        <w:gridCol w:w="592"/>
        <w:gridCol w:w="1536"/>
        <w:gridCol w:w="3674"/>
        <w:gridCol w:w="1702"/>
        <w:gridCol w:w="1550"/>
      </w:tblGrid>
      <w:tr w:rsidR="00946839" w:rsidRPr="00892E1A" w14:paraId="6E2E064E" w14:textId="77777777" w:rsidTr="003F50B0">
        <w:trPr>
          <w:trHeight w:val="336"/>
          <w:tblHeader/>
        </w:trPr>
        <w:tc>
          <w:tcPr>
            <w:tcW w:w="327" w:type="pct"/>
            <w:shd w:val="clear" w:color="auto" w:fill="FBE4D5"/>
            <w:vAlign w:val="center"/>
            <w:hideMark/>
          </w:tcPr>
          <w:p w14:paraId="38388682" w14:textId="77777777" w:rsidR="00946839" w:rsidRPr="00EF2204" w:rsidRDefault="00946839"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848" w:type="pct"/>
            <w:shd w:val="clear" w:color="auto" w:fill="FBE4D5"/>
            <w:vAlign w:val="center"/>
            <w:hideMark/>
          </w:tcPr>
          <w:p w14:paraId="1C5C6D9C" w14:textId="77777777" w:rsidR="00946839" w:rsidRPr="00EF2204" w:rsidRDefault="00946839"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029" w:type="pct"/>
            <w:shd w:val="clear" w:color="auto" w:fill="FBE4D5"/>
            <w:vAlign w:val="center"/>
            <w:hideMark/>
          </w:tcPr>
          <w:p w14:paraId="20E5AC40" w14:textId="77777777" w:rsidR="00946839" w:rsidRPr="00EF2204" w:rsidRDefault="00946839"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940" w:type="pct"/>
            <w:shd w:val="clear" w:color="auto" w:fill="FBE4D5"/>
            <w:vAlign w:val="center"/>
            <w:hideMark/>
          </w:tcPr>
          <w:p w14:paraId="260DDE08" w14:textId="77777777" w:rsidR="00946839" w:rsidRPr="00EF2204" w:rsidRDefault="00946839"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7D0B9705" w14:textId="77777777" w:rsidR="00946839" w:rsidRPr="00EF2204" w:rsidRDefault="00946839"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856" w:type="pct"/>
            <w:shd w:val="clear" w:color="auto" w:fill="FBE4D5"/>
          </w:tcPr>
          <w:p w14:paraId="40AD8AE9" w14:textId="77777777"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CB6DC4B" w14:textId="15A1F3E5"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w:t>
            </w:r>
          </w:p>
        </w:tc>
      </w:tr>
      <w:tr w:rsidR="00946839" w:rsidRPr="00E122D5" w14:paraId="12535E55" w14:textId="77777777" w:rsidTr="003F50B0">
        <w:trPr>
          <w:trHeight w:val="175"/>
        </w:trPr>
        <w:tc>
          <w:tcPr>
            <w:tcW w:w="327" w:type="pct"/>
            <w:noWrap/>
            <w:hideMark/>
          </w:tcPr>
          <w:p w14:paraId="76B4CF1A" w14:textId="77777777" w:rsidR="00946839" w:rsidRPr="00E122D5" w:rsidRDefault="00946839"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1</w:t>
            </w:r>
          </w:p>
        </w:tc>
        <w:tc>
          <w:tcPr>
            <w:tcW w:w="848" w:type="pct"/>
          </w:tcPr>
          <w:p w14:paraId="1072D3B3" w14:textId="606D629A" w:rsidR="00946839" w:rsidRPr="00E122D5" w:rsidRDefault="00E122D5" w:rsidP="000E0B6C">
            <w:pPr>
              <w:suppressAutoHyphens w:val="0"/>
              <w:spacing w:before="120" w:after="0"/>
              <w:jc w:val="center"/>
              <w:rPr>
                <w:color w:val="000000" w:themeColor="text1"/>
                <w:sz w:val="20"/>
                <w:szCs w:val="20"/>
                <w:lang w:val="el-GR"/>
              </w:rPr>
            </w:pPr>
            <w:r w:rsidRPr="00BD3F4C">
              <w:rPr>
                <w:color w:val="000000" w:themeColor="text1"/>
                <w:sz w:val="20"/>
                <w:szCs w:val="20"/>
                <w:lang w:val="el-GR"/>
              </w:rPr>
              <w:t xml:space="preserve">Π1. </w:t>
            </w:r>
          </w:p>
        </w:tc>
        <w:tc>
          <w:tcPr>
            <w:tcW w:w="2029" w:type="pct"/>
            <w:noWrap/>
            <w:vAlign w:val="center"/>
          </w:tcPr>
          <w:p w14:paraId="2030244A" w14:textId="2F0EF03F" w:rsidR="00946839" w:rsidRPr="00E122D5" w:rsidRDefault="00ED46FE" w:rsidP="00E122D5">
            <w:pPr>
              <w:suppressAutoHyphens w:val="0"/>
              <w:spacing w:before="120" w:after="0"/>
              <w:jc w:val="center"/>
              <w:rPr>
                <w:color w:val="000000" w:themeColor="text1"/>
                <w:sz w:val="20"/>
                <w:szCs w:val="20"/>
                <w:lang w:val="el-GR"/>
              </w:rPr>
            </w:pPr>
            <w:r>
              <w:rPr>
                <w:color w:val="000000" w:themeColor="text1"/>
                <w:sz w:val="20"/>
                <w:szCs w:val="20"/>
                <w:lang w:val="el-GR"/>
              </w:rPr>
              <w:t>Πλάνο Δημοσιότητας</w:t>
            </w:r>
          </w:p>
        </w:tc>
        <w:tc>
          <w:tcPr>
            <w:tcW w:w="940" w:type="pct"/>
            <w:noWrap/>
          </w:tcPr>
          <w:p w14:paraId="71ECEF71" w14:textId="12D64300" w:rsidR="00946839" w:rsidRPr="00E122D5" w:rsidRDefault="00D4298A"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 xml:space="preserve">5 </w:t>
            </w:r>
            <w:r w:rsidR="00E122D5" w:rsidRPr="00E122D5">
              <w:rPr>
                <w:color w:val="000000" w:themeColor="text1"/>
                <w:sz w:val="20"/>
                <w:szCs w:val="20"/>
                <w:lang w:val="el-GR"/>
              </w:rPr>
              <w:t xml:space="preserve">εργάσιμες </w:t>
            </w:r>
            <w:r w:rsidRPr="00E122D5">
              <w:rPr>
                <w:color w:val="000000" w:themeColor="text1"/>
                <w:sz w:val="20"/>
                <w:szCs w:val="20"/>
                <w:lang w:val="el-GR"/>
              </w:rPr>
              <w:t>ημέρες</w:t>
            </w:r>
          </w:p>
        </w:tc>
        <w:tc>
          <w:tcPr>
            <w:tcW w:w="856" w:type="pct"/>
          </w:tcPr>
          <w:p w14:paraId="29AAA39C" w14:textId="53DD5F9C" w:rsidR="00946839" w:rsidRPr="00E122D5" w:rsidRDefault="00D4298A"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 xml:space="preserve">2 </w:t>
            </w:r>
            <w:r w:rsidR="00E122D5" w:rsidRPr="00E122D5">
              <w:rPr>
                <w:color w:val="000000" w:themeColor="text1"/>
                <w:sz w:val="20"/>
                <w:szCs w:val="20"/>
                <w:lang w:val="el-GR"/>
              </w:rPr>
              <w:t xml:space="preserve">εργάσιμες </w:t>
            </w:r>
            <w:r w:rsidRPr="00E122D5">
              <w:rPr>
                <w:color w:val="000000" w:themeColor="text1"/>
                <w:sz w:val="20"/>
                <w:szCs w:val="20"/>
                <w:lang w:val="el-GR"/>
              </w:rPr>
              <w:t>ημέρες</w:t>
            </w:r>
          </w:p>
        </w:tc>
      </w:tr>
      <w:tr w:rsidR="00F5475A" w:rsidRPr="00E122D5" w14:paraId="389F3A34" w14:textId="77777777" w:rsidTr="003F50B0">
        <w:trPr>
          <w:trHeight w:val="175"/>
        </w:trPr>
        <w:tc>
          <w:tcPr>
            <w:tcW w:w="327" w:type="pct"/>
            <w:noWrap/>
          </w:tcPr>
          <w:p w14:paraId="7DD0B180" w14:textId="6774139A" w:rsidR="00F5475A" w:rsidRPr="00E122D5" w:rsidRDefault="00F5475A" w:rsidP="00F5475A">
            <w:pPr>
              <w:suppressAutoHyphens w:val="0"/>
              <w:spacing w:before="120" w:after="0"/>
              <w:jc w:val="center"/>
              <w:rPr>
                <w:color w:val="000000" w:themeColor="text1"/>
                <w:sz w:val="20"/>
                <w:szCs w:val="20"/>
                <w:lang w:val="el-GR"/>
              </w:rPr>
            </w:pPr>
            <w:r w:rsidRPr="00E122D5">
              <w:rPr>
                <w:color w:val="000000" w:themeColor="text1"/>
                <w:sz w:val="20"/>
                <w:szCs w:val="20"/>
                <w:lang w:val="el-GR"/>
              </w:rPr>
              <w:t>2</w:t>
            </w:r>
          </w:p>
        </w:tc>
        <w:tc>
          <w:tcPr>
            <w:tcW w:w="848" w:type="pct"/>
          </w:tcPr>
          <w:p w14:paraId="4A3686F1" w14:textId="49B85BAB" w:rsidR="00F5475A" w:rsidRP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Π2.</w:t>
            </w:r>
            <w:r w:rsidR="00ED46FE">
              <w:rPr>
                <w:color w:val="000000" w:themeColor="text1"/>
                <w:sz w:val="20"/>
                <w:szCs w:val="20"/>
                <w:lang w:val="el-GR"/>
              </w:rPr>
              <w:t>1 – Π2.</w:t>
            </w:r>
            <w:r w:rsidR="00617417">
              <w:rPr>
                <w:color w:val="000000" w:themeColor="text1"/>
                <w:sz w:val="20"/>
                <w:szCs w:val="20"/>
                <w:lang w:val="el-GR"/>
              </w:rPr>
              <w:t>7</w:t>
            </w:r>
          </w:p>
        </w:tc>
        <w:tc>
          <w:tcPr>
            <w:tcW w:w="2029" w:type="pct"/>
            <w:noWrap/>
            <w:vAlign w:val="center"/>
          </w:tcPr>
          <w:p w14:paraId="28E3A6BE" w14:textId="44FAD62A" w:rsidR="00F5475A" w:rsidRPr="00E122D5" w:rsidRDefault="00617417" w:rsidP="00E122D5">
            <w:pPr>
              <w:suppressAutoHyphens w:val="0"/>
              <w:spacing w:before="120" w:after="0"/>
              <w:jc w:val="center"/>
              <w:rPr>
                <w:color w:val="000000" w:themeColor="text1"/>
                <w:sz w:val="20"/>
                <w:szCs w:val="20"/>
                <w:lang w:val="el-GR"/>
              </w:rPr>
            </w:pPr>
            <w:r>
              <w:rPr>
                <w:color w:val="000000" w:themeColor="text1"/>
                <w:sz w:val="20"/>
                <w:szCs w:val="20"/>
                <w:lang w:val="el-GR"/>
              </w:rPr>
              <w:t>Τριμ</w:t>
            </w:r>
            <w:r w:rsidR="00ED46FE" w:rsidRPr="00ED46FE">
              <w:rPr>
                <w:color w:val="000000" w:themeColor="text1"/>
                <w:sz w:val="20"/>
                <w:szCs w:val="20"/>
                <w:lang w:val="el-GR"/>
              </w:rPr>
              <w:t>ηνιαίες αναφορές Επικοινωνιακής Δράσης και Ενεργειών Επικοινωνίας</w:t>
            </w:r>
          </w:p>
        </w:tc>
        <w:tc>
          <w:tcPr>
            <w:tcW w:w="940" w:type="pct"/>
            <w:noWrap/>
          </w:tcPr>
          <w:p w14:paraId="40807CAC" w14:textId="0478DF0F" w:rsidR="00F5475A" w:rsidRPr="00E122D5" w:rsidRDefault="00711CF8" w:rsidP="00F5475A">
            <w:pPr>
              <w:suppressAutoHyphens w:val="0"/>
              <w:spacing w:before="120" w:after="0"/>
              <w:jc w:val="center"/>
              <w:rPr>
                <w:color w:val="000000" w:themeColor="text1"/>
                <w:sz w:val="20"/>
                <w:szCs w:val="20"/>
                <w:lang w:val="el-GR"/>
              </w:rPr>
            </w:pPr>
            <w:r w:rsidRPr="00711CF8">
              <w:rPr>
                <w:color w:val="000000" w:themeColor="text1"/>
                <w:sz w:val="20"/>
                <w:szCs w:val="20"/>
                <w:lang w:val="el-GR"/>
              </w:rPr>
              <w:t>Μ1 Έως Μ7, (Τρίμηνο)</w:t>
            </w:r>
          </w:p>
        </w:tc>
        <w:tc>
          <w:tcPr>
            <w:tcW w:w="856" w:type="pct"/>
          </w:tcPr>
          <w:p w14:paraId="1C3BAE6D" w14:textId="7F6FAEB0" w:rsidR="00F5475A" w:rsidRPr="00E122D5" w:rsidRDefault="00F5475A" w:rsidP="00F5475A">
            <w:pPr>
              <w:suppressAutoHyphens w:val="0"/>
              <w:spacing w:before="120" w:after="0"/>
              <w:jc w:val="center"/>
              <w:rPr>
                <w:color w:val="000000" w:themeColor="text1"/>
                <w:sz w:val="20"/>
                <w:szCs w:val="20"/>
                <w:lang w:val="el-GR"/>
              </w:rPr>
            </w:pPr>
            <w:r w:rsidRPr="00E122D5">
              <w:rPr>
                <w:color w:val="000000" w:themeColor="text1"/>
                <w:sz w:val="20"/>
                <w:szCs w:val="20"/>
                <w:lang w:val="el-GR"/>
              </w:rPr>
              <w:t>1</w:t>
            </w:r>
            <w:r w:rsidR="00D4298A" w:rsidRPr="00E122D5">
              <w:rPr>
                <w:color w:val="000000" w:themeColor="text1"/>
                <w:sz w:val="20"/>
                <w:szCs w:val="20"/>
                <w:lang w:val="el-GR"/>
              </w:rPr>
              <w:t xml:space="preserve"> μήνας</w:t>
            </w:r>
          </w:p>
        </w:tc>
      </w:tr>
    </w:tbl>
    <w:p w14:paraId="28EFA1FA" w14:textId="77777777" w:rsidR="008376F9" w:rsidRDefault="008376F9" w:rsidP="008376F9">
      <w:pPr>
        <w:rPr>
          <w:rFonts w:eastAsia="SimSun"/>
          <w:lang w:val="el-GR"/>
        </w:rPr>
      </w:pPr>
    </w:p>
    <w:p w14:paraId="0C25C040" w14:textId="585E7AAA"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105EBA">
        <w:rPr>
          <w:rFonts w:eastAsia="SimSun"/>
          <w:lang w:val="el-GR"/>
        </w:rPr>
        <w:t>6.3</w:t>
      </w:r>
      <w:r>
        <w:rPr>
          <w:rFonts w:eastAsia="SimSun"/>
          <w:lang w:val="el-GR"/>
        </w:rPr>
        <w:fldChar w:fldCharType="end"/>
      </w:r>
      <w:r w:rsidRPr="003C2BEF">
        <w:rPr>
          <w:rFonts w:eastAsia="SimSun"/>
          <w:lang w:val="el-GR"/>
        </w:rPr>
        <w:t xml:space="preserve"> της παρούσας.</w:t>
      </w:r>
    </w:p>
    <w:p w14:paraId="1F4D1538" w14:textId="77777777"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18C9648" w14:textId="77777777" w:rsidR="003C2BEF" w:rsidRPr="00EF2204" w:rsidRDefault="003C2BEF" w:rsidP="003C2BEF">
      <w:pPr>
        <w:rPr>
          <w:lang w:val="el-GR"/>
        </w:rPr>
      </w:pPr>
    </w:p>
    <w:p w14:paraId="696E382C" w14:textId="77777777" w:rsidR="00025B9C" w:rsidRDefault="00025B9C">
      <w:pPr>
        <w:pStyle w:val="4"/>
        <w:numPr>
          <w:ilvl w:val="1"/>
          <w:numId w:val="22"/>
        </w:numPr>
        <w:ind w:hanging="306"/>
        <w:rPr>
          <w:rFonts w:cs="Tahoma"/>
          <w:szCs w:val="22"/>
          <w:lang w:val="el-GR"/>
        </w:rPr>
      </w:pPr>
      <w:bookmarkStart w:id="478" w:name="_Toc97194370"/>
      <w:bookmarkStart w:id="479" w:name="_Ref122695074"/>
      <w:bookmarkStart w:id="480" w:name="_Toc190874748"/>
      <w:r w:rsidRPr="00EF2204">
        <w:rPr>
          <w:rFonts w:cs="Tahoma"/>
          <w:szCs w:val="22"/>
          <w:lang w:val="el-GR"/>
        </w:rPr>
        <w:t>Ομάδα Έργου/Σχήμα Διοίκησης Έργου</w:t>
      </w:r>
      <w:bookmarkEnd w:id="478"/>
      <w:bookmarkEnd w:id="479"/>
      <w:bookmarkEnd w:id="480"/>
      <w:r w:rsidRPr="00EF2204">
        <w:rPr>
          <w:rFonts w:cs="Tahoma"/>
          <w:szCs w:val="22"/>
          <w:lang w:val="el-GR"/>
        </w:rPr>
        <w:tab/>
      </w:r>
    </w:p>
    <w:p w14:paraId="4AEB1FC0" w14:textId="56EC8FFC" w:rsidR="00B842C8" w:rsidRPr="00274B25" w:rsidRDefault="003C2BEF" w:rsidP="00B45FC5">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w:t>
      </w:r>
      <w:r w:rsidRPr="003C2BEF">
        <w:rPr>
          <w:lang w:val="el-GR"/>
        </w:rPr>
        <w:lastRenderedPageBreak/>
        <w:t xml:space="preserve">γνωστικό αντικείμενο που θα καλύψουν ο Υπεύθυνος και η Ομάδα Έργου, καθώς και το χρόνο απασχόλησής τους ανά Φάση του Έργου. </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EF2204" w:rsidRDefault="003C2BEF" w:rsidP="003C2BEF">
      <w:pPr>
        <w:rPr>
          <w:lang w:val="el-GR"/>
        </w:rPr>
      </w:pPr>
    </w:p>
    <w:p w14:paraId="69D80E62" w14:textId="795314EE" w:rsidR="00025B9C" w:rsidRDefault="00025B9C">
      <w:pPr>
        <w:pStyle w:val="4"/>
        <w:numPr>
          <w:ilvl w:val="1"/>
          <w:numId w:val="22"/>
        </w:numPr>
        <w:ind w:hanging="306"/>
        <w:rPr>
          <w:rFonts w:cs="Tahoma"/>
          <w:szCs w:val="22"/>
          <w:lang w:val="el-GR"/>
        </w:rPr>
      </w:pPr>
      <w:bookmarkStart w:id="481" w:name="_Toc97194371"/>
      <w:bookmarkStart w:id="482" w:name="_Ref122695077"/>
      <w:bookmarkStart w:id="483" w:name="_Toc190874749"/>
      <w:r w:rsidRPr="00EF2204">
        <w:rPr>
          <w:rFonts w:cs="Tahoma"/>
          <w:szCs w:val="22"/>
          <w:lang w:val="el-GR"/>
        </w:rPr>
        <w:t xml:space="preserve">Μεθοδολογία </w:t>
      </w:r>
      <w:bookmarkEnd w:id="481"/>
      <w:bookmarkEnd w:id="482"/>
      <w:r w:rsidR="00B45FC5" w:rsidRPr="00EF2204">
        <w:rPr>
          <w:rFonts w:cs="Tahoma"/>
          <w:szCs w:val="22"/>
          <w:lang w:val="el-GR"/>
        </w:rPr>
        <w:t>διοίκησης και διασφάλισης ποιότητας</w:t>
      </w:r>
      <w:bookmarkEnd w:id="483"/>
      <w:r w:rsidRPr="00EF2204">
        <w:rPr>
          <w:rFonts w:cs="Tahoma"/>
          <w:szCs w:val="22"/>
          <w:lang w:val="el-GR"/>
        </w:rPr>
        <w:tab/>
      </w:r>
    </w:p>
    <w:p w14:paraId="01B92495" w14:textId="77777777" w:rsidR="00B45FC5" w:rsidRPr="00274B25" w:rsidRDefault="00B45FC5" w:rsidP="00B45FC5">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36BD19E2" w14:textId="77777777" w:rsidR="00B45FC5" w:rsidRPr="00274B25" w:rsidRDefault="00B45FC5" w:rsidP="00B45FC5">
      <w:pPr>
        <w:spacing w:before="120"/>
        <w:rPr>
          <w:lang w:val="el-GR"/>
        </w:rPr>
      </w:pPr>
      <w:r w:rsidRPr="00274B25">
        <w:rPr>
          <w:lang w:val="el-GR"/>
        </w:rPr>
        <w:t xml:space="preserve">Κατά τη διάρκεια υλοποίησης του Έργου, ο Ανάδοχος θα υποβάλλει </w:t>
      </w:r>
      <w:r>
        <w:rPr>
          <w:lang w:val="el-GR"/>
        </w:rPr>
        <w:t>Διμ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0F96BDF6" w14:textId="77777777" w:rsidR="00B45FC5" w:rsidRPr="00274B25" w:rsidRDefault="00B45FC5" w:rsidP="00B45FC5">
      <w:pPr>
        <w:numPr>
          <w:ilvl w:val="0"/>
          <w:numId w:val="23"/>
        </w:numPr>
        <w:suppressAutoHyphens w:val="0"/>
        <w:spacing w:before="120"/>
        <w:ind w:left="714" w:hanging="357"/>
        <w:rPr>
          <w:lang w:val="el-GR"/>
        </w:rPr>
      </w:pPr>
      <w:r w:rsidRPr="00274B25">
        <w:rPr>
          <w:lang w:val="el-GR"/>
        </w:rPr>
        <w:t>η τήρηση του χρονοδιαγράμματος του Έργου</w:t>
      </w:r>
    </w:p>
    <w:p w14:paraId="25023C18" w14:textId="77777777" w:rsidR="00B45FC5" w:rsidRPr="00274B25" w:rsidRDefault="00B45FC5" w:rsidP="00B45FC5">
      <w:pPr>
        <w:numPr>
          <w:ilvl w:val="0"/>
          <w:numId w:val="23"/>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61C82142" w14:textId="77777777" w:rsidR="00B45FC5" w:rsidRPr="00274B25" w:rsidRDefault="00B45FC5" w:rsidP="00B45FC5">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55B0D830" w14:textId="77777777" w:rsidR="00B45FC5" w:rsidRPr="00274B25" w:rsidRDefault="00B45FC5" w:rsidP="00B45FC5">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7C6282E6" w14:textId="77777777" w:rsidR="00B45FC5" w:rsidRPr="00274B25" w:rsidRDefault="00B45FC5" w:rsidP="00B45FC5">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20ACB7DF" w14:textId="6A44AD1C" w:rsidR="003C2BEF" w:rsidRPr="00274B25" w:rsidRDefault="00B45FC5" w:rsidP="00B45FC5">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r w:rsidR="003C2BEF" w:rsidRPr="00274B25">
        <w:rPr>
          <w:lang w:val="el-GR"/>
        </w:rPr>
        <w:t xml:space="preserve"> </w:t>
      </w:r>
    </w:p>
    <w:p w14:paraId="44B80495"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EF2204" w:rsidRDefault="003C2BEF" w:rsidP="003C2BEF">
      <w:pPr>
        <w:rPr>
          <w:lang w:val="el-GR"/>
        </w:rPr>
      </w:pPr>
    </w:p>
    <w:p w14:paraId="7C444B2F" w14:textId="77777777" w:rsidR="00025B9C" w:rsidRDefault="00025B9C">
      <w:pPr>
        <w:pStyle w:val="4"/>
        <w:numPr>
          <w:ilvl w:val="1"/>
          <w:numId w:val="22"/>
        </w:numPr>
        <w:ind w:hanging="306"/>
        <w:rPr>
          <w:rFonts w:cs="Tahoma"/>
          <w:szCs w:val="22"/>
          <w:lang w:val="el-GR"/>
        </w:rPr>
      </w:pPr>
      <w:bookmarkStart w:id="484" w:name="_Toc97194372"/>
      <w:bookmarkStart w:id="485" w:name="_Toc190874750"/>
      <w:r w:rsidRPr="00EF2204">
        <w:rPr>
          <w:rFonts w:cs="Tahoma"/>
          <w:szCs w:val="22"/>
          <w:lang w:val="el-GR"/>
        </w:rPr>
        <w:t>Τόπος υλοποίησης/ παροχής των υπηρεσιών</w:t>
      </w:r>
      <w:bookmarkEnd w:id="484"/>
      <w:bookmarkEnd w:id="485"/>
      <w:r w:rsidRPr="00EF2204">
        <w:rPr>
          <w:rFonts w:cs="Tahoma"/>
          <w:szCs w:val="22"/>
          <w:lang w:val="el-GR"/>
        </w:rPr>
        <w:tab/>
      </w:r>
    </w:p>
    <w:p w14:paraId="5B530AE2" w14:textId="51044745"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64F64C8E" w14:textId="315955B1" w:rsidR="003C2BEF" w:rsidRDefault="003C2BEF" w:rsidP="003C2BEF">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57E3CA16" w14:textId="77777777" w:rsidR="003C2BEF" w:rsidRPr="00EF2204" w:rsidRDefault="003C2BEF" w:rsidP="00EF2204">
      <w:pPr>
        <w:suppressAutoHyphens w:val="0"/>
        <w:autoSpaceDE w:val="0"/>
        <w:spacing w:after="60"/>
        <w:rPr>
          <w:rFonts w:eastAsia="SimSun"/>
          <w:lang w:val="el-GR"/>
        </w:rPr>
      </w:pPr>
    </w:p>
    <w:p w14:paraId="58CC9A6A" w14:textId="77777777" w:rsidR="00A613D1" w:rsidRPr="00603221" w:rsidRDefault="00A613D1">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63D508FF" w14:textId="40916124" w:rsidR="008338F0" w:rsidRDefault="003355E7" w:rsidP="003329FF">
      <w:pPr>
        <w:pStyle w:val="2"/>
        <w:numPr>
          <w:ilvl w:val="0"/>
          <w:numId w:val="0"/>
        </w:numPr>
        <w:ind w:left="576" w:hanging="576"/>
        <w:rPr>
          <w:rFonts w:cs="Tahoma"/>
          <w:lang w:val="el-GR"/>
        </w:rPr>
      </w:pPr>
      <w:bookmarkStart w:id="486" w:name="_Ref510087011"/>
      <w:bookmarkStart w:id="487" w:name="_Ref40980421"/>
      <w:bookmarkStart w:id="488" w:name="_Toc97194373"/>
      <w:bookmarkStart w:id="489" w:name="_Toc97194478"/>
      <w:bookmarkStart w:id="490" w:name="_Toc190874751"/>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86"/>
      <w:bookmarkEnd w:id="487"/>
      <w:bookmarkEnd w:id="488"/>
      <w:bookmarkEnd w:id="489"/>
      <w:bookmarkEnd w:id="490"/>
      <w:r w:rsidR="007A3AC0" w:rsidRPr="00603221">
        <w:rPr>
          <w:rFonts w:cs="Tahoma"/>
          <w:lang w:val="el-GR"/>
        </w:rPr>
        <w:t xml:space="preserve"> </w:t>
      </w:r>
    </w:p>
    <w:p w14:paraId="24488A9B" w14:textId="0DFA1EB3" w:rsidR="00843444" w:rsidRDefault="00843444" w:rsidP="00843444">
      <w:pPr>
        <w:rPr>
          <w:lang w:val="el-GR"/>
        </w:rPr>
      </w:pPr>
    </w:p>
    <w:p w14:paraId="07124B8D"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63E9260E"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28"/>
      </w:tblGrid>
      <w:tr w:rsidR="00843444" w:rsidRPr="009F28A1" w14:paraId="165082A2" w14:textId="77777777" w:rsidTr="00C651CD">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0265CC05" w14:textId="77777777" w:rsidR="00843444" w:rsidRPr="005D7E53" w:rsidRDefault="00843444" w:rsidP="00C651CD">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9F28A1" w14:paraId="2A952619" w14:textId="77777777" w:rsidTr="00C651CD">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29B037C7" w14:textId="77777777" w:rsidR="00843444" w:rsidRPr="005D7E53" w:rsidRDefault="00843444" w:rsidP="00C651CD">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68589D3D" w14:textId="77777777" w:rsidR="00843444" w:rsidRPr="005D7E53" w:rsidRDefault="00843444" w:rsidP="00C651CD">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9F28A1" w14:paraId="4827B480" w14:textId="77777777" w:rsidTr="00C651CD">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36E34701" w14:textId="77777777" w:rsidR="00843444" w:rsidRPr="005D7E53" w:rsidRDefault="00843444" w:rsidP="00C651CD">
            <w:pPr>
              <w:spacing w:before="120" w:line="288" w:lineRule="auto"/>
              <w:rPr>
                <w:sz w:val="20"/>
                <w:szCs w:val="20"/>
                <w:lang w:val="el-GR"/>
              </w:rPr>
            </w:pPr>
            <w:r w:rsidRPr="005D7E53">
              <w:rPr>
                <w:sz w:val="20"/>
                <w:szCs w:val="20"/>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Pr="005D7E53">
              <w:rPr>
                <w:sz w:val="20"/>
                <w:szCs w:val="20"/>
                <w:lang w:val="el-GR"/>
              </w:rPr>
              <w:t>πληρούται</w:t>
            </w:r>
            <w:proofErr w:type="spellEnd"/>
            <w:r w:rsidRPr="005D7E53">
              <w:rPr>
                <w:sz w:val="20"/>
                <w:szCs w:val="20"/>
                <w:lang w:val="el-GR"/>
              </w:rP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9F28A1" w14:paraId="4F8B1B6A" w14:textId="77777777" w:rsidTr="00C651CD">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364462C0" w14:textId="77777777" w:rsidR="00843444" w:rsidRPr="005D7E53" w:rsidRDefault="00843444" w:rsidP="00C651CD">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788D27D4" w14:textId="77777777" w:rsidR="00843444" w:rsidRPr="005D7E53" w:rsidRDefault="00843444" w:rsidP="00C651CD">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w:t>
            </w:r>
            <w:proofErr w:type="spellStart"/>
            <w:r w:rsidRPr="005D7E53">
              <w:rPr>
                <w:sz w:val="20"/>
                <w:szCs w:val="20"/>
                <w:lang w:val="el-GR"/>
              </w:rPr>
              <w:t>π.χ</w:t>
            </w:r>
            <w:proofErr w:type="spellEnd"/>
            <w:r w:rsidRPr="005D7E53">
              <w:rPr>
                <w:sz w:val="20"/>
                <w:szCs w:val="20"/>
                <w:lang w:val="el-GR"/>
              </w:rPr>
              <w:t xml:space="preserve"> Σελ. 4 Παράγραφος 4, </w:t>
            </w:r>
            <w:proofErr w:type="spellStart"/>
            <w:r w:rsidRPr="005D7E53">
              <w:rPr>
                <w:sz w:val="20"/>
                <w:szCs w:val="20"/>
                <w:lang w:val="el-GR"/>
              </w:rPr>
              <w:t>κλπ</w:t>
            </w:r>
            <w:proofErr w:type="spellEnd"/>
            <w:r w:rsidRPr="005D7E53">
              <w:rPr>
                <w:sz w:val="20"/>
                <w:szCs w:val="20"/>
                <w:lang w:val="el-GR"/>
              </w:rPr>
              <w:t>).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w:t>
            </w:r>
            <w:proofErr w:type="spellStart"/>
            <w:r w:rsidRPr="005D7E53">
              <w:rPr>
                <w:sz w:val="20"/>
                <w:szCs w:val="20"/>
                <w:lang w:val="el-GR"/>
              </w:rPr>
              <w:t>π.χ</w:t>
            </w:r>
            <w:proofErr w:type="spellEnd"/>
            <w:r w:rsidRPr="005D7E53">
              <w:rPr>
                <w:sz w:val="20"/>
                <w:szCs w:val="20"/>
                <w:lang w:val="el-GR"/>
              </w:rPr>
              <w:t xml:space="preserve"> </w:t>
            </w:r>
            <w:proofErr w:type="spellStart"/>
            <w:r w:rsidRPr="005D7E53">
              <w:rPr>
                <w:sz w:val="20"/>
                <w:szCs w:val="20"/>
                <w:lang w:val="el-GR"/>
              </w:rPr>
              <w:t>Προδ</w:t>
            </w:r>
            <w:proofErr w:type="spellEnd"/>
            <w:r w:rsidRPr="005D7E53">
              <w:rPr>
                <w:sz w:val="20"/>
                <w:szCs w:val="20"/>
                <w:lang w:val="el-GR"/>
              </w:rPr>
              <w:t>. 4.18)</w:t>
            </w:r>
          </w:p>
          <w:p w14:paraId="5A3DE62D" w14:textId="77777777" w:rsidR="00843444" w:rsidRPr="005D7E53" w:rsidRDefault="00843444" w:rsidP="00C651CD">
            <w:pPr>
              <w:spacing w:before="120" w:line="288" w:lineRule="auto"/>
              <w:rPr>
                <w:sz w:val="20"/>
                <w:szCs w:val="20"/>
                <w:lang w:val="el-GR"/>
              </w:rPr>
            </w:pPr>
            <w:r w:rsidRPr="005D7E53">
              <w:rPr>
                <w:sz w:val="20"/>
                <w:szCs w:val="20"/>
                <w:lang w:val="el-GR"/>
              </w:rPr>
              <w:t xml:space="preserve">Τονίζεται ότι είναι υποχρεωτική η απάντηση σε όλα τα σημεία των Πινάκων </w:t>
            </w:r>
            <w:proofErr w:type="spellStart"/>
            <w:r w:rsidRPr="005D7E53">
              <w:rPr>
                <w:sz w:val="20"/>
                <w:szCs w:val="20"/>
                <w:lang w:val="el-GR"/>
              </w:rPr>
              <w:t>Συμόρφωσης</w:t>
            </w:r>
            <w:proofErr w:type="spellEnd"/>
            <w:r w:rsidRPr="005D7E53">
              <w:rPr>
                <w:sz w:val="20"/>
                <w:szCs w:val="20"/>
                <w:lang w:val="el-GR"/>
              </w:rPr>
              <w:t xml:space="preserve"> και η παροχή όλων των πληροφοριών που ζητούνται.</w:t>
            </w:r>
          </w:p>
          <w:p w14:paraId="13B4376C" w14:textId="77777777" w:rsidR="00843444" w:rsidRPr="005D7E53" w:rsidRDefault="00843444" w:rsidP="00C651CD">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03BEF35E" w14:textId="77777777" w:rsidR="00843444" w:rsidRPr="005D7E53" w:rsidRDefault="00843444" w:rsidP="00C651CD">
            <w:pPr>
              <w:spacing w:before="120" w:line="288" w:lineRule="auto"/>
              <w:rPr>
                <w:sz w:val="20"/>
                <w:szCs w:val="20"/>
                <w:lang w:val="el-GR"/>
              </w:rPr>
            </w:pPr>
          </w:p>
        </w:tc>
      </w:tr>
    </w:tbl>
    <w:p w14:paraId="4F7869F4" w14:textId="75A39B4D" w:rsidR="00843444" w:rsidRDefault="00843444" w:rsidP="00843444">
      <w:pPr>
        <w:rPr>
          <w:lang w:val="el-GR"/>
        </w:rPr>
      </w:pPr>
    </w:p>
    <w:p w14:paraId="608625E3"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990"/>
        <w:gridCol w:w="1417"/>
        <w:gridCol w:w="1781"/>
      </w:tblGrid>
      <w:tr w:rsidR="00843444" w:rsidRPr="008008B5" w14:paraId="226F7BDD" w14:textId="77777777" w:rsidTr="00C651CD">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1568639D" w14:textId="77777777" w:rsidR="00843444" w:rsidRPr="00503711" w:rsidRDefault="00843444" w:rsidP="00C651CD">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60C231F5" w14:textId="77777777" w:rsidR="00843444" w:rsidRPr="00503711" w:rsidRDefault="00843444" w:rsidP="00C651CD">
            <w:pPr>
              <w:spacing w:after="0"/>
              <w:jc w:val="center"/>
              <w:rPr>
                <w:rFonts w:cstheme="minorHAnsi"/>
                <w:b/>
                <w:bCs/>
                <w:lang w:val="el-GR"/>
              </w:rPr>
            </w:pPr>
            <w:r w:rsidRPr="00503711">
              <w:rPr>
                <w:rFonts w:cstheme="minorHAnsi"/>
                <w:b/>
                <w:bCs/>
                <w:lang w:val="el-GR"/>
              </w:rPr>
              <w:t>ΠΡΟΔΙΑΓΡΑΦΗ</w:t>
            </w:r>
          </w:p>
        </w:tc>
        <w:tc>
          <w:tcPr>
            <w:tcW w:w="1990" w:type="dxa"/>
            <w:tcBorders>
              <w:top w:val="single" w:sz="4" w:space="0" w:color="000000"/>
              <w:left w:val="single" w:sz="4" w:space="0" w:color="000000"/>
              <w:bottom w:val="single" w:sz="4" w:space="0" w:color="000000"/>
            </w:tcBorders>
            <w:shd w:val="clear" w:color="auto" w:fill="BFBFBF" w:themeFill="background1" w:themeFillShade="BF"/>
            <w:vAlign w:val="center"/>
          </w:tcPr>
          <w:p w14:paraId="15037F7D" w14:textId="77777777" w:rsidR="00843444" w:rsidRPr="00503711" w:rsidRDefault="00843444" w:rsidP="00C651CD">
            <w:pPr>
              <w:spacing w:after="0"/>
              <w:jc w:val="center"/>
              <w:rPr>
                <w:rFonts w:cstheme="minorHAnsi"/>
                <w:b/>
                <w:bCs/>
              </w:rPr>
            </w:pPr>
            <w:r w:rsidRPr="00503711">
              <w:rPr>
                <w:rFonts w:cstheme="minorHAnsi"/>
                <w:b/>
                <w:bCs/>
              </w:rPr>
              <w:t>ΑΠΑΙΤΗΣΗ</w:t>
            </w:r>
          </w:p>
        </w:tc>
        <w:tc>
          <w:tcPr>
            <w:tcW w:w="1417" w:type="dxa"/>
            <w:tcBorders>
              <w:top w:val="single" w:sz="4" w:space="0" w:color="000000"/>
              <w:left w:val="single" w:sz="4" w:space="0" w:color="000000"/>
              <w:bottom w:val="single" w:sz="4" w:space="0" w:color="000000"/>
            </w:tcBorders>
            <w:shd w:val="clear" w:color="auto" w:fill="BFBFBF" w:themeFill="background1" w:themeFillShade="BF"/>
            <w:vAlign w:val="center"/>
          </w:tcPr>
          <w:p w14:paraId="423E9F13" w14:textId="77777777" w:rsidR="00843444" w:rsidRPr="00503711" w:rsidRDefault="00843444" w:rsidP="00C651CD">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7696C5F" w14:textId="77777777" w:rsidR="00843444" w:rsidRPr="00503711" w:rsidRDefault="00843444" w:rsidP="00C651CD">
            <w:pPr>
              <w:spacing w:after="0"/>
              <w:jc w:val="center"/>
              <w:rPr>
                <w:rFonts w:cstheme="minorHAnsi"/>
                <w:b/>
                <w:bCs/>
              </w:rPr>
            </w:pPr>
            <w:r w:rsidRPr="00503711">
              <w:rPr>
                <w:rFonts w:cstheme="minorHAnsi"/>
                <w:b/>
                <w:bCs/>
              </w:rPr>
              <w:t>ΠΑΡΑΠΟΜΠΗ</w:t>
            </w:r>
          </w:p>
        </w:tc>
      </w:tr>
      <w:tr w:rsidR="00843444" w:rsidRPr="005D7E53" w14:paraId="1FAB4B83" w14:textId="77777777" w:rsidTr="00C651CD">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29EF90CC"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6692AED5" w14:textId="54000975" w:rsidR="00843444" w:rsidRPr="005D7E53" w:rsidRDefault="00843444" w:rsidP="00C651CD">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_Ref122694847 \r \h </w:instrText>
            </w:r>
            <w:r>
              <w:rPr>
                <w:rFonts w:cstheme="minorHAnsi"/>
                <w:lang w:val="el-GR"/>
              </w:rPr>
            </w:r>
            <w:r>
              <w:rPr>
                <w:rFonts w:cstheme="minorHAnsi"/>
                <w:lang w:val="el-GR"/>
              </w:rPr>
              <w:fldChar w:fldCharType="separate"/>
            </w:r>
            <w:r w:rsidR="00105EBA">
              <w:rPr>
                <w:rFonts w:cstheme="minorHAnsi"/>
                <w:lang w:val="el-GR"/>
              </w:rPr>
              <w:t>2.2</w:t>
            </w:r>
            <w:r>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244A2195" w14:textId="77777777" w:rsidR="00843444" w:rsidRPr="005D7E53" w:rsidRDefault="00843444" w:rsidP="00C651CD">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4AF722CD" w14:textId="77777777" w:rsidR="00843444" w:rsidRPr="005D7E53" w:rsidRDefault="00843444" w:rsidP="00C651CD">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FEEBDE" w14:textId="77777777" w:rsidR="00843444" w:rsidRPr="005D7E53" w:rsidRDefault="00843444" w:rsidP="00C651CD">
            <w:pPr>
              <w:spacing w:after="0"/>
              <w:jc w:val="left"/>
              <w:rPr>
                <w:rFonts w:cstheme="minorHAnsi"/>
                <w:lang w:val="el-GR"/>
              </w:rPr>
            </w:pPr>
          </w:p>
        </w:tc>
      </w:tr>
      <w:tr w:rsidR="00843444" w:rsidRPr="005D7E53" w14:paraId="5765AD88" w14:textId="77777777" w:rsidTr="00C651CD">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6B981ED6"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45E3E477" w14:textId="27FCFC6C" w:rsidR="00843444" w:rsidRPr="005D7E53" w:rsidRDefault="00843444" w:rsidP="00C651CD">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_Ref122694864 \r \h </w:instrText>
            </w:r>
            <w:r>
              <w:rPr>
                <w:rFonts w:cstheme="minorHAnsi"/>
                <w:lang w:val="el-GR"/>
              </w:rPr>
            </w:r>
            <w:r>
              <w:rPr>
                <w:rFonts w:cstheme="minorHAnsi"/>
                <w:lang w:val="el-GR"/>
              </w:rPr>
              <w:fldChar w:fldCharType="separate"/>
            </w:r>
            <w:r w:rsidR="00105EBA">
              <w:rPr>
                <w:rFonts w:cstheme="minorHAnsi"/>
                <w:lang w:val="el-GR"/>
              </w:rPr>
              <w:t>3</w:t>
            </w:r>
            <w:r>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52C07249" w14:textId="078A9021" w:rsidR="00843444" w:rsidRDefault="00843444" w:rsidP="00C651CD">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3BED382E" w14:textId="77777777" w:rsidR="00843444" w:rsidRPr="005D7E53" w:rsidRDefault="00843444" w:rsidP="00C651CD">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911880" w14:textId="77777777" w:rsidR="00843444" w:rsidRPr="005D7E53" w:rsidRDefault="00843444" w:rsidP="00C651CD">
            <w:pPr>
              <w:spacing w:after="0"/>
              <w:jc w:val="left"/>
              <w:rPr>
                <w:rFonts w:cstheme="minorHAnsi"/>
                <w:lang w:val="el-GR"/>
              </w:rPr>
            </w:pPr>
          </w:p>
        </w:tc>
      </w:tr>
    </w:tbl>
    <w:p w14:paraId="2089C638" w14:textId="1A0EEC34" w:rsidR="00843444" w:rsidRPr="00843444" w:rsidRDefault="00843444" w:rsidP="00843444">
      <w:pPr>
        <w:rPr>
          <w:lang w:val="el-GR"/>
        </w:r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491" w:name="_Toc97194374"/>
      <w:bookmarkStart w:id="492" w:name="_Toc97194479"/>
      <w:bookmarkStart w:id="493" w:name="_Toc190874752"/>
      <w:bookmarkStart w:id="494" w:name="_Ref496624736"/>
      <w:bookmarkStart w:id="495"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491"/>
      <w:bookmarkEnd w:id="492"/>
      <w:bookmarkEnd w:id="493"/>
      <w:r w:rsidR="004A23B9" w:rsidRPr="00603221">
        <w:rPr>
          <w:rFonts w:cs="Tahoma"/>
          <w:color w:val="000099"/>
          <w:lang w:val="el-GR"/>
        </w:rPr>
        <w:t xml:space="preserve"> </w:t>
      </w:r>
      <w:bookmarkEnd w:id="494"/>
      <w:bookmarkEnd w:id="495"/>
    </w:p>
    <w:p w14:paraId="6D97FBB2" w14:textId="77777777" w:rsidR="000F62F0" w:rsidRPr="00603221" w:rsidRDefault="000F62F0" w:rsidP="003329FF">
      <w:pPr>
        <w:pStyle w:val="4"/>
        <w:numPr>
          <w:ilvl w:val="0"/>
          <w:numId w:val="0"/>
        </w:numPr>
        <w:ind w:left="864" w:hanging="864"/>
        <w:rPr>
          <w:rFonts w:cs="Tahoma"/>
          <w:szCs w:val="22"/>
          <w:lang w:val="el-GR"/>
        </w:rPr>
      </w:pPr>
      <w:bookmarkStart w:id="496" w:name="_Ref510086970"/>
      <w:bookmarkStart w:id="497" w:name="_Toc97194375"/>
      <w:bookmarkStart w:id="498" w:name="_Toc190874753"/>
      <w:r w:rsidRPr="00603221">
        <w:rPr>
          <w:rFonts w:cs="Tahoma"/>
          <w:szCs w:val="22"/>
          <w:lang w:val="el-GR"/>
        </w:rPr>
        <w:t>ΕΥΡΩΠΑΙΚΟ ΕΝΙΑΙΟ ΕΓΓΡΑΦΟ ΣΥΜΒΑΣΗΣ (ΕΕΕΣ)</w:t>
      </w:r>
      <w:bookmarkEnd w:id="496"/>
      <w:bookmarkEnd w:id="497"/>
      <w:bookmarkEnd w:id="498"/>
      <w:r w:rsidRPr="00603221">
        <w:rPr>
          <w:rFonts w:cs="Tahoma"/>
          <w:szCs w:val="22"/>
          <w:lang w:val="el-GR"/>
        </w:rPr>
        <w:t xml:space="preserve"> </w:t>
      </w:r>
    </w:p>
    <w:p w14:paraId="7A9FD771"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7C785AD7" w14:textId="77777777" w:rsidR="000309DB" w:rsidRPr="00A4737C" w:rsidRDefault="00A4737C">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3329FF">
      <w:pPr>
        <w:pStyle w:val="2"/>
        <w:numPr>
          <w:ilvl w:val="0"/>
          <w:numId w:val="0"/>
        </w:numPr>
        <w:ind w:left="576" w:hanging="576"/>
        <w:rPr>
          <w:rFonts w:cs="Tahoma"/>
          <w:lang w:val="el-GR"/>
        </w:rPr>
      </w:pPr>
      <w:bookmarkStart w:id="499" w:name="_Ref496624509"/>
      <w:bookmarkStart w:id="500" w:name="_Toc97194376"/>
      <w:bookmarkStart w:id="501" w:name="_Toc97194480"/>
      <w:bookmarkStart w:id="502" w:name="_Toc190874754"/>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99"/>
      <w:bookmarkEnd w:id="500"/>
      <w:bookmarkEnd w:id="501"/>
      <w:bookmarkEnd w:id="502"/>
    </w:p>
    <w:p w14:paraId="7BA5D83B" w14:textId="77777777" w:rsidR="006E4901" w:rsidRPr="00603221" w:rsidRDefault="006E4901" w:rsidP="006E4901">
      <w:pPr>
        <w:pStyle w:val="normalwithoutspacing"/>
        <w:rPr>
          <w:i/>
          <w:color w:val="5B9BD5"/>
        </w:rPr>
      </w:pPr>
    </w:p>
    <w:tbl>
      <w:tblPr>
        <w:tblpPr w:leftFromText="180" w:rightFromText="180" w:vertAnchor="text" w:tblpY="1"/>
        <w:tblOverlap w:val="neve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5BD5872B" w14:textId="77777777" w:rsidTr="0000349A">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00349A">
            <w:pPr>
              <w:spacing w:line="276" w:lineRule="auto"/>
              <w:jc w:val="center"/>
              <w:rPr>
                <w:b/>
              </w:rPr>
            </w:pPr>
            <w:r w:rsidRPr="00603221">
              <w:rPr>
                <w:b/>
              </w:rPr>
              <w:t>ΒΙΟΓΡΑΦΙΚΟ ΣΗΜΕΙΩΜΑ</w:t>
            </w:r>
          </w:p>
        </w:tc>
      </w:tr>
      <w:tr w:rsidR="006E4901" w:rsidRPr="00DF02B0" w14:paraId="4B1B2A6C" w14:textId="77777777" w:rsidTr="0000349A">
        <w:tc>
          <w:tcPr>
            <w:tcW w:w="5000" w:type="pct"/>
            <w:gridSpan w:val="15"/>
          </w:tcPr>
          <w:p w14:paraId="29AF74A8" w14:textId="77777777" w:rsidR="006E4901" w:rsidRPr="00603221" w:rsidRDefault="006E4901" w:rsidP="0000349A">
            <w:pPr>
              <w:spacing w:line="276" w:lineRule="auto"/>
            </w:pPr>
          </w:p>
        </w:tc>
      </w:tr>
      <w:tr w:rsidR="006E4901" w:rsidRPr="00DF02B0" w14:paraId="3D3668D0" w14:textId="77777777" w:rsidTr="0000349A">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00349A">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00349A">
            <w:pPr>
              <w:spacing w:line="276" w:lineRule="auto"/>
            </w:pPr>
          </w:p>
        </w:tc>
      </w:tr>
      <w:tr w:rsidR="006E4901" w:rsidRPr="00DF02B0" w14:paraId="23532CAF" w14:textId="77777777" w:rsidTr="0000349A">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00349A">
            <w:pPr>
              <w:spacing w:line="276" w:lineRule="auto"/>
              <w:rPr>
                <w:b/>
              </w:rPr>
            </w:pPr>
            <w:r w:rsidRPr="00603221">
              <w:rPr>
                <w:b/>
              </w:rPr>
              <w:t>Επ</w:t>
            </w:r>
            <w:proofErr w:type="spellStart"/>
            <w:r w:rsidRPr="00603221">
              <w:rPr>
                <w:b/>
              </w:rPr>
              <w:t>ώνυμο</w:t>
            </w:r>
            <w:proofErr w:type="spellEnd"/>
            <w:r w:rsidRPr="00603221">
              <w:rPr>
                <w:b/>
              </w:rPr>
              <w:t>:</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00349A">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00349A">
            <w:pPr>
              <w:spacing w:line="276" w:lineRule="auto"/>
              <w:rPr>
                <w:b/>
              </w:rPr>
            </w:pPr>
            <w:proofErr w:type="spellStart"/>
            <w:r w:rsidRPr="00603221">
              <w:rPr>
                <w:b/>
              </w:rPr>
              <w:t>Όνομ</w:t>
            </w:r>
            <w:proofErr w:type="spellEnd"/>
            <w:r w:rsidRPr="00603221">
              <w:rPr>
                <w:b/>
              </w:rPr>
              <w:t>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00349A">
            <w:pPr>
              <w:spacing w:line="276" w:lineRule="auto"/>
            </w:pPr>
          </w:p>
        </w:tc>
      </w:tr>
      <w:tr w:rsidR="006E4901" w:rsidRPr="00DF02B0" w14:paraId="385DFB8F" w14:textId="77777777" w:rsidTr="0000349A">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00349A">
            <w:pPr>
              <w:spacing w:line="276" w:lineRule="auto"/>
            </w:pPr>
          </w:p>
        </w:tc>
      </w:tr>
      <w:tr w:rsidR="006E4901" w:rsidRPr="00DF02B0" w14:paraId="79146AC8" w14:textId="77777777" w:rsidTr="0000349A">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00349A">
            <w:pPr>
              <w:spacing w:line="276" w:lineRule="auto"/>
              <w:rPr>
                <w:b/>
              </w:rPr>
            </w:pPr>
            <w:r w:rsidRPr="00603221">
              <w:rPr>
                <w:b/>
              </w:rPr>
              <w:t>Πα</w:t>
            </w:r>
            <w:proofErr w:type="spellStart"/>
            <w:r w:rsidRPr="00603221">
              <w:rPr>
                <w:b/>
              </w:rPr>
              <w:t>τρώνυμο</w:t>
            </w:r>
            <w:proofErr w:type="spellEnd"/>
            <w:r w:rsidRPr="00603221">
              <w:rPr>
                <w:b/>
              </w:rPr>
              <w:t>:</w:t>
            </w:r>
          </w:p>
        </w:tc>
        <w:tc>
          <w:tcPr>
            <w:tcW w:w="1513" w:type="pct"/>
            <w:gridSpan w:val="7"/>
            <w:tcBorders>
              <w:top w:val="nil"/>
              <w:left w:val="nil"/>
              <w:bottom w:val="single" w:sz="6" w:space="0" w:color="auto"/>
              <w:right w:val="nil"/>
            </w:tcBorders>
            <w:vAlign w:val="center"/>
          </w:tcPr>
          <w:p w14:paraId="7359768C" w14:textId="77777777" w:rsidR="006E4901" w:rsidRPr="00603221" w:rsidRDefault="006E4901" w:rsidP="0000349A">
            <w:pPr>
              <w:spacing w:line="276" w:lineRule="auto"/>
            </w:pPr>
          </w:p>
        </w:tc>
        <w:tc>
          <w:tcPr>
            <w:tcW w:w="1032" w:type="pct"/>
            <w:gridSpan w:val="3"/>
            <w:vAlign w:val="center"/>
          </w:tcPr>
          <w:p w14:paraId="4A25D1CB" w14:textId="77777777" w:rsidR="006E4901" w:rsidRPr="00603221" w:rsidRDefault="006E4901" w:rsidP="0000349A">
            <w:pPr>
              <w:spacing w:line="276" w:lineRule="auto"/>
              <w:rPr>
                <w:b/>
              </w:rPr>
            </w:pPr>
            <w:proofErr w:type="spellStart"/>
            <w:r w:rsidRPr="00603221">
              <w:rPr>
                <w:b/>
              </w:rPr>
              <w:t>Μητρώνυμο</w:t>
            </w:r>
            <w:proofErr w:type="spellEnd"/>
            <w:r w:rsidRPr="00603221">
              <w:rPr>
                <w:b/>
              </w:rPr>
              <w:t>:</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00349A">
            <w:pPr>
              <w:spacing w:line="276" w:lineRule="auto"/>
            </w:pPr>
          </w:p>
        </w:tc>
      </w:tr>
      <w:tr w:rsidR="006E4901" w:rsidRPr="00DF02B0" w14:paraId="1136FA74" w14:textId="77777777" w:rsidTr="0000349A">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00349A">
            <w:pPr>
              <w:spacing w:line="276" w:lineRule="auto"/>
            </w:pPr>
          </w:p>
        </w:tc>
      </w:tr>
      <w:tr w:rsidR="006E4901" w:rsidRPr="00DF02B0" w14:paraId="6E0265E0" w14:textId="77777777" w:rsidTr="0000349A">
        <w:tc>
          <w:tcPr>
            <w:tcW w:w="1242" w:type="pct"/>
            <w:gridSpan w:val="5"/>
            <w:tcBorders>
              <w:top w:val="nil"/>
              <w:left w:val="double" w:sz="6" w:space="0" w:color="auto"/>
              <w:bottom w:val="nil"/>
              <w:right w:val="nil"/>
            </w:tcBorders>
            <w:vAlign w:val="center"/>
          </w:tcPr>
          <w:p w14:paraId="0532DD81" w14:textId="77777777" w:rsidR="006E4901" w:rsidRPr="00603221" w:rsidRDefault="006E4901" w:rsidP="0000349A">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1317" w:type="pct"/>
            <w:gridSpan w:val="5"/>
            <w:tcBorders>
              <w:top w:val="nil"/>
              <w:left w:val="nil"/>
              <w:bottom w:val="single" w:sz="6" w:space="0" w:color="auto"/>
              <w:right w:val="nil"/>
            </w:tcBorders>
            <w:vAlign w:val="center"/>
          </w:tcPr>
          <w:p w14:paraId="0B685B88" w14:textId="77777777" w:rsidR="006E4901" w:rsidRPr="00603221" w:rsidRDefault="006E4901" w:rsidP="0000349A">
            <w:pPr>
              <w:spacing w:line="276" w:lineRule="auto"/>
            </w:pPr>
            <w:r w:rsidRPr="00603221">
              <w:t>__ /__ / ____</w:t>
            </w:r>
          </w:p>
        </w:tc>
        <w:tc>
          <w:tcPr>
            <w:tcW w:w="1162" w:type="pct"/>
            <w:gridSpan w:val="4"/>
            <w:vAlign w:val="center"/>
          </w:tcPr>
          <w:p w14:paraId="3D8C36B1" w14:textId="77777777" w:rsidR="006E4901" w:rsidRPr="00603221" w:rsidRDefault="006E4901" w:rsidP="0000349A">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00349A">
            <w:pPr>
              <w:spacing w:line="276" w:lineRule="auto"/>
            </w:pPr>
          </w:p>
        </w:tc>
      </w:tr>
      <w:tr w:rsidR="006E4901" w:rsidRPr="00DF02B0" w14:paraId="5F20B1E6" w14:textId="77777777" w:rsidTr="0000349A">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00349A">
            <w:pPr>
              <w:spacing w:line="276" w:lineRule="auto"/>
            </w:pPr>
          </w:p>
        </w:tc>
      </w:tr>
      <w:tr w:rsidR="006E4901" w:rsidRPr="00DF02B0" w14:paraId="2E989FA2" w14:textId="77777777" w:rsidTr="0000349A">
        <w:tc>
          <w:tcPr>
            <w:tcW w:w="1643" w:type="pct"/>
            <w:gridSpan w:val="8"/>
            <w:tcBorders>
              <w:top w:val="nil"/>
              <w:left w:val="double" w:sz="6" w:space="0" w:color="auto"/>
              <w:bottom w:val="nil"/>
              <w:right w:val="nil"/>
            </w:tcBorders>
            <w:vAlign w:val="center"/>
          </w:tcPr>
          <w:p w14:paraId="04559EB3" w14:textId="77777777" w:rsidR="006E4901" w:rsidRPr="00603221" w:rsidRDefault="006E4901" w:rsidP="0000349A">
            <w:pPr>
              <w:spacing w:line="276" w:lineRule="auto"/>
              <w:rPr>
                <w:b/>
              </w:rPr>
            </w:pPr>
            <w:proofErr w:type="spellStart"/>
            <w:r w:rsidRPr="00603221">
              <w:rPr>
                <w:b/>
              </w:rPr>
              <w:t>Τηλέφωνο</w:t>
            </w:r>
            <w:proofErr w:type="spellEnd"/>
            <w:r w:rsidRPr="00603221">
              <w:rPr>
                <w:b/>
              </w:rPr>
              <w:t>:</w:t>
            </w:r>
          </w:p>
        </w:tc>
        <w:tc>
          <w:tcPr>
            <w:tcW w:w="916" w:type="pct"/>
            <w:gridSpan w:val="2"/>
            <w:tcBorders>
              <w:top w:val="nil"/>
              <w:left w:val="nil"/>
              <w:bottom w:val="single" w:sz="6" w:space="0" w:color="auto"/>
              <w:right w:val="nil"/>
            </w:tcBorders>
            <w:vAlign w:val="center"/>
          </w:tcPr>
          <w:p w14:paraId="63B5D9D8" w14:textId="77777777" w:rsidR="006E4901" w:rsidRPr="00603221" w:rsidRDefault="006E4901" w:rsidP="0000349A">
            <w:pPr>
              <w:spacing w:line="276" w:lineRule="auto"/>
            </w:pPr>
          </w:p>
        </w:tc>
        <w:tc>
          <w:tcPr>
            <w:tcW w:w="967" w:type="pct"/>
            <w:gridSpan w:val="2"/>
            <w:vAlign w:val="center"/>
          </w:tcPr>
          <w:p w14:paraId="527322BD" w14:textId="77777777" w:rsidR="006E4901" w:rsidRPr="00603221" w:rsidRDefault="006E4901" w:rsidP="0000349A">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00349A">
            <w:pPr>
              <w:spacing w:line="276" w:lineRule="auto"/>
            </w:pPr>
          </w:p>
        </w:tc>
      </w:tr>
      <w:tr w:rsidR="006E4901" w:rsidRPr="00DF02B0" w14:paraId="487ED5E5" w14:textId="77777777" w:rsidTr="0000349A">
        <w:tc>
          <w:tcPr>
            <w:tcW w:w="1643" w:type="pct"/>
            <w:gridSpan w:val="8"/>
            <w:tcBorders>
              <w:top w:val="nil"/>
              <w:left w:val="double" w:sz="6" w:space="0" w:color="auto"/>
              <w:bottom w:val="nil"/>
              <w:right w:val="nil"/>
            </w:tcBorders>
            <w:vAlign w:val="center"/>
          </w:tcPr>
          <w:p w14:paraId="3030D023" w14:textId="77777777" w:rsidR="006E4901" w:rsidRPr="00603221" w:rsidRDefault="006E4901" w:rsidP="0000349A">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5BAD90BA" w14:textId="77777777" w:rsidR="006E4901" w:rsidRPr="00603221" w:rsidRDefault="006E4901" w:rsidP="0000349A">
            <w:pPr>
              <w:spacing w:line="276" w:lineRule="auto"/>
            </w:pPr>
          </w:p>
        </w:tc>
        <w:tc>
          <w:tcPr>
            <w:tcW w:w="967" w:type="pct"/>
            <w:gridSpan w:val="2"/>
            <w:vAlign w:val="center"/>
          </w:tcPr>
          <w:p w14:paraId="2C960A63" w14:textId="77777777" w:rsidR="006E4901" w:rsidRPr="00603221" w:rsidRDefault="006E4901" w:rsidP="0000349A">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00349A">
            <w:pPr>
              <w:spacing w:line="276" w:lineRule="auto"/>
            </w:pPr>
          </w:p>
        </w:tc>
      </w:tr>
      <w:tr w:rsidR="006E4901" w:rsidRPr="00DF02B0" w14:paraId="247501E4" w14:textId="77777777" w:rsidTr="0000349A">
        <w:tc>
          <w:tcPr>
            <w:tcW w:w="1250" w:type="pct"/>
            <w:gridSpan w:val="6"/>
            <w:tcBorders>
              <w:top w:val="nil"/>
              <w:left w:val="double" w:sz="6" w:space="0" w:color="auto"/>
              <w:bottom w:val="nil"/>
              <w:right w:val="nil"/>
            </w:tcBorders>
            <w:vAlign w:val="center"/>
          </w:tcPr>
          <w:p w14:paraId="44E08549" w14:textId="77777777" w:rsidR="006E4901" w:rsidRPr="00603221" w:rsidRDefault="006E4901" w:rsidP="0000349A">
            <w:pPr>
              <w:spacing w:line="276" w:lineRule="auto"/>
            </w:pPr>
          </w:p>
        </w:tc>
        <w:tc>
          <w:tcPr>
            <w:tcW w:w="1298" w:type="pct"/>
            <w:gridSpan w:val="4"/>
            <w:vAlign w:val="center"/>
          </w:tcPr>
          <w:p w14:paraId="74662C37" w14:textId="77777777" w:rsidR="006E4901" w:rsidRPr="00603221" w:rsidRDefault="006E4901" w:rsidP="0000349A">
            <w:pPr>
              <w:spacing w:line="276" w:lineRule="auto"/>
            </w:pPr>
          </w:p>
        </w:tc>
        <w:tc>
          <w:tcPr>
            <w:tcW w:w="1201" w:type="pct"/>
            <w:gridSpan w:val="4"/>
            <w:vAlign w:val="center"/>
          </w:tcPr>
          <w:p w14:paraId="0EBB2D00" w14:textId="77777777" w:rsidR="006E4901" w:rsidRPr="00603221" w:rsidRDefault="006E4901" w:rsidP="0000349A">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00349A">
            <w:pPr>
              <w:spacing w:line="276" w:lineRule="auto"/>
            </w:pPr>
          </w:p>
        </w:tc>
      </w:tr>
      <w:tr w:rsidR="006E4901" w:rsidRPr="00DF02B0" w14:paraId="550E51F3" w14:textId="77777777" w:rsidTr="0000349A">
        <w:tc>
          <w:tcPr>
            <w:tcW w:w="1477" w:type="pct"/>
            <w:gridSpan w:val="7"/>
            <w:tcBorders>
              <w:top w:val="nil"/>
              <w:left w:val="double" w:sz="6" w:space="0" w:color="auto"/>
              <w:bottom w:val="nil"/>
              <w:right w:val="nil"/>
            </w:tcBorders>
            <w:vAlign w:val="center"/>
          </w:tcPr>
          <w:p w14:paraId="37D65CB9" w14:textId="77777777" w:rsidR="006E4901" w:rsidRPr="00603221" w:rsidRDefault="006E4901" w:rsidP="0000349A">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1071" w:type="pct"/>
            <w:gridSpan w:val="3"/>
            <w:tcBorders>
              <w:top w:val="nil"/>
              <w:left w:val="nil"/>
              <w:bottom w:val="single" w:sz="6" w:space="0" w:color="auto"/>
              <w:right w:val="nil"/>
            </w:tcBorders>
            <w:vAlign w:val="center"/>
          </w:tcPr>
          <w:p w14:paraId="35AFF754" w14:textId="77777777" w:rsidR="006E4901" w:rsidRPr="00603221" w:rsidRDefault="006E4901" w:rsidP="0000349A">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00349A">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00349A">
            <w:pPr>
              <w:spacing w:line="276" w:lineRule="auto"/>
            </w:pPr>
          </w:p>
        </w:tc>
      </w:tr>
      <w:tr w:rsidR="006E4901" w:rsidRPr="00DF02B0" w14:paraId="02B7D5E0" w14:textId="77777777" w:rsidTr="0000349A">
        <w:tc>
          <w:tcPr>
            <w:tcW w:w="1477" w:type="pct"/>
            <w:gridSpan w:val="7"/>
            <w:tcBorders>
              <w:top w:val="nil"/>
              <w:left w:val="double" w:sz="6" w:space="0" w:color="auto"/>
              <w:bottom w:val="nil"/>
              <w:right w:val="nil"/>
            </w:tcBorders>
            <w:vAlign w:val="center"/>
          </w:tcPr>
          <w:p w14:paraId="216AB47E" w14:textId="77777777" w:rsidR="006E4901" w:rsidRPr="00603221" w:rsidRDefault="006E4901" w:rsidP="0000349A">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603221" w:rsidRDefault="006E4901" w:rsidP="0000349A">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00349A">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00349A">
            <w:pPr>
              <w:spacing w:line="276" w:lineRule="auto"/>
            </w:pPr>
          </w:p>
        </w:tc>
      </w:tr>
      <w:tr w:rsidR="006E4901" w:rsidRPr="00DF02B0" w14:paraId="4DA4D10F" w14:textId="77777777" w:rsidTr="0000349A">
        <w:tc>
          <w:tcPr>
            <w:tcW w:w="1250"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00349A">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603221" w:rsidRDefault="006E4901" w:rsidP="0000349A">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00349A">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00349A">
            <w:pPr>
              <w:spacing w:line="276" w:lineRule="auto"/>
            </w:pPr>
          </w:p>
        </w:tc>
      </w:tr>
      <w:tr w:rsidR="006E4901" w:rsidRPr="00DF02B0" w14:paraId="3FBD250A" w14:textId="77777777" w:rsidTr="0000349A">
        <w:tc>
          <w:tcPr>
            <w:tcW w:w="5000" w:type="pct"/>
            <w:gridSpan w:val="15"/>
          </w:tcPr>
          <w:p w14:paraId="46F4FDE5" w14:textId="77777777" w:rsidR="006E4901" w:rsidRPr="00603221" w:rsidRDefault="006E4901" w:rsidP="0000349A">
            <w:pPr>
              <w:spacing w:line="276" w:lineRule="auto"/>
            </w:pPr>
          </w:p>
        </w:tc>
      </w:tr>
      <w:tr w:rsidR="006E4901" w:rsidRPr="00DF02B0" w14:paraId="1BC7FDC9" w14:textId="77777777" w:rsidTr="0000349A">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00349A">
            <w:pPr>
              <w:spacing w:line="276" w:lineRule="auto"/>
              <w:rPr>
                <w:b/>
              </w:rPr>
            </w:pPr>
            <w:r w:rsidRPr="00603221">
              <w:rPr>
                <w:b/>
              </w:rPr>
              <w:t>ΕΚΠΑΙΔΕΥΣΗ</w:t>
            </w:r>
          </w:p>
        </w:tc>
        <w:tc>
          <w:tcPr>
            <w:tcW w:w="3773" w:type="pct"/>
            <w:gridSpan w:val="11"/>
          </w:tcPr>
          <w:p w14:paraId="5B7B1456" w14:textId="77777777" w:rsidR="006E4901" w:rsidRPr="00603221" w:rsidRDefault="006E4901" w:rsidP="0000349A">
            <w:pPr>
              <w:spacing w:line="276" w:lineRule="auto"/>
            </w:pPr>
          </w:p>
        </w:tc>
      </w:tr>
      <w:tr w:rsidR="006E4901" w:rsidRPr="00DF02B0" w14:paraId="1602E1A4" w14:textId="77777777" w:rsidTr="0000349A">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00349A">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00349A">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00349A">
            <w:pPr>
              <w:spacing w:line="276" w:lineRule="auto"/>
              <w:jc w:val="center"/>
              <w:rPr>
                <w:b/>
              </w:rPr>
            </w:pPr>
            <w:proofErr w:type="spellStart"/>
            <w:r w:rsidRPr="00603221">
              <w:rPr>
                <w:b/>
              </w:rPr>
              <w:t>Ειδικότητ</w:t>
            </w:r>
            <w:proofErr w:type="spellEnd"/>
            <w:r w:rsidRPr="00603221">
              <w:rPr>
                <w:b/>
              </w:rPr>
              <w:t>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00349A">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7F000094" w14:textId="77777777" w:rsidTr="0000349A">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00349A">
            <w:pPr>
              <w:spacing w:line="276" w:lineRule="auto"/>
            </w:pPr>
          </w:p>
          <w:p w14:paraId="48C27067" w14:textId="77777777" w:rsidR="006E4901" w:rsidRPr="00603221" w:rsidRDefault="006E4901" w:rsidP="0000349A">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00349A">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00349A">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00349A">
            <w:pPr>
              <w:spacing w:line="276" w:lineRule="auto"/>
            </w:pPr>
          </w:p>
        </w:tc>
      </w:tr>
      <w:tr w:rsidR="006E4901" w:rsidRPr="00DF02B0" w14:paraId="07289598" w14:textId="77777777" w:rsidTr="0000349A">
        <w:tc>
          <w:tcPr>
            <w:tcW w:w="1699" w:type="pct"/>
            <w:gridSpan w:val="9"/>
            <w:tcBorders>
              <w:top w:val="nil"/>
              <w:left w:val="double" w:sz="6" w:space="0" w:color="auto"/>
              <w:bottom w:val="nil"/>
              <w:right w:val="single" w:sz="6" w:space="0" w:color="auto"/>
            </w:tcBorders>
          </w:tcPr>
          <w:p w14:paraId="3E231EC2" w14:textId="77777777" w:rsidR="006E4901" w:rsidRPr="00603221" w:rsidRDefault="006E4901" w:rsidP="0000349A">
            <w:pPr>
              <w:spacing w:line="276" w:lineRule="auto"/>
            </w:pPr>
          </w:p>
          <w:p w14:paraId="645FCF04" w14:textId="77777777" w:rsidR="006E4901" w:rsidRPr="00603221" w:rsidRDefault="006E4901" w:rsidP="0000349A">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00349A">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00349A">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00349A">
            <w:pPr>
              <w:spacing w:line="276" w:lineRule="auto"/>
            </w:pPr>
          </w:p>
        </w:tc>
      </w:tr>
      <w:tr w:rsidR="006E4901" w:rsidRPr="00DF02B0" w14:paraId="06D824CB" w14:textId="77777777" w:rsidTr="0000349A">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00349A">
            <w:pPr>
              <w:spacing w:line="276" w:lineRule="auto"/>
            </w:pPr>
          </w:p>
          <w:p w14:paraId="7C945B5B" w14:textId="77777777" w:rsidR="006E4901" w:rsidRPr="00603221" w:rsidRDefault="006E4901" w:rsidP="0000349A">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00349A">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00349A">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00349A">
            <w:pPr>
              <w:spacing w:line="276" w:lineRule="auto"/>
            </w:pPr>
          </w:p>
        </w:tc>
      </w:tr>
      <w:tr w:rsidR="006E4901" w:rsidRPr="009F28A1" w14:paraId="51DD10AC" w14:textId="77777777" w:rsidTr="0000349A">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00349A">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00349A">
            <w:pPr>
              <w:spacing w:after="0" w:line="276" w:lineRule="auto"/>
              <w:jc w:val="center"/>
              <w:rPr>
                <w:lang w:val="el-GR"/>
              </w:rPr>
            </w:pPr>
            <w:r w:rsidRPr="00603221">
              <w:rPr>
                <w:lang w:val="el-GR"/>
              </w:rPr>
              <w:lastRenderedPageBreak/>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00349A">
            <w:pPr>
              <w:spacing w:line="276" w:lineRule="auto"/>
              <w:rPr>
                <w:lang w:val="el-GR"/>
              </w:rPr>
            </w:pPr>
          </w:p>
        </w:tc>
      </w:tr>
    </w:tbl>
    <w:p w14:paraId="28D570B3" w14:textId="079CF53D" w:rsidR="006E4901" w:rsidRPr="00603221" w:rsidRDefault="0000349A"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r>
        <w:rPr>
          <w:i/>
          <w:color w:val="5B9BD5"/>
          <w:lang w:val="el-GR"/>
        </w:rPr>
        <w:br w:type="textWrapping" w:clear="all"/>
      </w: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15"/>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6"/>
          <w:footerReference w:type="default" r:id="rId37"/>
          <w:headerReference w:type="first" r:id="rId38"/>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503" w:name="_Ref510087097"/>
      <w:bookmarkStart w:id="504" w:name="_Ref40980475"/>
      <w:bookmarkStart w:id="505" w:name="_Ref55324393"/>
      <w:bookmarkStart w:id="506" w:name="_Toc97194377"/>
      <w:bookmarkStart w:id="507" w:name="_Toc97194481"/>
      <w:bookmarkStart w:id="508" w:name="_Toc190874755"/>
      <w:r w:rsidRPr="00603221">
        <w:rPr>
          <w:rFonts w:cs="Tahoma"/>
        </w:rPr>
        <w:lastRenderedPageBreak/>
        <w:t>ΠΑΡΑΡΤΗΜΑ V – Υπ</w:t>
      </w:r>
      <w:proofErr w:type="spellStart"/>
      <w:r w:rsidRPr="00603221">
        <w:rPr>
          <w:rFonts w:cs="Tahoma"/>
        </w:rPr>
        <w:t>όδειγμ</w:t>
      </w:r>
      <w:proofErr w:type="spellEnd"/>
      <w:r w:rsidRPr="00603221">
        <w:rPr>
          <w:rFonts w:cs="Tahoma"/>
        </w:rPr>
        <w:t xml:space="preserve">α </w:t>
      </w:r>
      <w:proofErr w:type="spellStart"/>
      <w:r w:rsidRPr="00603221">
        <w:rPr>
          <w:rFonts w:cs="Tahoma"/>
        </w:rPr>
        <w:t>Τεχνικής</w:t>
      </w:r>
      <w:proofErr w:type="spellEnd"/>
      <w:r w:rsidRPr="00603221">
        <w:rPr>
          <w:rFonts w:cs="Tahoma"/>
        </w:rPr>
        <w:t xml:space="preserve"> </w:t>
      </w:r>
      <w:proofErr w:type="spellStart"/>
      <w:r w:rsidRPr="00603221">
        <w:rPr>
          <w:rFonts w:cs="Tahoma"/>
        </w:rPr>
        <w:t>Προσφοράς</w:t>
      </w:r>
      <w:bookmarkEnd w:id="503"/>
      <w:bookmarkEnd w:id="504"/>
      <w:bookmarkEnd w:id="505"/>
      <w:bookmarkEnd w:id="506"/>
      <w:bookmarkEnd w:id="507"/>
      <w:bookmarkEnd w:id="508"/>
      <w:proofErr w:type="spellEnd"/>
      <w:r w:rsidRPr="00603221">
        <w:rPr>
          <w:rFonts w:cs="Tahoma"/>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39DFFA94" w14:textId="77777777" w:rsidTr="00F82A8D">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4925FD81" w14:textId="77777777" w:rsidR="00E36548" w:rsidRPr="00F82A8D" w:rsidRDefault="00E36548" w:rsidP="00C4217E">
            <w:pPr>
              <w:spacing w:before="60" w:after="60"/>
              <w:jc w:val="center"/>
              <w:rPr>
                <w:b/>
              </w:rPr>
            </w:pPr>
            <w:proofErr w:type="spellStart"/>
            <w:r w:rsidRPr="00F82A8D">
              <w:rPr>
                <w:b/>
              </w:rPr>
              <w:t>Τίτλος</w:t>
            </w:r>
            <w:proofErr w:type="spellEnd"/>
            <w:r w:rsidRPr="00F82A8D">
              <w:rPr>
                <w:b/>
              </w:rPr>
              <w:t xml:space="preserve"> </w:t>
            </w:r>
            <w:proofErr w:type="spellStart"/>
            <w:r w:rsidRPr="00F82A8D">
              <w:rPr>
                <w:b/>
              </w:rPr>
              <w:t>Ενότητ</w:t>
            </w:r>
            <w:proofErr w:type="spellEnd"/>
            <w:r w:rsidRPr="00F82A8D">
              <w:rPr>
                <w:b/>
              </w:rPr>
              <w:t>ας</w:t>
            </w:r>
          </w:p>
        </w:tc>
        <w:tc>
          <w:tcPr>
            <w:tcW w:w="1056" w:type="pct"/>
            <w:shd w:val="clear" w:color="000000" w:fill="B3B3B3"/>
          </w:tcPr>
          <w:p w14:paraId="517B1980" w14:textId="77777777" w:rsidR="00E36548" w:rsidRDefault="00E36548" w:rsidP="00C4217E">
            <w:pPr>
              <w:spacing w:before="60" w:after="60"/>
              <w:jc w:val="center"/>
              <w:rPr>
                <w:b/>
                <w:lang w:val="el-GR"/>
              </w:rPr>
            </w:pPr>
            <w:r w:rsidRPr="00F82A8D">
              <w:rPr>
                <w:b/>
                <w:lang w:val="el-GR"/>
              </w:rPr>
              <w:t>Σύμφωνα με παραγράφους:</w:t>
            </w:r>
          </w:p>
          <w:p w14:paraId="7A8E22F5" w14:textId="69C805F2" w:rsidR="00E36548" w:rsidRPr="00F82A8D" w:rsidRDefault="00E36548" w:rsidP="00C4217E">
            <w:pPr>
              <w:spacing w:before="60" w:after="60"/>
              <w:jc w:val="center"/>
              <w:rPr>
                <w:b/>
                <w:lang w:val="el-GR"/>
              </w:rPr>
            </w:pPr>
          </w:p>
        </w:tc>
      </w:tr>
      <w:tr w:rsidR="00E36548" w:rsidRPr="00E36548" w14:paraId="71DCECCE" w14:textId="77777777" w:rsidTr="00F82A8D">
        <w:trPr>
          <w:trHeight w:val="315"/>
        </w:trPr>
        <w:tc>
          <w:tcPr>
            <w:tcW w:w="431" w:type="pct"/>
            <w:shd w:val="clear" w:color="auto" w:fill="FBE4D5" w:themeFill="accent2" w:themeFillTint="33"/>
            <w:vAlign w:val="center"/>
          </w:tcPr>
          <w:p w14:paraId="609CD70E"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39EDC64B" w14:textId="77777777" w:rsidR="00E36548" w:rsidRPr="005A1E91" w:rsidRDefault="00E36548" w:rsidP="00C4217E">
            <w:pPr>
              <w:spacing w:before="60" w:after="60"/>
              <w:rPr>
                <w:b/>
                <w:lang w:val="el-GR" w:eastAsia="el-GR"/>
              </w:rPr>
            </w:pPr>
          </w:p>
        </w:tc>
      </w:tr>
      <w:tr w:rsidR="00E36548" w:rsidRPr="00E14FF7" w14:paraId="398D8FE3" w14:textId="77777777" w:rsidTr="00F82A8D">
        <w:trPr>
          <w:trHeight w:val="315"/>
        </w:trPr>
        <w:tc>
          <w:tcPr>
            <w:tcW w:w="431" w:type="pct"/>
            <w:shd w:val="clear" w:color="auto" w:fill="auto"/>
            <w:vAlign w:val="center"/>
          </w:tcPr>
          <w:p w14:paraId="43759891"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116AC4BA" w14:textId="601A9EF6" w:rsidR="00E36548" w:rsidRPr="00252398" w:rsidRDefault="00AB12DA" w:rsidP="00C4217E">
            <w:pPr>
              <w:spacing w:before="60" w:after="60"/>
              <w:rPr>
                <w:lang w:val="el-GR" w:eastAsia="el-GR"/>
              </w:rPr>
            </w:pPr>
            <w:r>
              <w:rPr>
                <w:lang w:val="el-GR" w:eastAsia="el-GR"/>
              </w:rPr>
              <w:fldChar w:fldCharType="begin"/>
            </w:r>
            <w:r>
              <w:rPr>
                <w:lang w:val="el-GR" w:eastAsia="el-GR"/>
              </w:rPr>
              <w:instrText xml:space="preserve"> REF _Ref97199257 \h </w:instrText>
            </w:r>
            <w:r>
              <w:rPr>
                <w:lang w:val="el-GR" w:eastAsia="el-GR"/>
              </w:rPr>
            </w:r>
            <w:r>
              <w:rPr>
                <w:lang w:val="el-GR" w:eastAsia="el-GR"/>
              </w:rPr>
              <w:fldChar w:fldCharType="separate"/>
            </w:r>
            <w:r w:rsidR="00105EBA" w:rsidRPr="00EF2204">
              <w:rPr>
                <w:lang w:val="el-GR"/>
              </w:rPr>
              <w:t>Π</w:t>
            </w:r>
            <w:r w:rsidR="00105EBA">
              <w:rPr>
                <w:lang w:val="el-GR"/>
              </w:rPr>
              <w:t>εριβάλλον της Σύμβασης</w:t>
            </w:r>
            <w:r>
              <w:rPr>
                <w:lang w:val="el-GR" w:eastAsia="el-GR"/>
              </w:rPr>
              <w:fldChar w:fldCharType="end"/>
            </w:r>
          </w:p>
        </w:tc>
        <w:tc>
          <w:tcPr>
            <w:tcW w:w="1056" w:type="pct"/>
            <w:shd w:val="clear" w:color="auto" w:fill="auto"/>
          </w:tcPr>
          <w:p w14:paraId="4809C313" w14:textId="51DD0037" w:rsidR="00E36548" w:rsidRPr="00C00860" w:rsidRDefault="00843444" w:rsidP="00C4217E">
            <w:pPr>
              <w:spacing w:before="60" w:after="60"/>
              <w:rPr>
                <w:lang w:val="el-GR" w:eastAsia="el-GR"/>
              </w:rPr>
            </w:pPr>
            <w:r>
              <w:rPr>
                <w:lang w:val="el-GR" w:eastAsia="el-GR"/>
              </w:rPr>
              <w:fldChar w:fldCharType="begin"/>
            </w:r>
            <w:r>
              <w:rPr>
                <w:lang w:val="el-GR" w:eastAsia="el-GR"/>
              </w:rPr>
              <w:instrText xml:space="preserve"> REF _Ref122694905 \r \h </w:instrText>
            </w:r>
            <w:r>
              <w:rPr>
                <w:lang w:val="el-GR" w:eastAsia="el-GR"/>
              </w:rPr>
            </w:r>
            <w:r>
              <w:rPr>
                <w:lang w:val="el-GR" w:eastAsia="el-GR"/>
              </w:rPr>
              <w:fldChar w:fldCharType="separate"/>
            </w:r>
            <w:r w:rsidR="00105EBA">
              <w:rPr>
                <w:lang w:val="el-GR" w:eastAsia="el-GR"/>
              </w:rPr>
              <w:t>1</w:t>
            </w:r>
            <w:r>
              <w:rPr>
                <w:lang w:val="el-GR" w:eastAsia="el-GR"/>
              </w:rPr>
              <w:fldChar w:fldCharType="end"/>
            </w:r>
            <w:r>
              <w:rPr>
                <w:lang w:val="el-GR" w:eastAsia="el-GR"/>
              </w:rPr>
              <w:t xml:space="preserve"> &amp; </w:t>
            </w:r>
            <w:r>
              <w:rPr>
                <w:lang w:val="el-GR" w:eastAsia="el-GR"/>
              </w:rPr>
              <w:fldChar w:fldCharType="begin"/>
            </w:r>
            <w:r>
              <w:rPr>
                <w:lang w:val="el-GR" w:eastAsia="el-GR"/>
              </w:rPr>
              <w:instrText xml:space="preserve"> REF _Ref122694908 \r \h </w:instrText>
            </w:r>
            <w:r>
              <w:rPr>
                <w:lang w:val="el-GR" w:eastAsia="el-GR"/>
              </w:rPr>
            </w:r>
            <w:r>
              <w:rPr>
                <w:lang w:val="el-GR" w:eastAsia="el-GR"/>
              </w:rPr>
              <w:fldChar w:fldCharType="separate"/>
            </w:r>
            <w:r w:rsidR="00105EBA">
              <w:rPr>
                <w:lang w:val="el-GR" w:eastAsia="el-GR"/>
              </w:rPr>
              <w:t>2.1</w:t>
            </w:r>
            <w:r>
              <w:rPr>
                <w:lang w:val="el-GR" w:eastAsia="el-GR"/>
              </w:rPr>
              <w:fldChar w:fldCharType="end"/>
            </w:r>
          </w:p>
        </w:tc>
      </w:tr>
      <w:tr w:rsidR="00E36548" w:rsidRPr="00E36548" w14:paraId="3F165057" w14:textId="77777777" w:rsidTr="00F82A8D">
        <w:trPr>
          <w:trHeight w:val="315"/>
        </w:trPr>
        <w:tc>
          <w:tcPr>
            <w:tcW w:w="431" w:type="pct"/>
            <w:shd w:val="clear" w:color="auto" w:fill="FBE4D5" w:themeFill="accent2" w:themeFillTint="33"/>
            <w:vAlign w:val="center"/>
          </w:tcPr>
          <w:p w14:paraId="2471703C"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1C47CA1A"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18137FB0" w14:textId="77777777" w:rsidR="00E36548" w:rsidRPr="00C00860" w:rsidRDefault="00E36548" w:rsidP="00C4217E">
            <w:pPr>
              <w:spacing w:before="60" w:after="60"/>
              <w:rPr>
                <w:b/>
                <w:lang w:val="el-GR" w:eastAsia="el-GR"/>
              </w:rPr>
            </w:pPr>
          </w:p>
        </w:tc>
      </w:tr>
      <w:tr w:rsidR="00E36548" w:rsidRPr="00E36548" w14:paraId="78FE770E" w14:textId="77777777" w:rsidTr="00F82A8D">
        <w:trPr>
          <w:trHeight w:val="315"/>
        </w:trPr>
        <w:tc>
          <w:tcPr>
            <w:tcW w:w="431" w:type="pct"/>
            <w:shd w:val="clear" w:color="auto" w:fill="auto"/>
            <w:vAlign w:val="center"/>
          </w:tcPr>
          <w:p w14:paraId="5614E56F"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7AB2A644" w14:textId="1973F2B6"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32A181D4" w14:textId="04D58D2B" w:rsidR="00E36548" w:rsidRPr="00252398" w:rsidRDefault="00843444" w:rsidP="00C4217E">
            <w:pPr>
              <w:spacing w:before="60" w:after="60"/>
              <w:rPr>
                <w:lang w:val="el-GR" w:eastAsia="el-GR"/>
              </w:rPr>
            </w:pPr>
            <w:r>
              <w:rPr>
                <w:lang w:val="el-GR" w:eastAsia="el-GR"/>
              </w:rPr>
              <w:fldChar w:fldCharType="begin"/>
            </w:r>
            <w:r>
              <w:rPr>
                <w:lang w:val="el-GR" w:eastAsia="el-GR"/>
              </w:rPr>
              <w:instrText xml:space="preserve"> REF _Ref122695017 \r \h </w:instrText>
            </w:r>
            <w:r>
              <w:rPr>
                <w:lang w:val="el-GR" w:eastAsia="el-GR"/>
              </w:rPr>
            </w:r>
            <w:r>
              <w:rPr>
                <w:lang w:val="el-GR" w:eastAsia="el-GR"/>
              </w:rPr>
              <w:fldChar w:fldCharType="separate"/>
            </w:r>
            <w:r w:rsidR="00105EBA">
              <w:rPr>
                <w:lang w:val="el-GR" w:eastAsia="el-GR"/>
              </w:rPr>
              <w:t>2.2</w:t>
            </w:r>
            <w:r>
              <w:rPr>
                <w:lang w:val="el-GR" w:eastAsia="el-GR"/>
              </w:rPr>
              <w:fldChar w:fldCharType="end"/>
            </w:r>
          </w:p>
        </w:tc>
      </w:tr>
      <w:tr w:rsidR="00E36548" w:rsidRPr="00843444" w14:paraId="05A6F9DF" w14:textId="77777777" w:rsidTr="00F82A8D">
        <w:trPr>
          <w:trHeight w:val="315"/>
        </w:trPr>
        <w:tc>
          <w:tcPr>
            <w:tcW w:w="431" w:type="pct"/>
            <w:shd w:val="clear" w:color="auto" w:fill="FBE4D5" w:themeFill="accent2" w:themeFillTint="33"/>
            <w:vAlign w:val="center"/>
          </w:tcPr>
          <w:p w14:paraId="73AAB707"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773C85B8" w14:textId="77777777" w:rsidR="00E36548" w:rsidRPr="00843444" w:rsidRDefault="00E36548" w:rsidP="00C4217E">
            <w:pPr>
              <w:spacing w:before="60" w:after="60"/>
              <w:rPr>
                <w:b/>
                <w:lang w:val="el-GR" w:eastAsia="el-GR"/>
              </w:rPr>
            </w:pPr>
            <w:proofErr w:type="spellStart"/>
            <w:r w:rsidRPr="00843444">
              <w:rPr>
                <w:b/>
                <w:bCs/>
                <w:color w:val="000000"/>
              </w:rPr>
              <w:t>Μεθοδολογί</w:t>
            </w:r>
            <w:proofErr w:type="spellEnd"/>
            <w:r w:rsidRPr="00843444">
              <w:rPr>
                <w:b/>
                <w:bCs/>
                <w:color w:val="000000"/>
              </w:rPr>
              <w:t xml:space="preserve">α </w:t>
            </w:r>
            <w:proofErr w:type="spellStart"/>
            <w:r w:rsidRPr="00843444">
              <w:rPr>
                <w:b/>
                <w:bCs/>
                <w:color w:val="000000"/>
              </w:rPr>
              <w:t>Υλο</w:t>
            </w:r>
            <w:proofErr w:type="spellEnd"/>
            <w:r w:rsidRPr="00843444">
              <w:rPr>
                <w:b/>
                <w:bCs/>
                <w:color w:val="000000"/>
              </w:rPr>
              <w:t xml:space="preserve">ποίησης </w:t>
            </w:r>
            <w:proofErr w:type="spellStart"/>
            <w:r w:rsidRPr="00843444">
              <w:rPr>
                <w:b/>
                <w:bCs/>
                <w:color w:val="000000"/>
              </w:rPr>
              <w:t>Έργου</w:t>
            </w:r>
            <w:proofErr w:type="spellEnd"/>
          </w:p>
        </w:tc>
        <w:tc>
          <w:tcPr>
            <w:tcW w:w="1056" w:type="pct"/>
            <w:shd w:val="clear" w:color="auto" w:fill="FBE4D5" w:themeFill="accent2" w:themeFillTint="33"/>
          </w:tcPr>
          <w:p w14:paraId="67E2DF8C" w14:textId="77777777" w:rsidR="00E36548" w:rsidRPr="00843444" w:rsidRDefault="00E36548" w:rsidP="00C4217E">
            <w:pPr>
              <w:spacing w:before="60" w:after="60"/>
              <w:rPr>
                <w:lang w:val="el-GR" w:eastAsia="el-GR"/>
              </w:rPr>
            </w:pPr>
          </w:p>
        </w:tc>
      </w:tr>
      <w:tr w:rsidR="00E36548" w:rsidRPr="00843444" w14:paraId="44B5ECF8" w14:textId="77777777" w:rsidTr="00F82A8D">
        <w:trPr>
          <w:trHeight w:val="315"/>
        </w:trPr>
        <w:tc>
          <w:tcPr>
            <w:tcW w:w="431" w:type="pct"/>
            <w:shd w:val="clear" w:color="auto" w:fill="auto"/>
            <w:vAlign w:val="center"/>
            <w:hideMark/>
          </w:tcPr>
          <w:p w14:paraId="71CC84B9"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33AF9A30"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576B26A2" w14:textId="08325148" w:rsidR="00E36548" w:rsidRPr="00843444"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_Ref122695066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105EBA">
              <w:rPr>
                <w:lang w:val="el-GR" w:eastAsia="el-GR"/>
              </w:rPr>
              <w:t>3.1</w:t>
            </w:r>
            <w:r w:rsidRPr="00843444">
              <w:rPr>
                <w:lang w:val="el-GR" w:eastAsia="el-GR"/>
              </w:rPr>
              <w:fldChar w:fldCharType="end"/>
            </w:r>
            <w:r w:rsidRPr="00843444">
              <w:rPr>
                <w:lang w:val="el-GR" w:eastAsia="el-GR"/>
              </w:rPr>
              <w:t xml:space="preserve"> &amp; </w:t>
            </w:r>
            <w:r w:rsidRPr="00843444">
              <w:rPr>
                <w:lang w:val="el-GR" w:eastAsia="el-GR"/>
              </w:rPr>
              <w:fldChar w:fldCharType="begin"/>
            </w:r>
            <w:r w:rsidRPr="00843444">
              <w:rPr>
                <w:lang w:val="el-GR" w:eastAsia="el-GR"/>
              </w:rPr>
              <w:instrText xml:space="preserve"> REF _Ref122695067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105EBA">
              <w:rPr>
                <w:lang w:val="el-GR" w:eastAsia="el-GR"/>
              </w:rPr>
              <w:t>3.2</w:t>
            </w:r>
            <w:r w:rsidRPr="00843444">
              <w:rPr>
                <w:lang w:val="el-GR" w:eastAsia="el-GR"/>
              </w:rPr>
              <w:fldChar w:fldCharType="end"/>
            </w:r>
            <w:r w:rsidRPr="00843444">
              <w:rPr>
                <w:lang w:val="el-GR" w:eastAsia="el-GR"/>
              </w:rPr>
              <w:t xml:space="preserve">  </w:t>
            </w:r>
          </w:p>
        </w:tc>
      </w:tr>
      <w:tr w:rsidR="00843444" w:rsidRPr="00843444" w14:paraId="75B725BC" w14:textId="77777777" w:rsidTr="00F82A8D">
        <w:trPr>
          <w:trHeight w:val="315"/>
        </w:trPr>
        <w:tc>
          <w:tcPr>
            <w:tcW w:w="431" w:type="pct"/>
            <w:shd w:val="clear" w:color="auto" w:fill="auto"/>
            <w:vAlign w:val="center"/>
          </w:tcPr>
          <w:p w14:paraId="67DDC67D" w14:textId="77777777" w:rsidR="00843444" w:rsidRPr="00843444" w:rsidRDefault="00843444">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42148A5E" w14:textId="42209FED"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290D13A3" w14:textId="758CA35F" w:rsidR="00843444" w:rsidRPr="00843444"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_Ref122695074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105EBA">
              <w:rPr>
                <w:lang w:val="el-GR" w:eastAsia="el-GR"/>
              </w:rPr>
              <w:t>3.3</w:t>
            </w:r>
            <w:r w:rsidRPr="00843444">
              <w:rPr>
                <w:lang w:val="el-GR" w:eastAsia="el-GR"/>
              </w:rPr>
              <w:fldChar w:fldCharType="end"/>
            </w:r>
          </w:p>
        </w:tc>
      </w:tr>
      <w:tr w:rsidR="00E36548" w:rsidRPr="00E36548" w14:paraId="1A120AB8" w14:textId="77777777" w:rsidTr="00F82A8D">
        <w:trPr>
          <w:trHeight w:val="525"/>
        </w:trPr>
        <w:tc>
          <w:tcPr>
            <w:tcW w:w="431" w:type="pct"/>
            <w:shd w:val="clear" w:color="auto" w:fill="auto"/>
            <w:vAlign w:val="center"/>
            <w:hideMark/>
          </w:tcPr>
          <w:p w14:paraId="1250B0F3"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6F1C755C"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0C3CF866" w14:textId="3A56750F" w:rsidR="00E36548" w:rsidRPr="00252398"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_Ref122695077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105EBA">
              <w:rPr>
                <w:lang w:val="el-GR" w:eastAsia="el-GR"/>
              </w:rPr>
              <w:t>3.4</w:t>
            </w:r>
            <w:r w:rsidRPr="00843444">
              <w:rPr>
                <w:lang w:val="el-GR" w:eastAsia="el-GR"/>
              </w:rPr>
              <w:fldChar w:fldCharType="end"/>
            </w:r>
          </w:p>
        </w:tc>
      </w:tr>
      <w:tr w:rsidR="00E36548" w:rsidRPr="00E36548"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252398" w:rsidRDefault="00E36548" w:rsidP="00C4217E">
            <w:pPr>
              <w:pStyle w:val="aff"/>
              <w:spacing w:before="60" w:after="60"/>
              <w:ind w:left="0"/>
              <w:contextualSpacing w:val="0"/>
              <w:jc w:val="left"/>
              <w:rPr>
                <w:b/>
                <w:lang w:val="el-GR" w:eastAsia="el-GR"/>
              </w:rPr>
            </w:pPr>
            <w:proofErr w:type="spellStart"/>
            <w:r w:rsidRPr="00F82A8D">
              <w:rPr>
                <w:b/>
              </w:rPr>
              <w:t>Πίν</w:t>
            </w:r>
            <w:proofErr w:type="spellEnd"/>
            <w:r w:rsidRPr="00F82A8D">
              <w:rPr>
                <w:b/>
              </w:rPr>
              <w:t xml:space="preserve">ακες </w:t>
            </w:r>
            <w:proofErr w:type="spellStart"/>
            <w:r w:rsidRPr="00F82A8D">
              <w:rPr>
                <w:b/>
              </w:rPr>
              <w:t>Συμμόρφωσης</w:t>
            </w:r>
            <w:proofErr w:type="spellEnd"/>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569553EE" w:rsidR="00E36548" w:rsidRPr="00C00860" w:rsidRDefault="00843444"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_Ref510087011 \h </w:instrText>
            </w:r>
            <w:r>
              <w:rPr>
                <w:b/>
                <w:lang w:val="el-GR" w:eastAsia="el-GR"/>
              </w:rPr>
            </w:r>
            <w:r>
              <w:rPr>
                <w:b/>
                <w:lang w:val="el-GR" w:eastAsia="el-GR"/>
              </w:rPr>
              <w:fldChar w:fldCharType="separate"/>
            </w:r>
            <w:r w:rsidR="00105EBA" w:rsidRPr="00603221">
              <w:rPr>
                <w:lang w:val="el-GR"/>
              </w:rPr>
              <w:t>ΠΑΡΑΡΤΗΜΑ ΙΙ – Πίνακες Συμμόρφωσης</w:t>
            </w:r>
            <w:r>
              <w:rPr>
                <w:b/>
                <w:lang w:val="el-GR" w:eastAsia="el-GR"/>
              </w:rPr>
              <w:fldChar w:fldCharType="end"/>
            </w:r>
          </w:p>
        </w:tc>
      </w:tr>
      <w:tr w:rsidR="00E36548" w:rsidRPr="009F28A1"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F82A8D" w:rsidRDefault="00E36548" w:rsidP="00C4217E">
            <w:pPr>
              <w:spacing w:before="60" w:after="60"/>
              <w:jc w:val="left"/>
              <w:rPr>
                <w:b/>
                <w:u w:val="single"/>
              </w:rPr>
            </w:pPr>
            <w:proofErr w:type="spellStart"/>
            <w:r w:rsidRPr="00F82A8D">
              <w:rPr>
                <w:b/>
              </w:rPr>
              <w:t>Πίν</w:t>
            </w:r>
            <w:proofErr w:type="spellEnd"/>
            <w:r w:rsidRPr="00F82A8D">
              <w:rPr>
                <w:b/>
              </w:rPr>
              <w:t xml:space="preserve">ακες </w:t>
            </w:r>
            <w:proofErr w:type="spellStart"/>
            <w:r w:rsidRPr="00F82A8D">
              <w:rPr>
                <w:b/>
              </w:rPr>
              <w:t>Οικονομικής</w:t>
            </w:r>
            <w:proofErr w:type="spellEnd"/>
            <w:r w:rsidRPr="00F82A8D">
              <w:rPr>
                <w:b/>
              </w:rPr>
              <w:t xml:space="preserve"> </w:t>
            </w:r>
            <w:proofErr w:type="spellStart"/>
            <w:r w:rsidRPr="00F82A8D">
              <w:rPr>
                <w:b/>
              </w:rPr>
              <w:t>Προσφοράς</w:t>
            </w:r>
            <w:proofErr w:type="spellEnd"/>
            <w:r w:rsidRPr="00F82A8D">
              <w:rPr>
                <w:b/>
              </w:rPr>
              <w:t xml:space="preserve">, </w:t>
            </w:r>
            <w:proofErr w:type="spellStart"/>
            <w:r w:rsidRPr="00F82A8D">
              <w:rPr>
                <w:b/>
                <w:u w:val="single"/>
              </w:rPr>
              <w:t>χωρίς</w:t>
            </w:r>
            <w:proofErr w:type="spellEnd"/>
            <w:r w:rsidRPr="00F82A8D">
              <w:rPr>
                <w:b/>
                <w:u w:val="single"/>
              </w:rPr>
              <w:t xml:space="preserve"> </w:t>
            </w:r>
            <w:proofErr w:type="spellStart"/>
            <w:r w:rsidRPr="00F82A8D">
              <w:rPr>
                <w:b/>
                <w:u w:val="single"/>
              </w:rPr>
              <w:t>τιμές</w:t>
            </w:r>
            <w:proofErr w:type="spellEnd"/>
          </w:p>
          <w:p w14:paraId="34BC57A3"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3D613E8E" w:rsidR="00E36548" w:rsidRPr="00252398" w:rsidRDefault="00842CDC"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_Ref510087099 \h </w:instrText>
            </w:r>
            <w:r>
              <w:rPr>
                <w:b/>
                <w:lang w:val="el-GR" w:eastAsia="el-GR"/>
              </w:rPr>
            </w:r>
            <w:r>
              <w:rPr>
                <w:b/>
                <w:lang w:val="el-GR" w:eastAsia="el-GR"/>
              </w:rPr>
              <w:fldChar w:fldCharType="separate"/>
            </w:r>
            <w:r w:rsidR="00105EBA" w:rsidRPr="00603221">
              <w:rPr>
                <w:lang w:val="el-GR"/>
              </w:rPr>
              <w:t xml:space="preserve">ΠΑΡΑΡΤΗΜΑ </w:t>
            </w:r>
            <w:r w:rsidR="00105EBA" w:rsidRPr="00603221">
              <w:t>VI</w:t>
            </w:r>
            <w:r w:rsidR="00105EBA" w:rsidRPr="00603221">
              <w:rPr>
                <w:lang w:val="el-GR"/>
              </w:rPr>
              <w:t xml:space="preserve"> – Υπόδειγμα Οικονομικής Προσφοράς</w:t>
            </w:r>
            <w:r>
              <w:rPr>
                <w:b/>
                <w:lang w:val="el-GR" w:eastAsia="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509" w:name="_Ref510087099"/>
      <w:bookmarkStart w:id="510" w:name="_Ref40980023"/>
      <w:bookmarkStart w:id="511" w:name="_Ref40980058"/>
      <w:bookmarkStart w:id="512" w:name="_Ref40980548"/>
      <w:bookmarkStart w:id="513" w:name="_Ref55324421"/>
      <w:bookmarkStart w:id="514" w:name="_Toc97194378"/>
      <w:bookmarkStart w:id="515" w:name="_Toc97194482"/>
      <w:bookmarkStart w:id="516" w:name="_Toc190874756"/>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509"/>
      <w:bookmarkEnd w:id="510"/>
      <w:bookmarkEnd w:id="511"/>
      <w:bookmarkEnd w:id="512"/>
      <w:bookmarkEnd w:id="513"/>
      <w:bookmarkEnd w:id="514"/>
      <w:bookmarkEnd w:id="515"/>
      <w:bookmarkEnd w:id="516"/>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21D0AEF2" w14:textId="77777777" w:rsidR="00623457" w:rsidRPr="00C4217E" w:rsidRDefault="00623457">
      <w:pPr>
        <w:pStyle w:val="3"/>
        <w:numPr>
          <w:ilvl w:val="2"/>
          <w:numId w:val="16"/>
        </w:numPr>
        <w:ind w:left="1134" w:hanging="414"/>
        <w:rPr>
          <w:rFonts w:cs="Tahoma"/>
          <w:lang w:val="el-GR"/>
        </w:rPr>
      </w:pPr>
      <w:bookmarkStart w:id="517" w:name="_Toc46178225"/>
      <w:bookmarkStart w:id="518" w:name="_Toc46178713"/>
      <w:bookmarkStart w:id="519" w:name="_Toc46179200"/>
      <w:bookmarkStart w:id="520" w:name="_Toc63254467"/>
      <w:bookmarkStart w:id="521" w:name="_Ref104352824"/>
      <w:bookmarkStart w:id="522" w:name="_Ref104352827"/>
      <w:bookmarkStart w:id="523" w:name="_Ref104352962"/>
      <w:bookmarkStart w:id="524" w:name="_Toc240445882"/>
      <w:bookmarkStart w:id="525" w:name="_Toc366852703"/>
      <w:bookmarkStart w:id="526" w:name="_Toc10632754"/>
      <w:bookmarkStart w:id="527" w:name="_Toc42167521"/>
      <w:bookmarkStart w:id="528" w:name="_Ref52978018"/>
      <w:bookmarkStart w:id="529" w:name="_Toc53671374"/>
      <w:bookmarkStart w:id="530" w:name="_Toc97194384"/>
      <w:bookmarkStart w:id="531" w:name="_Toc97194488"/>
      <w:bookmarkStart w:id="532" w:name="_Toc190874757"/>
      <w:bookmarkEnd w:id="517"/>
      <w:bookmarkEnd w:id="518"/>
      <w:bookmarkEnd w:id="519"/>
      <w:r w:rsidRPr="00C4217E">
        <w:rPr>
          <w:rFonts w:cs="Tahoma"/>
          <w:lang w:val="el-GR"/>
        </w:rPr>
        <w:t>Συγκεντρωτικός Πίνακας Οικονομικής Προσφοράς</w:t>
      </w:r>
      <w:bookmarkEnd w:id="520"/>
      <w:r w:rsidRPr="00C4217E">
        <w:rPr>
          <w:rFonts w:cs="Tahoma"/>
          <w:lang w:val="el-GR"/>
        </w:rPr>
        <w:t xml:space="preserve"> Έργου</w:t>
      </w:r>
      <w:bookmarkEnd w:id="521"/>
      <w:bookmarkEnd w:id="522"/>
      <w:bookmarkEnd w:id="523"/>
      <w:bookmarkEnd w:id="524"/>
      <w:bookmarkEnd w:id="525"/>
      <w:bookmarkEnd w:id="526"/>
      <w:bookmarkEnd w:id="527"/>
      <w:bookmarkEnd w:id="528"/>
      <w:bookmarkEnd w:id="529"/>
      <w:bookmarkEnd w:id="530"/>
      <w:bookmarkEnd w:id="531"/>
      <w:bookmarkEnd w:id="5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35298E84" w14:textId="77777777" w:rsidTr="00842CDC">
        <w:trPr>
          <w:cantSplit/>
          <w:trHeight w:val="1049"/>
        </w:trPr>
        <w:tc>
          <w:tcPr>
            <w:tcW w:w="260" w:type="pct"/>
            <w:shd w:val="pct15" w:color="auto" w:fill="FFFFFF"/>
            <w:vAlign w:val="center"/>
          </w:tcPr>
          <w:p w14:paraId="5DD44DD5"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34BACF01"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0A12AE82" w14:textId="77777777" w:rsidR="00842CDC" w:rsidRDefault="00842CDC" w:rsidP="00C4217E">
            <w:pPr>
              <w:keepNext/>
              <w:keepLines/>
              <w:spacing w:before="60" w:after="60"/>
              <w:jc w:val="center"/>
              <w:rPr>
                <w:sz w:val="18"/>
                <w:szCs w:val="18"/>
                <w:lang w:val="el-GR"/>
              </w:rPr>
            </w:pPr>
          </w:p>
          <w:p w14:paraId="68EC0068" w14:textId="304BEB12"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0EF616C0" w14:textId="77777777" w:rsidR="00842CDC" w:rsidRDefault="00842CDC" w:rsidP="00C4217E">
            <w:pPr>
              <w:keepNext/>
              <w:keepLines/>
              <w:spacing w:before="60" w:after="60"/>
              <w:jc w:val="center"/>
              <w:rPr>
                <w:sz w:val="18"/>
                <w:szCs w:val="18"/>
                <w:lang w:val="el-GR"/>
              </w:rPr>
            </w:pPr>
          </w:p>
          <w:p w14:paraId="256DFE60" w14:textId="30A6ED9B"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7DA41F0B" w14:textId="5FD910FF"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0D5CE03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3F1174F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C5091E" w:rsidRPr="004C05F8" w14:paraId="6F26F8EC" w14:textId="77777777" w:rsidTr="00842CDC">
        <w:trPr>
          <w:trHeight w:val="284"/>
        </w:trPr>
        <w:tc>
          <w:tcPr>
            <w:tcW w:w="260" w:type="pct"/>
            <w:vAlign w:val="center"/>
          </w:tcPr>
          <w:p w14:paraId="1FEDBB75" w14:textId="77777777" w:rsidR="00C5091E" w:rsidRPr="00840707" w:rsidRDefault="00C5091E" w:rsidP="00C5091E">
            <w:pPr>
              <w:keepNext/>
              <w:keepLines/>
              <w:spacing w:before="60" w:after="60"/>
              <w:rPr>
                <w:sz w:val="18"/>
                <w:szCs w:val="18"/>
                <w:lang w:val="el-GR"/>
              </w:rPr>
            </w:pPr>
            <w:r w:rsidRPr="00840707">
              <w:rPr>
                <w:sz w:val="18"/>
                <w:szCs w:val="18"/>
                <w:lang w:val="el-GR"/>
              </w:rPr>
              <w:t>1</w:t>
            </w:r>
          </w:p>
        </w:tc>
        <w:tc>
          <w:tcPr>
            <w:tcW w:w="1618" w:type="pct"/>
            <w:vAlign w:val="center"/>
          </w:tcPr>
          <w:p w14:paraId="7E3D2A3A" w14:textId="5531D1D0" w:rsidR="00C5091E" w:rsidRPr="00840707" w:rsidRDefault="00C5091E" w:rsidP="00C5091E">
            <w:pPr>
              <w:keepNext/>
              <w:keepLines/>
              <w:spacing w:before="60" w:after="60"/>
              <w:rPr>
                <w:sz w:val="18"/>
                <w:szCs w:val="18"/>
                <w:lang w:val="el-GR"/>
              </w:rPr>
            </w:pPr>
            <w:r w:rsidRPr="00210693">
              <w:rPr>
                <w:sz w:val="18"/>
                <w:szCs w:val="18"/>
                <w:lang w:val="el-GR"/>
              </w:rPr>
              <w:t xml:space="preserve">Πλάνο δημοσιότητας - Κατάρτιση  </w:t>
            </w:r>
          </w:p>
        </w:tc>
        <w:tc>
          <w:tcPr>
            <w:tcW w:w="624" w:type="pct"/>
          </w:tcPr>
          <w:p w14:paraId="765A5CF7" w14:textId="77777777" w:rsidR="00C5091E" w:rsidRPr="00840707" w:rsidRDefault="00C5091E" w:rsidP="00C5091E">
            <w:pPr>
              <w:keepNext/>
              <w:keepLines/>
              <w:spacing w:before="60" w:after="60"/>
              <w:rPr>
                <w:sz w:val="18"/>
                <w:szCs w:val="18"/>
                <w:lang w:val="el-GR"/>
              </w:rPr>
            </w:pPr>
          </w:p>
        </w:tc>
        <w:tc>
          <w:tcPr>
            <w:tcW w:w="624" w:type="pct"/>
          </w:tcPr>
          <w:p w14:paraId="1498E90A" w14:textId="77777777" w:rsidR="00C5091E" w:rsidRPr="00840707" w:rsidRDefault="00C5091E" w:rsidP="00C5091E">
            <w:pPr>
              <w:keepNext/>
              <w:keepLines/>
              <w:spacing w:before="60" w:after="60"/>
              <w:rPr>
                <w:sz w:val="18"/>
                <w:szCs w:val="18"/>
                <w:lang w:val="el-GR"/>
              </w:rPr>
            </w:pPr>
          </w:p>
        </w:tc>
        <w:tc>
          <w:tcPr>
            <w:tcW w:w="624" w:type="pct"/>
            <w:vAlign w:val="center"/>
          </w:tcPr>
          <w:p w14:paraId="0B89F227" w14:textId="07C46665" w:rsidR="00C5091E" w:rsidRPr="00840707" w:rsidRDefault="00C5091E" w:rsidP="00C5091E">
            <w:pPr>
              <w:keepNext/>
              <w:keepLines/>
              <w:spacing w:before="60" w:after="60"/>
              <w:rPr>
                <w:sz w:val="18"/>
                <w:szCs w:val="18"/>
                <w:lang w:val="el-GR"/>
              </w:rPr>
            </w:pPr>
          </w:p>
        </w:tc>
        <w:tc>
          <w:tcPr>
            <w:tcW w:w="626" w:type="pct"/>
            <w:vAlign w:val="center"/>
          </w:tcPr>
          <w:p w14:paraId="461B780B" w14:textId="77777777" w:rsidR="00C5091E" w:rsidRPr="00840707" w:rsidRDefault="00C5091E" w:rsidP="00C5091E">
            <w:pPr>
              <w:keepNext/>
              <w:keepLines/>
              <w:spacing w:before="60" w:after="60"/>
              <w:rPr>
                <w:sz w:val="18"/>
                <w:szCs w:val="18"/>
                <w:lang w:val="el-GR"/>
              </w:rPr>
            </w:pPr>
          </w:p>
        </w:tc>
        <w:tc>
          <w:tcPr>
            <w:tcW w:w="624" w:type="pct"/>
            <w:vAlign w:val="center"/>
          </w:tcPr>
          <w:p w14:paraId="26D9087A" w14:textId="77777777" w:rsidR="00C5091E" w:rsidRPr="00840707" w:rsidRDefault="00C5091E" w:rsidP="00C5091E">
            <w:pPr>
              <w:keepNext/>
              <w:keepLines/>
              <w:spacing w:before="60" w:after="60"/>
              <w:rPr>
                <w:sz w:val="18"/>
                <w:szCs w:val="18"/>
                <w:lang w:val="el-GR"/>
              </w:rPr>
            </w:pPr>
          </w:p>
        </w:tc>
      </w:tr>
      <w:tr w:rsidR="00C5091E" w:rsidRPr="009F28A1" w14:paraId="66952B2C" w14:textId="77777777" w:rsidTr="00842CDC">
        <w:trPr>
          <w:trHeight w:val="284"/>
        </w:trPr>
        <w:tc>
          <w:tcPr>
            <w:tcW w:w="260" w:type="pct"/>
            <w:vAlign w:val="center"/>
          </w:tcPr>
          <w:p w14:paraId="3453DB3A" w14:textId="03A630D2" w:rsidR="00C5091E" w:rsidRPr="00840707" w:rsidRDefault="00C5091E" w:rsidP="00C5091E">
            <w:pPr>
              <w:keepNext/>
              <w:keepLines/>
              <w:spacing w:before="60" w:after="60"/>
              <w:rPr>
                <w:sz w:val="18"/>
                <w:szCs w:val="18"/>
                <w:lang w:val="el-GR"/>
              </w:rPr>
            </w:pPr>
            <w:r>
              <w:rPr>
                <w:sz w:val="18"/>
                <w:szCs w:val="18"/>
                <w:lang w:val="el-GR"/>
              </w:rPr>
              <w:t>2</w:t>
            </w:r>
          </w:p>
        </w:tc>
        <w:tc>
          <w:tcPr>
            <w:tcW w:w="1618" w:type="pct"/>
            <w:vAlign w:val="center"/>
          </w:tcPr>
          <w:p w14:paraId="100E004A" w14:textId="1D84481E" w:rsidR="00C5091E" w:rsidRPr="003E609D" w:rsidRDefault="00C5091E" w:rsidP="00C5091E">
            <w:pPr>
              <w:keepNext/>
              <w:keepLines/>
              <w:spacing w:before="60" w:after="60"/>
              <w:rPr>
                <w:sz w:val="18"/>
                <w:szCs w:val="18"/>
                <w:lang w:val="el-GR"/>
              </w:rPr>
            </w:pPr>
            <w:r w:rsidRPr="00210693">
              <w:rPr>
                <w:sz w:val="18"/>
                <w:szCs w:val="18"/>
                <w:lang w:val="el-GR"/>
              </w:rPr>
              <w:t xml:space="preserve">Πλάνο δημοσιότητας </w:t>
            </w:r>
            <w:r w:rsidRPr="00C5091E">
              <w:rPr>
                <w:sz w:val="18"/>
                <w:szCs w:val="18"/>
                <w:lang w:val="el-GR"/>
              </w:rPr>
              <w:t>–</w:t>
            </w:r>
            <w:r w:rsidRPr="00210693">
              <w:rPr>
                <w:sz w:val="18"/>
                <w:szCs w:val="18"/>
                <w:lang w:val="el-GR"/>
              </w:rPr>
              <w:t xml:space="preserve"> Εκτέλεση</w:t>
            </w:r>
            <w:r w:rsidRPr="00C5091E">
              <w:rPr>
                <w:sz w:val="18"/>
                <w:szCs w:val="18"/>
                <w:lang w:val="el-GR"/>
              </w:rPr>
              <w:t xml:space="preserve"> δράσεων δημοσιότητας</w:t>
            </w:r>
          </w:p>
        </w:tc>
        <w:tc>
          <w:tcPr>
            <w:tcW w:w="624" w:type="pct"/>
          </w:tcPr>
          <w:p w14:paraId="042DBD8D" w14:textId="77777777" w:rsidR="00C5091E" w:rsidRPr="00840707" w:rsidRDefault="00C5091E" w:rsidP="00C5091E">
            <w:pPr>
              <w:keepNext/>
              <w:keepLines/>
              <w:spacing w:before="60" w:after="60"/>
              <w:rPr>
                <w:sz w:val="18"/>
                <w:szCs w:val="18"/>
                <w:lang w:val="el-GR"/>
              </w:rPr>
            </w:pPr>
          </w:p>
        </w:tc>
        <w:tc>
          <w:tcPr>
            <w:tcW w:w="624" w:type="pct"/>
          </w:tcPr>
          <w:p w14:paraId="69CD7335" w14:textId="77777777" w:rsidR="00C5091E" w:rsidRPr="00840707" w:rsidRDefault="00C5091E" w:rsidP="00C5091E">
            <w:pPr>
              <w:keepNext/>
              <w:keepLines/>
              <w:spacing w:before="60" w:after="60"/>
              <w:rPr>
                <w:sz w:val="18"/>
                <w:szCs w:val="18"/>
                <w:lang w:val="el-GR"/>
              </w:rPr>
            </w:pPr>
          </w:p>
        </w:tc>
        <w:tc>
          <w:tcPr>
            <w:tcW w:w="624" w:type="pct"/>
            <w:vAlign w:val="center"/>
          </w:tcPr>
          <w:p w14:paraId="09C99FCF" w14:textId="77777777" w:rsidR="00C5091E" w:rsidRPr="00840707" w:rsidRDefault="00C5091E" w:rsidP="00C5091E">
            <w:pPr>
              <w:keepNext/>
              <w:keepLines/>
              <w:spacing w:before="60" w:after="60"/>
              <w:rPr>
                <w:sz w:val="18"/>
                <w:szCs w:val="18"/>
                <w:lang w:val="el-GR"/>
              </w:rPr>
            </w:pPr>
          </w:p>
        </w:tc>
        <w:tc>
          <w:tcPr>
            <w:tcW w:w="626" w:type="pct"/>
            <w:vAlign w:val="center"/>
          </w:tcPr>
          <w:p w14:paraId="17047CBA" w14:textId="77777777" w:rsidR="00C5091E" w:rsidRPr="00840707" w:rsidRDefault="00C5091E" w:rsidP="00C5091E">
            <w:pPr>
              <w:keepNext/>
              <w:keepLines/>
              <w:spacing w:before="60" w:after="60"/>
              <w:rPr>
                <w:sz w:val="18"/>
                <w:szCs w:val="18"/>
                <w:lang w:val="el-GR"/>
              </w:rPr>
            </w:pPr>
          </w:p>
        </w:tc>
        <w:tc>
          <w:tcPr>
            <w:tcW w:w="624" w:type="pct"/>
            <w:vAlign w:val="center"/>
          </w:tcPr>
          <w:p w14:paraId="2231ABB6" w14:textId="77777777" w:rsidR="00C5091E" w:rsidRPr="00840707" w:rsidRDefault="00C5091E" w:rsidP="00C5091E">
            <w:pPr>
              <w:keepNext/>
              <w:keepLines/>
              <w:spacing w:before="60" w:after="60"/>
              <w:rPr>
                <w:sz w:val="18"/>
                <w:szCs w:val="18"/>
                <w:lang w:val="el-GR"/>
              </w:rPr>
            </w:pPr>
          </w:p>
        </w:tc>
      </w:tr>
      <w:tr w:rsidR="00842CDC" w:rsidRPr="00C4217E" w14:paraId="4EFE9D2E" w14:textId="77777777" w:rsidTr="00842CDC">
        <w:trPr>
          <w:trHeight w:val="284"/>
        </w:trPr>
        <w:tc>
          <w:tcPr>
            <w:tcW w:w="260" w:type="pct"/>
            <w:shd w:val="clear" w:color="auto" w:fill="A0A0A0"/>
            <w:vAlign w:val="center"/>
          </w:tcPr>
          <w:p w14:paraId="058AD901"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3AB3A925"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D59C4CE"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65067460"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96CC99C" w14:textId="18AAA19B"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7D7F1EFD"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0D4CE64" w14:textId="77777777" w:rsidR="00842CDC" w:rsidRPr="00840707" w:rsidRDefault="00842CDC" w:rsidP="00C4217E">
            <w:pPr>
              <w:keepNext/>
              <w:keepLines/>
              <w:spacing w:before="60" w:after="60"/>
              <w:rPr>
                <w:sz w:val="18"/>
                <w:szCs w:val="18"/>
                <w:lang w:val="el-GR"/>
              </w:rPr>
            </w:pPr>
          </w:p>
        </w:tc>
      </w:tr>
    </w:tbl>
    <w:p w14:paraId="18E0D929" w14:textId="77777777" w:rsidR="00623457" w:rsidRPr="00840707" w:rsidRDefault="00623457" w:rsidP="00623457">
      <w:pPr>
        <w:rPr>
          <w:b/>
        </w:rPr>
      </w:pPr>
      <w:bookmarkStart w:id="533" w:name="_Ref104352863"/>
      <w:bookmarkStart w:id="534" w:name="_Ref104352865"/>
      <w:bookmarkStart w:id="535" w:name="_Ref104352990"/>
      <w:bookmarkStart w:id="536" w:name="_Toc240445883"/>
      <w:bookmarkStart w:id="537" w:name="_Toc366852704"/>
      <w:bookmarkStart w:id="538" w:name="_Toc10632755"/>
      <w:bookmarkStart w:id="539" w:name="_Toc42167522"/>
    </w:p>
    <w:bookmarkEnd w:id="533"/>
    <w:bookmarkEnd w:id="534"/>
    <w:bookmarkEnd w:id="535"/>
    <w:bookmarkEnd w:id="536"/>
    <w:bookmarkEnd w:id="537"/>
    <w:bookmarkEnd w:id="538"/>
    <w:bookmarkEnd w:id="539"/>
    <w:p w14:paraId="01322E35" w14:textId="77777777" w:rsidR="00623457" w:rsidRDefault="00623457" w:rsidP="00623457">
      <w:pPr>
        <w:rPr>
          <w:lang w:val="el-GR"/>
        </w:rPr>
      </w:pPr>
    </w:p>
    <w:p w14:paraId="6784A461" w14:textId="50845EB5" w:rsidR="0021584B" w:rsidRPr="00603221" w:rsidRDefault="0021584B" w:rsidP="00623457">
      <w:pPr>
        <w:rPr>
          <w:lang w:val="el-GR"/>
        </w:rPr>
        <w:sectPr w:rsidR="0021584B" w:rsidRPr="00603221" w:rsidSect="00DF02B0">
          <w:headerReference w:type="first" r:id="rId39"/>
          <w:pgSz w:w="11906" w:h="16838"/>
          <w:pgMar w:top="1134" w:right="1134" w:bottom="1134" w:left="1134" w:header="720" w:footer="709" w:gutter="0"/>
          <w:cols w:space="720"/>
          <w:titlePg/>
          <w:docGrid w:linePitch="360"/>
        </w:sectPr>
      </w:pPr>
    </w:p>
    <w:p w14:paraId="66A30802"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40" w:name="_Ref494118533"/>
      <w:bookmarkStart w:id="541" w:name="_Ref40984039"/>
      <w:bookmarkStart w:id="542" w:name="_Toc97194386"/>
      <w:bookmarkStart w:id="543" w:name="_Toc97194490"/>
      <w:bookmarkStart w:id="544" w:name="_Toc190874758"/>
      <w:bookmarkStart w:id="545"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40"/>
      <w:bookmarkEnd w:id="541"/>
      <w:bookmarkEnd w:id="542"/>
      <w:bookmarkEnd w:id="543"/>
      <w:bookmarkEnd w:id="544"/>
      <w:r w:rsidR="00E1337D" w:rsidRPr="00603221">
        <w:rPr>
          <w:rFonts w:cs="Tahoma"/>
          <w:lang w:val="el-GR"/>
        </w:rPr>
        <w:t xml:space="preserve"> </w:t>
      </w:r>
    </w:p>
    <w:p w14:paraId="5984E1DF" w14:textId="77777777" w:rsidR="00CD4F51" w:rsidRPr="00842CDC" w:rsidRDefault="00CD4F51" w:rsidP="00CD4F51">
      <w:pPr>
        <w:rPr>
          <w:rFonts w:eastAsia="SimSun"/>
          <w:lang w:val="el-GR" w:eastAsia="el-GR" w:bidi="he-IL"/>
        </w:rPr>
      </w:pPr>
    </w:p>
    <w:p w14:paraId="22547C25" w14:textId="206E45F3"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842CDC" w:rsidRDefault="00CD4F51" w:rsidP="00CD4F51">
      <w:pPr>
        <w:rPr>
          <w:lang w:val="el-GR"/>
        </w:rPr>
      </w:pPr>
    </w:p>
    <w:p w14:paraId="4C501BF3"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842CDC" w:rsidRDefault="00CD4F51">
      <w:pPr>
        <w:pStyle w:val="aff"/>
        <w:numPr>
          <w:ilvl w:val="0"/>
          <w:numId w:val="27"/>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45"/>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546" w:name="_Ref496623895"/>
      <w:bookmarkStart w:id="547" w:name="_Ref496624676"/>
      <w:bookmarkStart w:id="548" w:name="_Ref496625135"/>
      <w:bookmarkStart w:id="549" w:name="_Toc97194387"/>
      <w:bookmarkStart w:id="550" w:name="_Toc97194491"/>
      <w:r>
        <w:rPr>
          <w:lang w:val="el-GR"/>
        </w:rPr>
        <w:br w:type="page"/>
      </w:r>
    </w:p>
    <w:p w14:paraId="5247CADE" w14:textId="51CF01DA" w:rsidR="008338F0" w:rsidRPr="003329FF" w:rsidRDefault="003355E7" w:rsidP="003329FF">
      <w:pPr>
        <w:pStyle w:val="2"/>
        <w:numPr>
          <w:ilvl w:val="0"/>
          <w:numId w:val="0"/>
        </w:numPr>
        <w:ind w:left="576" w:hanging="576"/>
        <w:rPr>
          <w:rFonts w:cs="Tahoma"/>
          <w:lang w:val="el-GR"/>
        </w:rPr>
      </w:pPr>
      <w:bookmarkStart w:id="551" w:name="_Toc190874759"/>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46"/>
      <w:bookmarkEnd w:id="547"/>
      <w:bookmarkEnd w:id="548"/>
      <w:bookmarkEnd w:id="549"/>
      <w:bookmarkEnd w:id="550"/>
      <w:bookmarkEnd w:id="551"/>
      <w:r w:rsidRPr="003329FF">
        <w:rPr>
          <w:rFonts w:cs="Tahoma"/>
          <w:lang w:val="el-GR"/>
        </w:rPr>
        <w:t xml:space="preserve"> </w:t>
      </w:r>
    </w:p>
    <w:p w14:paraId="273E7CD1" w14:textId="77777777" w:rsidR="009B6AAD" w:rsidRPr="00603221" w:rsidRDefault="009B6AAD">
      <w:pPr>
        <w:pStyle w:val="3"/>
        <w:numPr>
          <w:ilvl w:val="0"/>
          <w:numId w:val="8"/>
        </w:numPr>
        <w:rPr>
          <w:rFonts w:cs="Tahoma"/>
          <w:szCs w:val="22"/>
          <w:u w:val="single"/>
          <w:lang w:val="el-GR"/>
        </w:rPr>
      </w:pPr>
      <w:bookmarkStart w:id="552" w:name="_Toc43634808"/>
      <w:bookmarkStart w:id="553" w:name="_Toc44821188"/>
      <w:bookmarkStart w:id="554" w:name="_Toc48552980"/>
      <w:bookmarkStart w:id="555" w:name="_Toc49073807"/>
      <w:bookmarkStart w:id="556" w:name="_Toc62559079"/>
      <w:bookmarkStart w:id="557" w:name="_Toc487799701"/>
      <w:bookmarkStart w:id="558" w:name="_Toc97194388"/>
      <w:bookmarkStart w:id="559" w:name="_Toc97194492"/>
      <w:bookmarkStart w:id="560" w:name="_Toc190874760"/>
      <w:r w:rsidRPr="00603221">
        <w:rPr>
          <w:rFonts w:cs="Tahoma"/>
          <w:szCs w:val="22"/>
          <w:u w:val="single"/>
          <w:lang w:val="el-GR"/>
        </w:rPr>
        <w:t>Εγγυητική Επιστολή Συμμετοχής</w:t>
      </w:r>
      <w:bookmarkEnd w:id="552"/>
      <w:bookmarkEnd w:id="553"/>
      <w:bookmarkEnd w:id="554"/>
      <w:bookmarkEnd w:id="555"/>
      <w:bookmarkEnd w:id="556"/>
      <w:bookmarkEnd w:id="557"/>
      <w:bookmarkEnd w:id="558"/>
      <w:bookmarkEnd w:id="559"/>
      <w:bookmarkEnd w:id="560"/>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4723DFC7"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61" w:name="_Hlk67671899"/>
      <w:r w:rsidRPr="00603221">
        <w:rPr>
          <w:lang w:val="el-GR" w:eastAsia="el-GR"/>
        </w:rPr>
        <w:t xml:space="preserve">σύμφωνα </w:t>
      </w:r>
      <w:r w:rsidRPr="00FE7C24">
        <w:rPr>
          <w:lang w:val="el-GR" w:eastAsia="el-GR"/>
        </w:rPr>
        <w:t xml:space="preserve">με την παρ. </w:t>
      </w:r>
      <w:r w:rsidR="004A3382" w:rsidRPr="00FE7C24">
        <w:rPr>
          <w:b/>
          <w:bCs/>
          <w:lang w:val="el-GR"/>
        </w:rPr>
        <w:fldChar w:fldCharType="begin"/>
      </w:r>
      <w:r w:rsidR="004A3382" w:rsidRPr="00FE7C24">
        <w:rPr>
          <w:lang w:val="el-GR" w:eastAsia="el-GR"/>
        </w:rPr>
        <w:instrText xml:space="preserve"> REF _Ref496542081 \r \h </w:instrText>
      </w:r>
      <w:r w:rsidR="00DF02B0" w:rsidRPr="00FE7C24">
        <w:rPr>
          <w:b/>
          <w:bCs/>
          <w:lang w:val="el-GR"/>
        </w:rPr>
        <w:instrText xml:space="preserve"> \* MERGEFORMAT </w:instrText>
      </w:r>
      <w:r w:rsidR="004A3382" w:rsidRPr="00FE7C24">
        <w:rPr>
          <w:b/>
          <w:bCs/>
          <w:lang w:val="el-GR"/>
        </w:rPr>
      </w:r>
      <w:r w:rsidR="004A3382" w:rsidRPr="00FE7C24">
        <w:rPr>
          <w:b/>
          <w:bCs/>
          <w:lang w:val="el-GR"/>
        </w:rPr>
        <w:fldChar w:fldCharType="separate"/>
      </w:r>
      <w:r w:rsidR="00105EBA">
        <w:rPr>
          <w:lang w:val="el-GR" w:eastAsia="el-GR"/>
        </w:rPr>
        <w:t>2.2.2</w:t>
      </w:r>
      <w:r w:rsidR="004A3382" w:rsidRPr="00FE7C24">
        <w:rPr>
          <w:b/>
          <w:bCs/>
          <w:lang w:val="el-GR"/>
        </w:rPr>
        <w:fldChar w:fldCharType="end"/>
      </w:r>
      <w:r w:rsidR="004A3382" w:rsidRPr="00FE7C24">
        <w:rPr>
          <w:lang w:val="el-GR" w:eastAsia="el-GR"/>
        </w:rPr>
        <w:t xml:space="preserve"> της παρούσας </w:t>
      </w:r>
      <w:r w:rsidRPr="00603221">
        <w:rPr>
          <w:lang w:val="el-GR" w:eastAsia="el-GR"/>
        </w:rPr>
        <w:t xml:space="preserve">, </w:t>
      </w:r>
      <w:bookmarkEnd w:id="561"/>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pPr>
        <w:pStyle w:val="3"/>
        <w:numPr>
          <w:ilvl w:val="0"/>
          <w:numId w:val="8"/>
        </w:numPr>
        <w:rPr>
          <w:rFonts w:cs="Tahoma"/>
          <w:szCs w:val="22"/>
          <w:u w:val="single"/>
          <w:lang w:val="el-GR"/>
        </w:rPr>
      </w:pPr>
      <w:bookmarkStart w:id="562" w:name="_Toc97194389"/>
      <w:bookmarkStart w:id="563" w:name="_Toc97194493"/>
      <w:bookmarkStart w:id="564" w:name="_Toc190874761"/>
      <w:r w:rsidRPr="00603221">
        <w:rPr>
          <w:rFonts w:cs="Tahoma"/>
          <w:szCs w:val="22"/>
          <w:u w:val="single"/>
          <w:lang w:val="el-GR"/>
        </w:rPr>
        <w:lastRenderedPageBreak/>
        <w:t>Εγγυητική Επιστολή Καλής Εκτέλεσης</w:t>
      </w:r>
      <w:bookmarkEnd w:id="562"/>
      <w:bookmarkEnd w:id="563"/>
      <w:bookmarkEnd w:id="564"/>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65" w:name="_Toc336420407"/>
      <w:r w:rsidRPr="00603221">
        <w:rPr>
          <w:lang w:val="el-GR"/>
        </w:rPr>
        <w:t>ΕΚΔΟΤΗΣ (Πλήρης επωνυμία).......................................................................</w:t>
      </w:r>
      <w:bookmarkEnd w:id="565"/>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317BEAB5"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649D957E" w:rsidR="007A7DCA" w:rsidRPr="00603221" w:rsidRDefault="007A7DCA" w:rsidP="007A7DCA">
      <w:pPr>
        <w:rPr>
          <w:lang w:val="el-GR"/>
        </w:rPr>
      </w:pPr>
      <w:r w:rsidRPr="00603221">
        <w:rPr>
          <w:lang w:val="el-GR"/>
        </w:rPr>
        <w:t xml:space="preserve">Η παρούσα ισχύει μέχρι και την ............... </w:t>
      </w:r>
      <w:bookmarkStart w:id="566"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105EBA">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66"/>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C622A6" w:rsidRDefault="007A7DCA" w:rsidP="007A7DCA">
      <w:pPr>
        <w:jc w:val="right"/>
        <w:rPr>
          <w:lang w:val="el-GR"/>
        </w:rPr>
      </w:pPr>
      <w:r w:rsidRPr="00C622A6">
        <w:rPr>
          <w:lang w:val="el-GR"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743ECB8" w14:textId="09BFCCA9" w:rsidR="00E75240" w:rsidRPr="00A93898" w:rsidRDefault="00754574" w:rsidP="00CF1C2C">
      <w:pPr>
        <w:pStyle w:val="2"/>
        <w:numPr>
          <w:ilvl w:val="0"/>
          <w:numId w:val="0"/>
        </w:numPr>
        <w:ind w:left="576" w:hanging="576"/>
        <w:rPr>
          <w:rFonts w:cs="Tahoma"/>
          <w:lang w:val="el-GR"/>
        </w:rPr>
      </w:pPr>
      <w:bookmarkStart w:id="567" w:name="_Toc97194393"/>
      <w:bookmarkStart w:id="568" w:name="_Toc97194497"/>
      <w:bookmarkStart w:id="569" w:name="_Toc190874762"/>
      <w:r>
        <w:rPr>
          <w:rFonts w:cs="Tahoma"/>
          <w:lang w:val="el-GR"/>
        </w:rPr>
        <w:lastRenderedPageBreak/>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67"/>
      <w:bookmarkEnd w:id="568"/>
      <w:bookmarkEnd w:id="569"/>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70" w:name="_Ref118477993"/>
      <w:bookmarkStart w:id="571" w:name="_Toc190874763"/>
      <w:bookmarkStart w:id="572"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570"/>
      <w:bookmarkEnd w:id="571"/>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E532F8">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72"/>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2C632" w14:textId="77777777" w:rsidR="00984171" w:rsidRDefault="00984171">
      <w:pPr>
        <w:spacing w:after="0"/>
      </w:pPr>
      <w:r>
        <w:separator/>
      </w:r>
    </w:p>
  </w:endnote>
  <w:endnote w:type="continuationSeparator" w:id="0">
    <w:p w14:paraId="1C768B57" w14:textId="77777777" w:rsidR="00984171" w:rsidRDefault="009841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OpenSymbol">
    <w:altName w:val="Microsoft JhengHei"/>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374457" w:rsidRPr="00A73BD3" w14:paraId="45E08389" w14:textId="77777777" w:rsidTr="003366E9">
      <w:tc>
        <w:tcPr>
          <w:tcW w:w="8747" w:type="dxa"/>
          <w:tcBorders>
            <w:top w:val="single" w:sz="4" w:space="0" w:color="auto"/>
          </w:tcBorders>
        </w:tcPr>
        <w:p w14:paraId="3B6D278A" w14:textId="77777777" w:rsidR="00374457" w:rsidRPr="001E54F6" w:rsidRDefault="00374457"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374457" w:rsidRPr="001E54F6" w:rsidRDefault="00374457"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4126E4">
            <w:rPr>
              <w:rStyle w:val="a3"/>
              <w:rFonts w:cs="Tahoma"/>
              <w:noProof/>
              <w:sz w:val="20"/>
            </w:rPr>
            <w:t>27</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4126E4">
            <w:rPr>
              <w:rStyle w:val="a3"/>
              <w:rFonts w:cs="Tahoma"/>
              <w:noProof/>
              <w:sz w:val="20"/>
            </w:rPr>
            <w:t>89</w:t>
          </w:r>
          <w:r w:rsidRPr="001E54F6">
            <w:rPr>
              <w:rStyle w:val="a3"/>
              <w:rFonts w:cs="Tahoma"/>
              <w:sz w:val="20"/>
            </w:rPr>
            <w:fldChar w:fldCharType="end"/>
          </w:r>
        </w:p>
      </w:tc>
    </w:tr>
  </w:tbl>
  <w:p w14:paraId="5123092B" w14:textId="77777777" w:rsidR="00374457" w:rsidRPr="00603221" w:rsidRDefault="00374457">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374457" w:rsidRPr="00994167" w14:paraId="653895B2" w14:textId="77777777" w:rsidTr="00C651CD">
      <w:trPr>
        <w:jc w:val="center"/>
      </w:trPr>
      <w:tc>
        <w:tcPr>
          <w:tcW w:w="8505" w:type="dxa"/>
          <w:tcBorders>
            <w:top w:val="single" w:sz="4" w:space="0" w:color="auto"/>
          </w:tcBorders>
        </w:tcPr>
        <w:p w14:paraId="4B6685C5" w14:textId="77777777" w:rsidR="00374457" w:rsidRPr="00994167" w:rsidRDefault="00374457"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p>
      </w:tc>
      <w:tc>
        <w:tcPr>
          <w:tcW w:w="1350" w:type="dxa"/>
          <w:tcBorders>
            <w:top w:val="single" w:sz="4" w:space="0" w:color="auto"/>
          </w:tcBorders>
        </w:tcPr>
        <w:p w14:paraId="3726C3F6" w14:textId="77777777" w:rsidR="00374457" w:rsidRPr="00994167" w:rsidRDefault="00374457" w:rsidP="00994167">
          <w:pPr>
            <w:spacing w:after="0" w:line="288" w:lineRule="auto"/>
            <w:jc w:val="right"/>
            <w:rPr>
              <w:rFonts w:cs="Calibri"/>
              <w:szCs w:val="24"/>
              <w:lang w:val="el-GR"/>
            </w:rPr>
          </w:pPr>
          <w:r w:rsidRPr="00994167">
            <w:rPr>
              <w:rFonts w:cs="Calibri"/>
              <w:szCs w:val="24"/>
            </w:rPr>
            <w:fldChar w:fldCharType="begin"/>
          </w:r>
          <w:r w:rsidRPr="00994167">
            <w:rPr>
              <w:rFonts w:cs="Calibri"/>
              <w:szCs w:val="24"/>
            </w:rPr>
            <w:instrText xml:space="preserve"> PAGE </w:instrText>
          </w:r>
          <w:r w:rsidRPr="00994167">
            <w:rPr>
              <w:rFonts w:cs="Calibri"/>
              <w:szCs w:val="24"/>
            </w:rPr>
            <w:fldChar w:fldCharType="separate"/>
          </w:r>
          <w:r w:rsidR="004126E4">
            <w:rPr>
              <w:rFonts w:cs="Calibri"/>
              <w:noProof/>
              <w:szCs w:val="24"/>
            </w:rPr>
            <w:t>84</w:t>
          </w:r>
          <w:r w:rsidRPr="00994167">
            <w:rPr>
              <w:rFonts w:cs="Calibri"/>
              <w:szCs w:val="24"/>
            </w:rPr>
            <w:fldChar w:fldCharType="end"/>
          </w:r>
          <w:r w:rsidRPr="00994167">
            <w:rPr>
              <w:rFonts w:cs="Calibri"/>
              <w:szCs w:val="24"/>
            </w:rPr>
            <w:t xml:space="preserve"> - </w:t>
          </w:r>
          <w:r w:rsidRPr="00994167">
            <w:rPr>
              <w:rFonts w:cs="Calibri"/>
              <w:noProof/>
              <w:szCs w:val="24"/>
            </w:rPr>
            <w:fldChar w:fldCharType="begin"/>
          </w:r>
          <w:r w:rsidRPr="00994167">
            <w:rPr>
              <w:rFonts w:cs="Calibri"/>
              <w:noProof/>
              <w:szCs w:val="24"/>
            </w:rPr>
            <w:instrText xml:space="preserve"> NUMPAGES   \* MERGEFORMAT </w:instrText>
          </w:r>
          <w:r w:rsidRPr="00994167">
            <w:rPr>
              <w:rFonts w:cs="Calibri"/>
              <w:noProof/>
              <w:szCs w:val="24"/>
            </w:rPr>
            <w:fldChar w:fldCharType="separate"/>
          </w:r>
          <w:r w:rsidR="004126E4">
            <w:rPr>
              <w:rFonts w:cs="Calibri"/>
              <w:noProof/>
              <w:szCs w:val="24"/>
            </w:rPr>
            <w:t>89</w:t>
          </w:r>
          <w:r w:rsidRPr="00994167">
            <w:rPr>
              <w:rFonts w:cs="Calibri"/>
              <w:noProof/>
              <w:szCs w:val="24"/>
            </w:rPr>
            <w:fldChar w:fldCharType="end"/>
          </w:r>
        </w:p>
      </w:tc>
    </w:tr>
  </w:tbl>
  <w:p w14:paraId="2D0E0305" w14:textId="77777777" w:rsidR="00374457" w:rsidRDefault="00374457">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1F69B" w14:textId="77777777" w:rsidR="00374457" w:rsidRDefault="00374457">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374457" w:rsidRPr="00A73BD3" w14:paraId="630EFE35" w14:textId="77777777" w:rsidTr="003366E9">
      <w:tc>
        <w:tcPr>
          <w:tcW w:w="8747" w:type="dxa"/>
          <w:tcBorders>
            <w:top w:val="single" w:sz="4" w:space="0" w:color="auto"/>
          </w:tcBorders>
        </w:tcPr>
        <w:p w14:paraId="3F9E6FC0" w14:textId="1EEDBCC6" w:rsidR="00374457" w:rsidRPr="003329FF" w:rsidRDefault="00374457"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374457" w:rsidRPr="003329FF" w:rsidRDefault="00374457"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4126E4">
            <w:rPr>
              <w:rStyle w:val="a3"/>
              <w:rFonts w:cs="Tahoma"/>
              <w:noProof/>
              <w:sz w:val="20"/>
            </w:rPr>
            <w:t>89</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4126E4">
            <w:rPr>
              <w:rStyle w:val="a3"/>
              <w:rFonts w:cs="Tahoma"/>
              <w:noProof/>
              <w:sz w:val="20"/>
            </w:rPr>
            <w:t>89</w:t>
          </w:r>
          <w:r w:rsidRPr="003329FF">
            <w:rPr>
              <w:rStyle w:val="a3"/>
              <w:rFonts w:cs="Tahoma"/>
              <w:sz w:val="20"/>
            </w:rPr>
            <w:fldChar w:fldCharType="end"/>
          </w:r>
        </w:p>
      </w:tc>
    </w:tr>
  </w:tbl>
  <w:p w14:paraId="513B1FDA" w14:textId="77777777" w:rsidR="00374457" w:rsidRDefault="00374457"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89FD25" w14:textId="77777777" w:rsidR="00984171" w:rsidRDefault="00984171">
      <w:pPr>
        <w:spacing w:after="0"/>
      </w:pPr>
      <w:r>
        <w:separator/>
      </w:r>
    </w:p>
  </w:footnote>
  <w:footnote w:type="continuationSeparator" w:id="0">
    <w:p w14:paraId="0A69AE6A" w14:textId="77777777" w:rsidR="00984171" w:rsidRDefault="00984171">
      <w:pPr>
        <w:spacing w:after="0"/>
      </w:pPr>
      <w:r>
        <w:continuationSeparator/>
      </w:r>
    </w:p>
  </w:footnote>
  <w:footnote w:id="1">
    <w:p w14:paraId="4850EA23" w14:textId="77777777" w:rsidR="00EA46F5" w:rsidRPr="002A2F31" w:rsidRDefault="00EA46F5" w:rsidP="00EA46F5">
      <w:pPr>
        <w:suppressAutoHyphens w:val="0"/>
        <w:autoSpaceDE w:val="0"/>
        <w:autoSpaceDN w:val="0"/>
        <w:adjustRightInd w:val="0"/>
        <w:spacing w:after="0"/>
        <w:ind w:left="426" w:hanging="426"/>
        <w:rPr>
          <w:szCs w:val="24"/>
          <w:lang w:val="el-GR"/>
        </w:rPr>
      </w:pPr>
      <w:r w:rsidRPr="00B525DD">
        <w:rPr>
          <w:rStyle w:val="a8"/>
          <w:rFonts w:eastAsia="OpenSymbol"/>
        </w:rPr>
        <w:footnoteRef/>
      </w:r>
      <w:r w:rsidRPr="002A2F31">
        <w:rPr>
          <w:lang w:val="el-GR"/>
        </w:rPr>
        <w:tab/>
      </w:r>
      <w:r w:rsidRPr="002A2F31">
        <w:rPr>
          <w:sz w:val="18"/>
          <w:szCs w:val="20"/>
          <w:lang w:val="el-GR"/>
        </w:rPr>
        <w:t>Βλ. απόφαση υπ’ αριθμ. 111257-18/11/2022 (ΑΔΑ: ΨΠΓΟ46ΜΤΛΡ-0Ε3).</w:t>
      </w:r>
      <w:r w:rsidRPr="002A2F31">
        <w:rPr>
          <w:color w:val="FF0000"/>
          <w:lang w:val="el-GR"/>
        </w:rPr>
        <w:t xml:space="preserve"> </w:t>
      </w:r>
    </w:p>
  </w:footnote>
  <w:footnote w:id="2">
    <w:p w14:paraId="43D17F2B" w14:textId="77777777" w:rsidR="00374457" w:rsidRPr="006B2C94" w:rsidRDefault="00374457"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w:t>
      </w:r>
      <w:proofErr w:type="spellStart"/>
      <w:r w:rsidRPr="006F5660">
        <w:rPr>
          <w:lang w:val="el-GR"/>
        </w:rPr>
        <w:t>Πρβλ</w:t>
      </w:r>
      <w:proofErr w:type="spellEnd"/>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3">
    <w:p w14:paraId="5708749A" w14:textId="77777777" w:rsidR="00374457" w:rsidRPr="00BD65F6" w:rsidRDefault="00374457"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4">
    <w:p w14:paraId="7A6E2BEE" w14:textId="77777777" w:rsidR="00374457" w:rsidRPr="0029307B" w:rsidRDefault="00374457" w:rsidP="00C0210C">
      <w:pPr>
        <w:pStyle w:val="af4"/>
        <w:rPr>
          <w:lang w:val="el-GR"/>
        </w:rPr>
      </w:pPr>
      <w:r>
        <w:rPr>
          <w:rStyle w:val="ab"/>
        </w:rPr>
        <w:footnoteRef/>
      </w:r>
      <w:r w:rsidRPr="0029307B">
        <w:rPr>
          <w:lang w:val="el-GR"/>
        </w:rPr>
        <w:t xml:space="preserve"> </w:t>
      </w:r>
      <w:r>
        <w:rPr>
          <w:lang w:val="el-GR"/>
        </w:rPr>
        <w:tab/>
      </w:r>
      <w:r w:rsidRPr="002D10B9">
        <w:rPr>
          <w:lang w:val="el-GR"/>
        </w:rPr>
        <w:t xml:space="preserve">Για τον χρόνο έκδοσης και ισχύος των αποδεικτικών μέσων, </w:t>
      </w:r>
      <w:proofErr w:type="spellStart"/>
      <w:r w:rsidRPr="002D10B9">
        <w:rPr>
          <w:lang w:val="el-GR"/>
        </w:rPr>
        <w:t>πρβλ</w:t>
      </w:r>
      <w:proofErr w:type="spellEnd"/>
      <w:r w:rsidRPr="002D10B9">
        <w:rPr>
          <w:lang w:val="el-GR"/>
        </w:rPr>
        <w:t xml:space="preserve"> και το με αρ πρωτ 2210/19-04-2019 (ΑΔΑ : 66ΓΠΟΞΤΒ-Ζ9Κ) έγγραφο της ΕΑΑΔΗΣΥ. </w:t>
      </w:r>
    </w:p>
  </w:footnote>
  <w:footnote w:id="5">
    <w:p w14:paraId="6F98508E" w14:textId="77777777" w:rsidR="00374457" w:rsidRPr="005B2FD1" w:rsidRDefault="00374457" w:rsidP="00C27CEC">
      <w:pPr>
        <w:pStyle w:val="af4"/>
        <w:ind w:left="0"/>
        <w:rPr>
          <w:strike/>
          <w:color w:val="000000"/>
          <w:lang w:val="el-GR"/>
        </w:rPr>
      </w:pPr>
      <w:r>
        <w:rPr>
          <w:lang w:val="el-GR"/>
        </w:rPr>
        <w:t xml:space="preserve">           </w:t>
      </w:r>
      <w:r>
        <w:rPr>
          <w:rStyle w:val="0"/>
        </w:rPr>
        <w:footnoteRef/>
      </w:r>
      <w:r>
        <w:rPr>
          <w:lang w:val="el-GR"/>
        </w:rPr>
        <w:t xml:space="preserve">     </w:t>
      </w:r>
      <w:proofErr w:type="spellStart"/>
      <w:r w:rsidRPr="005609B2">
        <w:rPr>
          <w:color w:val="000000"/>
          <w:lang w:val="el-GR"/>
        </w:rPr>
        <w:t>Πρβλ</w:t>
      </w:r>
      <w:proofErr w:type="spellEnd"/>
      <w:r w:rsidRPr="005609B2">
        <w:rPr>
          <w:color w:val="000000"/>
          <w:lang w:val="el-GR"/>
        </w:rPr>
        <w:t>. παρ. 12 άρθρου 80 του ν.4412/2016</w:t>
      </w:r>
    </w:p>
  </w:footnote>
  <w:footnote w:id="6">
    <w:p w14:paraId="4157449B" w14:textId="77777777" w:rsidR="00374457" w:rsidRPr="006B2C94" w:rsidRDefault="00374457" w:rsidP="002B2F6A">
      <w:pPr>
        <w:pStyle w:val="af4"/>
        <w:rPr>
          <w:lang w:val="el-GR"/>
        </w:rPr>
      </w:pPr>
      <w:r>
        <w:rPr>
          <w:rStyle w:val="a4"/>
        </w:rPr>
        <w:footnoteRef/>
      </w:r>
      <w:r>
        <w:rPr>
          <w:lang w:val="el-GR"/>
        </w:rPr>
        <w:tab/>
      </w:r>
      <w:r>
        <w:rPr>
          <w:lang w:val="el-GR"/>
        </w:rPr>
        <w:t>Άρθρο 96, παρ. 7 του ν. 4412/2016</w:t>
      </w:r>
    </w:p>
  </w:footnote>
  <w:footnote w:id="7">
    <w:p w14:paraId="30F25967" w14:textId="77777777" w:rsidR="003817E3" w:rsidRPr="009C1E20" w:rsidRDefault="003817E3" w:rsidP="003817E3">
      <w:pPr>
        <w:pStyle w:val="af4"/>
        <w:rPr>
          <w:lang w:val="el-GR"/>
        </w:rPr>
      </w:pPr>
      <w:r>
        <w:rPr>
          <w:rStyle w:val="ab"/>
        </w:rPr>
        <w:footnoteRef/>
      </w:r>
      <w:r w:rsidRPr="009C1E20">
        <w:rPr>
          <w:lang w:val="el-GR"/>
        </w:rPr>
        <w:t xml:space="preserve">  </w:t>
      </w:r>
      <w:r>
        <w:rPr>
          <w:lang w:val="el-GR"/>
        </w:rPr>
        <w:t xml:space="preserve">    </w:t>
      </w:r>
      <w:r>
        <w:rPr>
          <w:lang w:val="el-GR"/>
        </w:rPr>
        <w:t xml:space="preserve">Άρθρο 15 ΚΥΑ ΕΣΗΔΗΣ Προμήθειες και Υπηρεσίες (ΚΥΑ </w:t>
      </w:r>
      <w:r w:rsidRPr="00CF46FE">
        <w:rPr>
          <w:lang w:val="el-GR"/>
        </w:rPr>
        <w:t>44756/13-06-2024 (Β’ 3380)</w:t>
      </w:r>
      <w:r>
        <w:rPr>
          <w:lang w:val="el-GR"/>
        </w:rPr>
        <w:t>)</w:t>
      </w:r>
    </w:p>
  </w:footnote>
  <w:footnote w:id="8">
    <w:p w14:paraId="4A879856" w14:textId="77777777" w:rsidR="00374457" w:rsidRPr="00F93782" w:rsidRDefault="00374457" w:rsidP="00486D17">
      <w:pPr>
        <w:pStyle w:val="af4"/>
        <w:rPr>
          <w:lang w:val="el-GR"/>
        </w:rPr>
      </w:pPr>
      <w:r>
        <w:rPr>
          <w:rStyle w:val="ab"/>
        </w:rPr>
        <w:footnoteRef/>
      </w:r>
      <w:r w:rsidRPr="00F93782">
        <w:rPr>
          <w:lang w:val="el-GR"/>
        </w:rPr>
        <w:t xml:space="preserve"> </w:t>
      </w:r>
      <w:r>
        <w:rPr>
          <w:lang w:val="el-GR"/>
        </w:rPr>
        <w:t xml:space="preserve">     </w:t>
      </w:r>
      <w:r>
        <w:rPr>
          <w:lang w:val="el-GR"/>
        </w:rPr>
        <w:t xml:space="preserve">Άρθρο 13 παρ. 1.4 και 1.5 της </w:t>
      </w:r>
      <w:r w:rsidRPr="00184870">
        <w:rPr>
          <w:lang w:val="el-GR"/>
        </w:rPr>
        <w:t>Κ.Υ.Α. ΕΣΗΔΗΣ Προμήθειες και Υπηρεσίες</w:t>
      </w:r>
    </w:p>
  </w:footnote>
  <w:footnote w:id="9">
    <w:p w14:paraId="4C4A241F" w14:textId="77777777" w:rsidR="008465EF" w:rsidRPr="001036EA" w:rsidRDefault="008465EF" w:rsidP="008465EF">
      <w:pPr>
        <w:pStyle w:val="af4"/>
        <w:ind w:left="426" w:hanging="426"/>
        <w:rPr>
          <w:lang w:val="el-GR"/>
        </w:rPr>
      </w:pPr>
      <w:r>
        <w:rPr>
          <w:rStyle w:val="a8"/>
        </w:rPr>
        <w:footnoteRef/>
      </w:r>
      <w:r>
        <w:rPr>
          <w:lang w:val="el-GR"/>
        </w:rPr>
        <w:tab/>
      </w:r>
      <w:r>
        <w:rPr>
          <w:lang w:val="el-GR"/>
        </w:rPr>
        <w:t>Άρθρο 90 παρ. 2 και 4 του ν. 4412/2016.</w:t>
      </w:r>
    </w:p>
  </w:footnote>
  <w:footnote w:id="10">
    <w:p w14:paraId="535895DF" w14:textId="77777777" w:rsidR="008465EF" w:rsidRPr="001101C6" w:rsidRDefault="008465EF" w:rsidP="008465EF">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1">
    <w:p w14:paraId="7C1F7074" w14:textId="77777777" w:rsidR="001E55F7" w:rsidRPr="00F40EF3" w:rsidRDefault="001E55F7" w:rsidP="001E55F7">
      <w:pPr>
        <w:pStyle w:val="af4"/>
        <w:rPr>
          <w:lang w:val="el-GR"/>
        </w:rPr>
      </w:pPr>
      <w:r>
        <w:rPr>
          <w:rStyle w:val="ab"/>
        </w:rPr>
        <w:footnoteRef/>
      </w:r>
      <w:r w:rsidRPr="00F40EF3">
        <w:rPr>
          <w:lang w:val="el-GR"/>
        </w:rPr>
        <w:t xml:space="preserve"> </w:t>
      </w:r>
      <w:proofErr w:type="spellStart"/>
      <w:r w:rsidRPr="00F40EF3">
        <w:rPr>
          <w:lang w:val="el-GR"/>
        </w:rPr>
        <w:t>Πρβλ</w:t>
      </w:r>
      <w:proofErr w:type="spellEnd"/>
      <w:r w:rsidRPr="00F40EF3">
        <w:rPr>
          <w:lang w:val="el-GR"/>
        </w:rPr>
        <w:t>. άρθρο 372 παρ. 4 του ν. 4412/2016</w:t>
      </w:r>
      <w:r>
        <w:rPr>
          <w:lang w:val="el-GR"/>
        </w:rPr>
        <w:t>.</w:t>
      </w:r>
    </w:p>
  </w:footnote>
  <w:footnote w:id="12">
    <w:p w14:paraId="02D477BF" w14:textId="77777777" w:rsidR="00374457" w:rsidRPr="00FF4138" w:rsidRDefault="00374457" w:rsidP="00FE0D21">
      <w:pPr>
        <w:pStyle w:val="af4"/>
        <w:rPr>
          <w:lang w:val="el-GR"/>
        </w:rPr>
      </w:pPr>
      <w:r>
        <w:rPr>
          <w:rStyle w:val="0"/>
        </w:rPr>
        <w:footnoteRef/>
      </w:r>
      <w:r>
        <w:rPr>
          <w:lang w:val="el-GR"/>
        </w:rPr>
        <w:tab/>
      </w:r>
      <w:proofErr w:type="spellStart"/>
      <w:r w:rsidRPr="004759D3">
        <w:rPr>
          <w:lang w:val="el-GR"/>
        </w:rPr>
        <w:t>Πρβλ</w:t>
      </w:r>
      <w:proofErr w:type="spellEnd"/>
      <w:r w:rsidRPr="004759D3">
        <w:rPr>
          <w:lang w:val="el-GR"/>
        </w:rPr>
        <w:t xml:space="preserve">. </w:t>
      </w:r>
      <w:r>
        <w:rPr>
          <w:lang w:val="el-GR"/>
        </w:rPr>
        <w:t>άρθρο</w:t>
      </w:r>
      <w:r w:rsidRPr="004759D3">
        <w:rPr>
          <w:lang w:val="el-GR"/>
        </w:rPr>
        <w:t xml:space="preserve"> 132, παρ. 1δ), περ. </w:t>
      </w:r>
      <w:proofErr w:type="spellStart"/>
      <w:r w:rsidRPr="004759D3">
        <w:rPr>
          <w:lang w:val="el-GR"/>
        </w:rPr>
        <w:t>αα</w:t>
      </w:r>
      <w:proofErr w:type="spellEnd"/>
      <w:r w:rsidRPr="004759D3">
        <w:rPr>
          <w:lang w:val="el-GR"/>
        </w:rPr>
        <w:t xml:space="preserve"> του ν. 4412/2016</w:t>
      </w:r>
      <w:r>
        <w:rPr>
          <w:lang w:val="el-GR"/>
        </w:rPr>
        <w:t>.</w:t>
      </w:r>
      <w:r w:rsidRPr="004759D3">
        <w:rPr>
          <w:lang w:val="el-GR"/>
        </w:rPr>
        <w:t xml:space="preserve"> </w:t>
      </w:r>
      <w:proofErr w:type="spellStart"/>
      <w:r w:rsidRPr="004759D3">
        <w:rPr>
          <w:lang w:val="el-GR"/>
        </w:rPr>
        <w:t>Πρβλ</w:t>
      </w:r>
      <w:proofErr w:type="spellEnd"/>
      <w:r w:rsidRPr="004759D3">
        <w:rPr>
          <w:lang w:val="el-GR"/>
        </w:rPr>
        <w:t xml:space="preserve">.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13">
    <w:p w14:paraId="5F5B39DB" w14:textId="77777777" w:rsidR="007F5F1C" w:rsidRPr="00747135" w:rsidRDefault="007F5F1C" w:rsidP="007F5F1C">
      <w:pPr>
        <w:pStyle w:val="af4"/>
        <w:rPr>
          <w:lang w:val="el-GR"/>
        </w:rPr>
      </w:pPr>
      <w:r>
        <w:rPr>
          <w:rStyle w:val="ab"/>
        </w:rPr>
        <w:footnoteRef/>
      </w:r>
      <w:r w:rsidRPr="00747135">
        <w:rPr>
          <w:lang w:val="el-GR"/>
        </w:rPr>
        <w:t xml:space="preserve"> </w:t>
      </w:r>
      <w:proofErr w:type="spellStart"/>
      <w:r>
        <w:rPr>
          <w:lang w:val="el-GR"/>
        </w:rPr>
        <w:t>Πρβλ</w:t>
      </w:r>
      <w:proofErr w:type="spellEnd"/>
      <w:r>
        <w:rPr>
          <w:lang w:val="el-GR"/>
        </w:rPr>
        <w:t xml:space="preserve">. άρθρο 218 του ν.4412/2016, όπως τροποποιήθηκε με το άρθρο 43 παρ. 25, </w:t>
      </w:r>
      <w:proofErr w:type="spellStart"/>
      <w:r>
        <w:rPr>
          <w:lang w:val="el-GR"/>
        </w:rPr>
        <w:t>υποπαρ</w:t>
      </w:r>
      <w:proofErr w:type="spellEnd"/>
      <w:r>
        <w:rPr>
          <w:lang w:val="el-GR"/>
        </w:rPr>
        <w:t>. α του ν. 4605/2019.</w:t>
      </w:r>
    </w:p>
  </w:footnote>
  <w:footnote w:id="14">
    <w:p w14:paraId="2299A587" w14:textId="1DEBD0B7" w:rsidR="00135B00" w:rsidRPr="000C5D2C" w:rsidRDefault="00135B00" w:rsidP="00135B00">
      <w:pPr>
        <w:pStyle w:val="af4"/>
        <w:rPr>
          <w:lang w:val="en-US"/>
        </w:rPr>
      </w:pPr>
      <w:r>
        <w:rPr>
          <w:rStyle w:val="ab"/>
        </w:rPr>
        <w:footnoteRef/>
      </w:r>
      <w:r w:rsidRPr="000C5D2C">
        <w:rPr>
          <w:lang w:val="en-US"/>
        </w:rPr>
        <w:t xml:space="preserve"> </w:t>
      </w:r>
      <w:r w:rsidRPr="00135B00">
        <w:rPr>
          <w:lang w:val="el-GR"/>
        </w:rPr>
        <w:t>Άρθρο</w:t>
      </w:r>
      <w:r w:rsidRPr="000C5D2C">
        <w:rPr>
          <w:lang w:val="en-US"/>
        </w:rPr>
        <w:t xml:space="preserve"> 205</w:t>
      </w:r>
      <w:r w:rsidRPr="00135B00">
        <w:rPr>
          <w:lang w:val="el-GR"/>
        </w:rPr>
        <w:t>Α</w:t>
      </w:r>
      <w:r w:rsidRPr="000C5D2C">
        <w:rPr>
          <w:lang w:val="en-US"/>
        </w:rPr>
        <w:t xml:space="preserve"> </w:t>
      </w:r>
      <w:r w:rsidRPr="00135B00">
        <w:rPr>
          <w:lang w:val="el-GR"/>
        </w:rPr>
        <w:t>του</w:t>
      </w:r>
      <w:r w:rsidRPr="000C5D2C">
        <w:rPr>
          <w:lang w:val="en-US"/>
        </w:rPr>
        <w:t xml:space="preserve"> </w:t>
      </w:r>
      <w:r w:rsidRPr="00135B00">
        <w:rPr>
          <w:lang w:val="el-GR"/>
        </w:rPr>
        <w:t>ν</w:t>
      </w:r>
      <w:r w:rsidRPr="000C5D2C">
        <w:rPr>
          <w:lang w:val="en-US"/>
        </w:rPr>
        <w:t>. 4412/2016</w:t>
      </w:r>
    </w:p>
  </w:footnote>
  <w:footnote w:id="15">
    <w:p w14:paraId="711DD93E" w14:textId="77777777" w:rsidR="00374457" w:rsidRPr="000C5D2C" w:rsidRDefault="00374457" w:rsidP="006E4901">
      <w:pPr>
        <w:pStyle w:val="af4"/>
        <w:rPr>
          <w:lang w:val="en-US"/>
        </w:rPr>
      </w:pPr>
      <w:r>
        <w:rPr>
          <w:rStyle w:val="ab"/>
        </w:rPr>
        <w:footnoteRef/>
      </w:r>
      <w:r w:rsidRPr="000C5D2C">
        <w:rPr>
          <w:lang w:val="en-US"/>
        </w:rPr>
        <w:t xml:space="preserve"> </w:t>
      </w:r>
      <w:r w:rsidRPr="00603221">
        <w:rPr>
          <w:lang w:val="el-GR"/>
        </w:rPr>
        <w:t>Ως</w:t>
      </w:r>
      <w:r w:rsidRPr="000C5D2C">
        <w:rPr>
          <w:lang w:val="en-US"/>
        </w:rPr>
        <w:t xml:space="preserve"> </w:t>
      </w:r>
      <w:r w:rsidRPr="00603221">
        <w:rPr>
          <w:lang w:val="el-GR"/>
        </w:rPr>
        <w:t>ΘΕΣΕΙΣ</w:t>
      </w:r>
      <w:r w:rsidRPr="000C5D2C">
        <w:rPr>
          <w:lang w:val="en-US"/>
        </w:rPr>
        <w:t xml:space="preserve"> </w:t>
      </w:r>
      <w:r w:rsidRPr="00603221">
        <w:rPr>
          <w:lang w:val="el-GR"/>
        </w:rPr>
        <w:t>ενδεικτικά</w:t>
      </w:r>
      <w:r w:rsidRPr="000C5D2C">
        <w:rPr>
          <w:lang w:val="en-US"/>
        </w:rPr>
        <w:t xml:space="preserve"> </w:t>
      </w:r>
      <w:r w:rsidRPr="00603221">
        <w:rPr>
          <w:lang w:val="el-GR"/>
        </w:rPr>
        <w:t>αναφέρονται</w:t>
      </w:r>
      <w:r w:rsidRPr="000C5D2C">
        <w:rPr>
          <w:lang w:val="en-US"/>
        </w:rPr>
        <w:t xml:space="preserve"> : </w:t>
      </w:r>
      <w:r>
        <w:rPr>
          <w:lang w:val="en-GB"/>
        </w:rPr>
        <w:t>m</w:t>
      </w:r>
      <w:proofErr w:type="spellStart"/>
      <w:r>
        <w:rPr>
          <w:lang w:val="en-US"/>
        </w:rPr>
        <w:t>anager</w:t>
      </w:r>
      <w:proofErr w:type="spellEnd"/>
      <w:r w:rsidRPr="000C5D2C">
        <w:rPr>
          <w:lang w:val="en-US"/>
        </w:rPr>
        <w:t xml:space="preserve">, </w:t>
      </w:r>
      <w:r>
        <w:rPr>
          <w:lang w:val="en-US"/>
        </w:rPr>
        <w:t>senior</w:t>
      </w:r>
      <w:r w:rsidRPr="000C5D2C">
        <w:rPr>
          <w:lang w:val="en-US"/>
        </w:rPr>
        <w:t xml:space="preserve"> </w:t>
      </w:r>
      <w:r>
        <w:rPr>
          <w:lang w:val="en-US"/>
        </w:rPr>
        <w:t>consultant</w:t>
      </w:r>
      <w:r w:rsidRPr="000C5D2C">
        <w:rPr>
          <w:lang w:val="en-US"/>
        </w:rPr>
        <w:t xml:space="preserve">, </w:t>
      </w:r>
      <w:r>
        <w:rPr>
          <w:lang w:val="en-US"/>
        </w:rPr>
        <w:t>consultant</w:t>
      </w:r>
      <w:r w:rsidRPr="000C5D2C">
        <w:rPr>
          <w:lang w:val="en-US"/>
        </w:rPr>
        <w:t xml:space="preserve">, </w:t>
      </w:r>
      <w:r>
        <w:rPr>
          <w:lang w:val="en-US"/>
        </w:rPr>
        <w:t>business</w:t>
      </w:r>
      <w:r w:rsidRPr="000C5D2C">
        <w:rPr>
          <w:lang w:val="en-US"/>
        </w:rPr>
        <w:t xml:space="preserve"> </w:t>
      </w:r>
      <w:r>
        <w:rPr>
          <w:lang w:val="en-US"/>
        </w:rPr>
        <w:t>expert</w:t>
      </w:r>
      <w:r w:rsidRPr="000C5D2C">
        <w:rPr>
          <w:lang w:val="en-US"/>
        </w:rPr>
        <w:t xml:space="preserve"> </w:t>
      </w:r>
      <w:proofErr w:type="spellStart"/>
      <w:r w:rsidRPr="00603221">
        <w:rPr>
          <w:lang w:val="el-GR"/>
        </w:rPr>
        <w:t>κλπ</w:t>
      </w:r>
      <w:proofErr w:type="spellEnd"/>
      <w:r w:rsidRPr="000C5D2C">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83109" w14:textId="700861F3" w:rsidR="00374457" w:rsidRPr="00D75D93" w:rsidRDefault="002D10B9" w:rsidP="003E1CBC">
    <w:pPr>
      <w:pBdr>
        <w:bottom w:val="single" w:sz="4" w:space="1" w:color="auto"/>
      </w:pBdr>
      <w:rPr>
        <w:b/>
        <w:bCs/>
        <w:i/>
        <w:iCs/>
        <w:sz w:val="20"/>
        <w:lang w:val="el-GR"/>
      </w:rPr>
    </w:pPr>
    <w:r>
      <w:rPr>
        <w:sz w:val="20"/>
        <w:szCs w:val="20"/>
        <w:lang w:val="el-GR"/>
      </w:rPr>
      <w:t xml:space="preserve">Διακήρυξη </w:t>
    </w:r>
    <w:r w:rsidR="00374457" w:rsidRPr="006F0660">
      <w:rPr>
        <w:sz w:val="20"/>
        <w:szCs w:val="20"/>
        <w:lang w:val="el-GR"/>
      </w:rPr>
      <w:t>Ηλεκτρονικ</w:t>
    </w:r>
    <w:r>
      <w:rPr>
        <w:sz w:val="20"/>
        <w:szCs w:val="20"/>
        <w:lang w:val="el-GR"/>
      </w:rPr>
      <w:t>ού</w:t>
    </w:r>
    <w:r w:rsidR="00374457" w:rsidRPr="006F0660">
      <w:rPr>
        <w:sz w:val="20"/>
        <w:szCs w:val="20"/>
        <w:lang w:val="el-GR"/>
      </w:rPr>
      <w:t xml:space="preserve"> </w:t>
    </w:r>
    <w:r>
      <w:rPr>
        <w:sz w:val="20"/>
        <w:szCs w:val="20"/>
        <w:lang w:val="el-GR"/>
      </w:rPr>
      <w:t xml:space="preserve">Ανοικτού </w:t>
    </w:r>
    <w:r w:rsidR="00374457" w:rsidRPr="006F0660">
      <w:rPr>
        <w:sz w:val="20"/>
        <w:szCs w:val="20"/>
        <w:lang w:val="el-GR"/>
      </w:rPr>
      <w:t xml:space="preserve">Κάτω των Ορίων </w:t>
    </w:r>
    <w:r>
      <w:rPr>
        <w:sz w:val="20"/>
        <w:szCs w:val="20"/>
        <w:lang w:val="el-GR"/>
      </w:rPr>
      <w:t xml:space="preserve">Διαγωνισμού </w:t>
    </w:r>
    <w:r w:rsidR="00374457" w:rsidRPr="006F0660">
      <w:rPr>
        <w:sz w:val="20"/>
        <w:szCs w:val="20"/>
        <w:lang w:val="el-GR"/>
      </w:rPr>
      <w:t xml:space="preserve">για το Έργο </w:t>
    </w:r>
    <w:r w:rsidR="00D75D93" w:rsidRPr="00D75D93">
      <w:rPr>
        <w:b/>
        <w:bCs/>
        <w:sz w:val="20"/>
        <w:szCs w:val="20"/>
        <w:lang w:val="el-GR"/>
      </w:rPr>
      <w:t>«Δράσεις Δημοσιότητας για τις ανάγκες του Προγράμματος «Υποστηρικτικά μέτρα των νέων ηλικίας δεκαοκτώ (18) και δεκαεννέα (19) ετών»(“Youth Pass”)»</w:t>
    </w:r>
    <w:r w:rsidR="007C4038">
      <w:rPr>
        <w:b/>
        <w:bCs/>
        <w:sz w:val="20"/>
        <w:szCs w:val="20"/>
        <w:lang w:val="el-GR"/>
      </w:rPr>
      <w:t xml:space="preserve"> </w:t>
    </w:r>
    <w:r w:rsidR="007C4038" w:rsidRPr="007C4038">
      <w:rPr>
        <w:b/>
        <w:bCs/>
        <w:sz w:val="20"/>
        <w:szCs w:val="20"/>
        <w:lang w:val="el-GR"/>
      </w:rPr>
      <w:t>για τα έτη 2025 και 2026</w:t>
    </w:r>
    <w:r w:rsidR="00D75D93" w:rsidRPr="00D75D93">
      <w:rPr>
        <w:b/>
        <w:bCs/>
        <w:sz w:val="20"/>
        <w:szCs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374457" w:rsidRPr="009F28A1" w14:paraId="3AF52D6E" w14:textId="77777777" w:rsidTr="00C651CD">
      <w:trPr>
        <w:trHeight w:val="417"/>
      </w:trPr>
      <w:tc>
        <w:tcPr>
          <w:tcW w:w="3104" w:type="dxa"/>
          <w:vMerge w:val="restart"/>
          <w:tcBorders>
            <w:top w:val="nil"/>
            <w:left w:val="nil"/>
            <w:bottom w:val="nil"/>
            <w:right w:val="nil"/>
          </w:tcBorders>
        </w:tcPr>
        <w:p w14:paraId="252F5C47" w14:textId="2A74A1C5" w:rsidR="00374457" w:rsidRPr="00C82DB4" w:rsidRDefault="00374457" w:rsidP="00C82DB4">
          <w:pPr>
            <w:ind w:right="-442"/>
            <w:rPr>
              <w:rFonts w:ascii="Calibri" w:hAnsi="Calibri"/>
              <w:b/>
              <w:lang w:val="en-US" w:eastAsia="en-US"/>
            </w:rPr>
          </w:pPr>
          <w:r w:rsidRPr="00C82DB4">
            <w:rPr>
              <w:rFonts w:ascii="Calibri" w:hAnsi="Calibri"/>
              <w:b/>
              <w:noProof/>
              <w:lang w:val="el-GR" w:eastAsia="el-GR"/>
            </w:rPr>
            <w:drawing>
              <wp:inline distT="0" distB="0" distL="0" distR="0" wp14:anchorId="05C6581F" wp14:editId="0F54274E">
                <wp:extent cx="1558925" cy="492125"/>
                <wp:effectExtent l="0" t="0" r="3175" b="3175"/>
                <wp:docPr id="9998190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24F3E06B" w14:textId="77777777" w:rsidR="00374457" w:rsidRPr="00C82DB4" w:rsidRDefault="00374457"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374457" w:rsidRPr="00B96DD1" w14:paraId="746EBFA4" w14:textId="77777777" w:rsidTr="00C651CD">
      <w:tc>
        <w:tcPr>
          <w:tcW w:w="3104" w:type="dxa"/>
          <w:vMerge/>
          <w:tcBorders>
            <w:left w:val="nil"/>
            <w:bottom w:val="nil"/>
            <w:right w:val="nil"/>
          </w:tcBorders>
        </w:tcPr>
        <w:p w14:paraId="6ADCB684" w14:textId="77777777" w:rsidR="00374457" w:rsidRPr="00C82DB4" w:rsidRDefault="00374457" w:rsidP="00C82DB4">
          <w:pPr>
            <w:ind w:right="-442"/>
            <w:rPr>
              <w:rFonts w:ascii="Calibri" w:hAnsi="Calibri"/>
              <w:b/>
              <w:lang w:val="el-GR" w:eastAsia="en-US"/>
            </w:rPr>
          </w:pPr>
        </w:p>
      </w:tc>
      <w:tc>
        <w:tcPr>
          <w:tcW w:w="6426" w:type="dxa"/>
          <w:tcBorders>
            <w:left w:val="nil"/>
            <w:bottom w:val="nil"/>
            <w:right w:val="nil"/>
          </w:tcBorders>
          <w:vAlign w:val="center"/>
        </w:tcPr>
        <w:p w14:paraId="3052D2D3" w14:textId="77777777" w:rsidR="00374457" w:rsidRPr="00C82DB4" w:rsidRDefault="00374457"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374457" w:rsidRPr="009F28A1" w14:paraId="5CCF905B" w14:textId="77777777" w:rsidTr="00C651CD">
      <w:trPr>
        <w:trHeight w:val="301"/>
      </w:trPr>
      <w:tc>
        <w:tcPr>
          <w:tcW w:w="3104" w:type="dxa"/>
          <w:vMerge/>
          <w:tcBorders>
            <w:left w:val="nil"/>
            <w:bottom w:val="nil"/>
            <w:right w:val="nil"/>
          </w:tcBorders>
        </w:tcPr>
        <w:p w14:paraId="57BAF25C" w14:textId="77777777" w:rsidR="00374457" w:rsidRPr="00C82DB4" w:rsidRDefault="00374457" w:rsidP="00C82DB4">
          <w:pPr>
            <w:ind w:right="-442"/>
            <w:rPr>
              <w:rFonts w:ascii="Calibri" w:hAnsi="Calibri"/>
              <w:b/>
              <w:lang w:val="it-IT" w:eastAsia="en-US"/>
            </w:rPr>
          </w:pPr>
        </w:p>
      </w:tc>
      <w:tc>
        <w:tcPr>
          <w:tcW w:w="6426" w:type="dxa"/>
          <w:tcBorders>
            <w:top w:val="nil"/>
            <w:left w:val="nil"/>
            <w:bottom w:val="nil"/>
            <w:right w:val="nil"/>
          </w:tcBorders>
          <w:vAlign w:val="center"/>
        </w:tcPr>
        <w:p w14:paraId="39F08FF6" w14:textId="77777777" w:rsidR="00374457" w:rsidRPr="00C82DB4" w:rsidRDefault="00374457"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6EAAB63A" w14:textId="641B3D55" w:rsidR="00374457" w:rsidRPr="006D3DA7" w:rsidRDefault="00374457" w:rsidP="006D3DA7">
    <w:pPr>
      <w:pStyle w:val="af3"/>
      <w:pBdr>
        <w:bottom w:val="single" w:sz="4" w:space="1" w:color="auto"/>
      </w:pBdr>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F0F9E" w14:textId="29528793" w:rsidR="00374457" w:rsidRPr="002D10B9" w:rsidRDefault="002F1055" w:rsidP="002D10B9">
    <w:pPr>
      <w:pBdr>
        <w:bottom w:val="single" w:sz="4" w:space="1" w:color="auto"/>
      </w:pBdr>
      <w:rPr>
        <w:b/>
        <w:bCs/>
        <w:i/>
        <w:iCs/>
        <w:sz w:val="20"/>
        <w:lang w:val="el-GR"/>
      </w:rPr>
    </w:pPr>
    <w:r>
      <w:rPr>
        <w:sz w:val="20"/>
        <w:szCs w:val="20"/>
        <w:lang w:val="el-GR"/>
      </w:rPr>
      <w:t xml:space="preserve">Διακήρυξη </w:t>
    </w:r>
    <w:r w:rsidRPr="006F0660">
      <w:rPr>
        <w:sz w:val="20"/>
        <w:szCs w:val="20"/>
        <w:lang w:val="el-GR"/>
      </w:rPr>
      <w:t>Ηλεκτρονικ</w:t>
    </w:r>
    <w:r>
      <w:rPr>
        <w:sz w:val="20"/>
        <w:szCs w:val="20"/>
        <w:lang w:val="el-GR"/>
      </w:rPr>
      <w:t>ού</w:t>
    </w:r>
    <w:r w:rsidRPr="006F0660">
      <w:rPr>
        <w:sz w:val="20"/>
        <w:szCs w:val="20"/>
        <w:lang w:val="el-GR"/>
      </w:rPr>
      <w:t xml:space="preserve"> </w:t>
    </w:r>
    <w:r>
      <w:rPr>
        <w:sz w:val="20"/>
        <w:szCs w:val="20"/>
        <w:lang w:val="el-GR"/>
      </w:rPr>
      <w:t xml:space="preserve">Ανοικτού </w:t>
    </w:r>
    <w:r w:rsidRPr="006F0660">
      <w:rPr>
        <w:sz w:val="20"/>
        <w:szCs w:val="20"/>
        <w:lang w:val="el-GR"/>
      </w:rPr>
      <w:t xml:space="preserve">Κάτω των Ορίων </w:t>
    </w:r>
    <w:r>
      <w:rPr>
        <w:sz w:val="20"/>
        <w:szCs w:val="20"/>
        <w:lang w:val="el-GR"/>
      </w:rPr>
      <w:t xml:space="preserve">Διαγωνισμού </w:t>
    </w:r>
    <w:r w:rsidRPr="006F0660">
      <w:rPr>
        <w:sz w:val="20"/>
        <w:szCs w:val="20"/>
        <w:lang w:val="el-GR"/>
      </w:rPr>
      <w:t xml:space="preserve">για το Έργο </w:t>
    </w:r>
    <w:r w:rsidRPr="00D75D93">
      <w:rPr>
        <w:b/>
        <w:bCs/>
        <w:sz w:val="20"/>
        <w:szCs w:val="20"/>
        <w:lang w:val="el-GR"/>
      </w:rPr>
      <w:t>«Δράσεις Δημοσιότητας για τις ανάγκες του Προγράμματος «Υποστηρικτικά μέτρα των νέων ηλικίας δεκαοκτώ (18) και δεκαεννέα (19) ετών»(“Youth Pass”)»</w:t>
    </w:r>
    <w:r>
      <w:rPr>
        <w:b/>
        <w:bCs/>
        <w:sz w:val="20"/>
        <w:szCs w:val="20"/>
        <w:lang w:val="el-GR"/>
      </w:rPr>
      <w:t xml:space="preserve"> </w:t>
    </w:r>
    <w:r w:rsidRPr="007C4038">
      <w:rPr>
        <w:b/>
        <w:bCs/>
        <w:sz w:val="20"/>
        <w:szCs w:val="20"/>
        <w:lang w:val="el-GR"/>
      </w:rPr>
      <w:t>για τα έτη 2025 και 2026</w:t>
    </w:r>
    <w:r w:rsidRPr="00D75D93">
      <w:rPr>
        <w:b/>
        <w:bCs/>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1FD3A" w14:textId="5F6C3F27" w:rsidR="00374457" w:rsidRPr="003E609D" w:rsidRDefault="002F1055" w:rsidP="003E609D">
    <w:pPr>
      <w:pStyle w:val="af3"/>
      <w:pBdr>
        <w:bottom w:val="single" w:sz="4" w:space="1" w:color="auto"/>
      </w:pBdr>
      <w:rPr>
        <w:i/>
        <w:iCs/>
        <w:sz w:val="20"/>
        <w:lang w:val="el-GR"/>
      </w:rPr>
    </w:pPr>
    <w:r>
      <w:rPr>
        <w:sz w:val="20"/>
        <w:szCs w:val="20"/>
        <w:lang w:val="el-GR"/>
      </w:rPr>
      <w:t xml:space="preserve">Διακήρυξη </w:t>
    </w:r>
    <w:r w:rsidRPr="006F0660">
      <w:rPr>
        <w:sz w:val="20"/>
        <w:szCs w:val="20"/>
        <w:lang w:val="el-GR"/>
      </w:rPr>
      <w:t>Ηλεκτρονικ</w:t>
    </w:r>
    <w:r>
      <w:rPr>
        <w:sz w:val="20"/>
        <w:szCs w:val="20"/>
        <w:lang w:val="el-GR"/>
      </w:rPr>
      <w:t>ού</w:t>
    </w:r>
    <w:r w:rsidRPr="006F0660">
      <w:rPr>
        <w:sz w:val="20"/>
        <w:szCs w:val="20"/>
        <w:lang w:val="el-GR"/>
      </w:rPr>
      <w:t xml:space="preserve"> </w:t>
    </w:r>
    <w:r>
      <w:rPr>
        <w:sz w:val="20"/>
        <w:szCs w:val="20"/>
        <w:lang w:val="el-GR"/>
      </w:rPr>
      <w:t xml:space="preserve">Ανοικτού </w:t>
    </w:r>
    <w:r w:rsidRPr="006F0660">
      <w:rPr>
        <w:sz w:val="20"/>
        <w:szCs w:val="20"/>
        <w:lang w:val="el-GR"/>
      </w:rPr>
      <w:t xml:space="preserve">Κάτω των Ορίων </w:t>
    </w:r>
    <w:r>
      <w:rPr>
        <w:sz w:val="20"/>
        <w:szCs w:val="20"/>
        <w:lang w:val="el-GR"/>
      </w:rPr>
      <w:t xml:space="preserve">Διαγωνισμού </w:t>
    </w:r>
    <w:r w:rsidRPr="006F0660">
      <w:rPr>
        <w:sz w:val="20"/>
        <w:szCs w:val="20"/>
        <w:lang w:val="el-GR"/>
      </w:rPr>
      <w:t xml:space="preserve">για το Έργο </w:t>
    </w:r>
    <w:r w:rsidRPr="00D75D93">
      <w:rPr>
        <w:b/>
        <w:bCs/>
        <w:sz w:val="20"/>
        <w:szCs w:val="20"/>
        <w:lang w:val="el-GR"/>
      </w:rPr>
      <w:t>«Δράσεις Δημοσιότητας για τις ανάγκες του Προγράμματος «Υποστηρικτικά μέτρα των νέων ηλικίας δεκαοκτώ (18) και δεκαεννέα (19) ετών»(“Youth Pass”)»</w:t>
    </w:r>
    <w:r>
      <w:rPr>
        <w:b/>
        <w:bCs/>
        <w:sz w:val="20"/>
        <w:szCs w:val="20"/>
        <w:lang w:val="el-GR"/>
      </w:rPr>
      <w:t xml:space="preserve"> </w:t>
    </w:r>
    <w:r w:rsidRPr="007C4038">
      <w:rPr>
        <w:b/>
        <w:bCs/>
        <w:sz w:val="20"/>
        <w:szCs w:val="20"/>
        <w:lang w:val="el-GR"/>
      </w:rPr>
      <w:t>για τα έτη 2025 και 2026</w:t>
    </w:r>
    <w:r w:rsidRPr="00D75D93">
      <w:rPr>
        <w:b/>
        <w:bCs/>
        <w:sz w:val="20"/>
        <w:szCs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B2D2D" w14:textId="270810EE" w:rsidR="00374457" w:rsidRPr="002F1055" w:rsidRDefault="002F1055" w:rsidP="002F1055">
    <w:pPr>
      <w:pStyle w:val="af3"/>
      <w:rPr>
        <w:lang w:val="el-GR"/>
      </w:rPr>
    </w:pPr>
    <w:r>
      <w:rPr>
        <w:sz w:val="20"/>
        <w:szCs w:val="20"/>
        <w:lang w:val="el-GR"/>
      </w:rPr>
      <w:t xml:space="preserve">Διακήρυξη </w:t>
    </w:r>
    <w:r w:rsidRPr="006F0660">
      <w:rPr>
        <w:sz w:val="20"/>
        <w:szCs w:val="20"/>
        <w:lang w:val="el-GR"/>
      </w:rPr>
      <w:t>Ηλεκτρονικ</w:t>
    </w:r>
    <w:r>
      <w:rPr>
        <w:sz w:val="20"/>
        <w:szCs w:val="20"/>
        <w:lang w:val="el-GR"/>
      </w:rPr>
      <w:t>ού</w:t>
    </w:r>
    <w:r w:rsidRPr="006F0660">
      <w:rPr>
        <w:sz w:val="20"/>
        <w:szCs w:val="20"/>
        <w:lang w:val="el-GR"/>
      </w:rPr>
      <w:t xml:space="preserve"> </w:t>
    </w:r>
    <w:r>
      <w:rPr>
        <w:sz w:val="20"/>
        <w:szCs w:val="20"/>
        <w:lang w:val="el-GR"/>
      </w:rPr>
      <w:t xml:space="preserve">Ανοικτού </w:t>
    </w:r>
    <w:r w:rsidRPr="006F0660">
      <w:rPr>
        <w:sz w:val="20"/>
        <w:szCs w:val="20"/>
        <w:lang w:val="el-GR"/>
      </w:rPr>
      <w:t xml:space="preserve">Κάτω των Ορίων </w:t>
    </w:r>
    <w:r>
      <w:rPr>
        <w:sz w:val="20"/>
        <w:szCs w:val="20"/>
        <w:lang w:val="el-GR"/>
      </w:rPr>
      <w:t xml:space="preserve">Διαγωνισμού </w:t>
    </w:r>
    <w:r w:rsidRPr="006F0660">
      <w:rPr>
        <w:sz w:val="20"/>
        <w:szCs w:val="20"/>
        <w:lang w:val="el-GR"/>
      </w:rPr>
      <w:t xml:space="preserve">για το Έργο </w:t>
    </w:r>
    <w:r w:rsidRPr="00D75D93">
      <w:rPr>
        <w:b/>
        <w:bCs/>
        <w:sz w:val="20"/>
        <w:szCs w:val="20"/>
        <w:lang w:val="el-GR"/>
      </w:rPr>
      <w:t>«Δράσεις Δημοσιότητας για τις ανάγκες του Προγράμματος «Υποστηρικτικά μέτρα των νέων ηλικίας δεκαοκτώ (18) και δεκαεννέα (19) ετών»(“Youth Pass”)»</w:t>
    </w:r>
    <w:r>
      <w:rPr>
        <w:b/>
        <w:bCs/>
        <w:sz w:val="20"/>
        <w:szCs w:val="20"/>
        <w:lang w:val="el-GR"/>
      </w:rPr>
      <w:t xml:space="preserve"> </w:t>
    </w:r>
    <w:r w:rsidRPr="007C4038">
      <w:rPr>
        <w:b/>
        <w:bCs/>
        <w:sz w:val="20"/>
        <w:szCs w:val="20"/>
        <w:lang w:val="el-GR"/>
      </w:rPr>
      <w:t>για τα έτη 2025 και 2026</w:t>
    </w:r>
    <w:r w:rsidRPr="00D75D93">
      <w:rPr>
        <w:b/>
        <w:bCs/>
        <w:sz w:val="20"/>
        <w:szCs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F0E39" w14:textId="76C7FC92" w:rsidR="00374457" w:rsidRPr="003E609D" w:rsidRDefault="002F1055" w:rsidP="003E609D">
    <w:pPr>
      <w:pStyle w:val="af3"/>
      <w:pBdr>
        <w:bottom w:val="single" w:sz="4" w:space="1" w:color="auto"/>
      </w:pBdr>
      <w:rPr>
        <w:i/>
        <w:iCs/>
        <w:sz w:val="20"/>
        <w:lang w:val="el-GR"/>
      </w:rPr>
    </w:pPr>
    <w:r>
      <w:rPr>
        <w:sz w:val="20"/>
        <w:szCs w:val="20"/>
        <w:lang w:val="el-GR"/>
      </w:rPr>
      <w:t xml:space="preserve">Διακήρυξη </w:t>
    </w:r>
    <w:r w:rsidRPr="006F0660">
      <w:rPr>
        <w:sz w:val="20"/>
        <w:szCs w:val="20"/>
        <w:lang w:val="el-GR"/>
      </w:rPr>
      <w:t>Ηλεκτρονικ</w:t>
    </w:r>
    <w:r>
      <w:rPr>
        <w:sz w:val="20"/>
        <w:szCs w:val="20"/>
        <w:lang w:val="el-GR"/>
      </w:rPr>
      <w:t>ού</w:t>
    </w:r>
    <w:r w:rsidRPr="006F0660">
      <w:rPr>
        <w:sz w:val="20"/>
        <w:szCs w:val="20"/>
        <w:lang w:val="el-GR"/>
      </w:rPr>
      <w:t xml:space="preserve"> </w:t>
    </w:r>
    <w:r>
      <w:rPr>
        <w:sz w:val="20"/>
        <w:szCs w:val="20"/>
        <w:lang w:val="el-GR"/>
      </w:rPr>
      <w:t xml:space="preserve">Ανοικτού </w:t>
    </w:r>
    <w:r w:rsidRPr="006F0660">
      <w:rPr>
        <w:sz w:val="20"/>
        <w:szCs w:val="20"/>
        <w:lang w:val="el-GR"/>
      </w:rPr>
      <w:t xml:space="preserve">Κάτω των Ορίων </w:t>
    </w:r>
    <w:r>
      <w:rPr>
        <w:sz w:val="20"/>
        <w:szCs w:val="20"/>
        <w:lang w:val="el-GR"/>
      </w:rPr>
      <w:t xml:space="preserve">Διαγωνισμού </w:t>
    </w:r>
    <w:r w:rsidRPr="006F0660">
      <w:rPr>
        <w:sz w:val="20"/>
        <w:szCs w:val="20"/>
        <w:lang w:val="el-GR"/>
      </w:rPr>
      <w:t xml:space="preserve">για το Έργο </w:t>
    </w:r>
    <w:r w:rsidRPr="00D75D93">
      <w:rPr>
        <w:b/>
        <w:bCs/>
        <w:sz w:val="20"/>
        <w:szCs w:val="20"/>
        <w:lang w:val="el-GR"/>
      </w:rPr>
      <w:t>«Δράσεις Δημοσιότητας για τις ανάγκες του Προγράμματος «Υποστηρικτικά μέτρα των νέων ηλικίας δεκαοκτώ (18) και δεκαεννέα (19) ετών»(“Youth Pass”)»</w:t>
    </w:r>
    <w:r>
      <w:rPr>
        <w:b/>
        <w:bCs/>
        <w:sz w:val="20"/>
        <w:szCs w:val="20"/>
        <w:lang w:val="el-GR"/>
      </w:rPr>
      <w:t xml:space="preserve"> </w:t>
    </w:r>
    <w:r w:rsidRPr="007C4038">
      <w:rPr>
        <w:b/>
        <w:bCs/>
        <w:sz w:val="20"/>
        <w:szCs w:val="20"/>
        <w:lang w:val="el-GR"/>
      </w:rPr>
      <w:t>για τα έτη 2025 και 2026</w:t>
    </w:r>
    <w:r w:rsidRPr="00D75D93">
      <w:rPr>
        <w:b/>
        <w:bCs/>
        <w:sz w:val="20"/>
        <w:szCs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2D55BCA"/>
    <w:multiLevelType w:val="hybridMultilevel"/>
    <w:tmpl w:val="D0060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085D1649"/>
    <w:multiLevelType w:val="hybridMultilevel"/>
    <w:tmpl w:val="4A3666AE"/>
    <w:lvl w:ilvl="0" w:tplc="9A1A50F8">
      <w:numFmt w:val="bullet"/>
      <w:lvlText w:val="-"/>
      <w:lvlJc w:val="left"/>
      <w:pPr>
        <w:ind w:left="827" w:hanging="360"/>
      </w:pPr>
      <w:rPr>
        <w:rFonts w:ascii="Calibri" w:eastAsia="Times New Roman" w:hAnsi="Calibri" w:cs="Calibri" w:hint="default"/>
      </w:rPr>
    </w:lvl>
    <w:lvl w:ilvl="1" w:tplc="04090003">
      <w:start w:val="1"/>
      <w:numFmt w:val="bullet"/>
      <w:lvlText w:val="o"/>
      <w:lvlJc w:val="left"/>
      <w:pPr>
        <w:ind w:left="1547" w:hanging="360"/>
      </w:pPr>
      <w:rPr>
        <w:rFonts w:ascii="Courier New" w:hAnsi="Courier New" w:cs="Courier New" w:hint="default"/>
      </w:rPr>
    </w:lvl>
    <w:lvl w:ilvl="2" w:tplc="04090005">
      <w:start w:val="1"/>
      <w:numFmt w:val="bullet"/>
      <w:lvlText w:val=""/>
      <w:lvlJc w:val="left"/>
      <w:pPr>
        <w:ind w:left="2267" w:hanging="360"/>
      </w:pPr>
      <w:rPr>
        <w:rFonts w:ascii="Wingdings" w:hAnsi="Wingdings" w:hint="default"/>
      </w:rPr>
    </w:lvl>
    <w:lvl w:ilvl="3" w:tplc="04090001">
      <w:start w:val="1"/>
      <w:numFmt w:val="bullet"/>
      <w:lvlText w:val=""/>
      <w:lvlJc w:val="left"/>
      <w:pPr>
        <w:ind w:left="2987" w:hanging="360"/>
      </w:pPr>
      <w:rPr>
        <w:rFonts w:ascii="Symbol" w:hAnsi="Symbol" w:hint="default"/>
      </w:rPr>
    </w:lvl>
    <w:lvl w:ilvl="4" w:tplc="04090003">
      <w:start w:val="1"/>
      <w:numFmt w:val="bullet"/>
      <w:lvlText w:val="o"/>
      <w:lvlJc w:val="left"/>
      <w:pPr>
        <w:ind w:left="3707" w:hanging="360"/>
      </w:pPr>
      <w:rPr>
        <w:rFonts w:ascii="Courier New" w:hAnsi="Courier New" w:cs="Courier New" w:hint="default"/>
      </w:rPr>
    </w:lvl>
    <w:lvl w:ilvl="5" w:tplc="04090005">
      <w:start w:val="1"/>
      <w:numFmt w:val="bullet"/>
      <w:lvlText w:val=""/>
      <w:lvlJc w:val="left"/>
      <w:pPr>
        <w:ind w:left="4427" w:hanging="360"/>
      </w:pPr>
      <w:rPr>
        <w:rFonts w:ascii="Wingdings" w:hAnsi="Wingdings" w:hint="default"/>
      </w:rPr>
    </w:lvl>
    <w:lvl w:ilvl="6" w:tplc="04090001">
      <w:start w:val="1"/>
      <w:numFmt w:val="bullet"/>
      <w:lvlText w:val=""/>
      <w:lvlJc w:val="left"/>
      <w:pPr>
        <w:ind w:left="5147" w:hanging="360"/>
      </w:pPr>
      <w:rPr>
        <w:rFonts w:ascii="Symbol" w:hAnsi="Symbol" w:hint="default"/>
      </w:rPr>
    </w:lvl>
    <w:lvl w:ilvl="7" w:tplc="04090003">
      <w:start w:val="1"/>
      <w:numFmt w:val="bullet"/>
      <w:lvlText w:val="o"/>
      <w:lvlJc w:val="left"/>
      <w:pPr>
        <w:ind w:left="5867" w:hanging="360"/>
      </w:pPr>
      <w:rPr>
        <w:rFonts w:ascii="Courier New" w:hAnsi="Courier New" w:cs="Courier New" w:hint="default"/>
      </w:rPr>
    </w:lvl>
    <w:lvl w:ilvl="8" w:tplc="04090005">
      <w:start w:val="1"/>
      <w:numFmt w:val="bullet"/>
      <w:lvlText w:val=""/>
      <w:lvlJc w:val="left"/>
      <w:pPr>
        <w:ind w:left="6587" w:hanging="360"/>
      </w:pPr>
      <w:rPr>
        <w:rFonts w:ascii="Wingdings" w:hAnsi="Wingdings" w:hint="default"/>
      </w:rPr>
    </w:lvl>
  </w:abstractNum>
  <w:abstractNum w:abstractNumId="16" w15:restartNumberingAfterBreak="0">
    <w:nsid w:val="10251CB1"/>
    <w:multiLevelType w:val="multilevel"/>
    <w:tmpl w:val="AC92C9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2340E9D"/>
    <w:multiLevelType w:val="multilevel"/>
    <w:tmpl w:val="3334AD20"/>
    <w:numStyleLink w:val="Style4"/>
  </w:abstractNum>
  <w:abstractNum w:abstractNumId="18" w15:restartNumberingAfterBreak="0">
    <w:nsid w:val="12ED33BF"/>
    <w:multiLevelType w:val="hybridMultilevel"/>
    <w:tmpl w:val="6EEE0F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134B51FB"/>
    <w:multiLevelType w:val="hybridMultilevel"/>
    <w:tmpl w:val="0ECAD84E"/>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86E6ECC"/>
    <w:multiLevelType w:val="hybridMultilevel"/>
    <w:tmpl w:val="C82CCDC2"/>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23"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4354386"/>
    <w:multiLevelType w:val="multilevel"/>
    <w:tmpl w:val="56464C8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89221BA"/>
    <w:multiLevelType w:val="hybridMultilevel"/>
    <w:tmpl w:val="1AB60EA2"/>
    <w:lvl w:ilvl="0" w:tplc="0809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8"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0" w15:restartNumberingAfterBreak="0">
    <w:nsid w:val="2E745A75"/>
    <w:multiLevelType w:val="hybridMultilevel"/>
    <w:tmpl w:val="2A80EC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312D47A0"/>
    <w:multiLevelType w:val="hybridMultilevel"/>
    <w:tmpl w:val="C8E48390"/>
    <w:lvl w:ilvl="0" w:tplc="CC682EC2">
      <w:numFmt w:val="bullet"/>
      <w:lvlText w:val=""/>
      <w:lvlJc w:val="left"/>
      <w:pPr>
        <w:ind w:left="821" w:hanging="356"/>
      </w:pPr>
      <w:rPr>
        <w:rFonts w:ascii="Symbol" w:eastAsia="Symbol" w:hAnsi="Symbol" w:cs="Symbol" w:hint="default"/>
        <w:w w:val="100"/>
        <w:sz w:val="22"/>
        <w:szCs w:val="22"/>
        <w:lang w:val="el-GR" w:eastAsia="el-GR" w:bidi="el-GR"/>
      </w:rPr>
    </w:lvl>
    <w:lvl w:ilvl="1" w:tplc="3EF6EAC8">
      <w:numFmt w:val="bullet"/>
      <w:lvlText w:val="•"/>
      <w:lvlJc w:val="left"/>
      <w:pPr>
        <w:ind w:left="1722" w:hanging="356"/>
      </w:pPr>
      <w:rPr>
        <w:lang w:val="el-GR" w:eastAsia="el-GR" w:bidi="el-GR"/>
      </w:rPr>
    </w:lvl>
    <w:lvl w:ilvl="2" w:tplc="859EA166">
      <w:numFmt w:val="bullet"/>
      <w:lvlText w:val="•"/>
      <w:lvlJc w:val="left"/>
      <w:pPr>
        <w:ind w:left="2625" w:hanging="356"/>
      </w:pPr>
      <w:rPr>
        <w:lang w:val="el-GR" w:eastAsia="el-GR" w:bidi="el-GR"/>
      </w:rPr>
    </w:lvl>
    <w:lvl w:ilvl="3" w:tplc="67BAD0C6">
      <w:numFmt w:val="bullet"/>
      <w:lvlText w:val="•"/>
      <w:lvlJc w:val="left"/>
      <w:pPr>
        <w:ind w:left="3527" w:hanging="356"/>
      </w:pPr>
      <w:rPr>
        <w:lang w:val="el-GR" w:eastAsia="el-GR" w:bidi="el-GR"/>
      </w:rPr>
    </w:lvl>
    <w:lvl w:ilvl="4" w:tplc="F4EEE762">
      <w:numFmt w:val="bullet"/>
      <w:lvlText w:val="•"/>
      <w:lvlJc w:val="left"/>
      <w:pPr>
        <w:ind w:left="4430" w:hanging="356"/>
      </w:pPr>
      <w:rPr>
        <w:lang w:val="el-GR" w:eastAsia="el-GR" w:bidi="el-GR"/>
      </w:rPr>
    </w:lvl>
    <w:lvl w:ilvl="5" w:tplc="2DC8A6CA">
      <w:numFmt w:val="bullet"/>
      <w:lvlText w:val="•"/>
      <w:lvlJc w:val="left"/>
      <w:pPr>
        <w:ind w:left="5333" w:hanging="356"/>
      </w:pPr>
      <w:rPr>
        <w:lang w:val="el-GR" w:eastAsia="el-GR" w:bidi="el-GR"/>
      </w:rPr>
    </w:lvl>
    <w:lvl w:ilvl="6" w:tplc="0F0EE070">
      <w:numFmt w:val="bullet"/>
      <w:lvlText w:val="•"/>
      <w:lvlJc w:val="left"/>
      <w:pPr>
        <w:ind w:left="6235" w:hanging="356"/>
      </w:pPr>
      <w:rPr>
        <w:lang w:val="el-GR" w:eastAsia="el-GR" w:bidi="el-GR"/>
      </w:rPr>
    </w:lvl>
    <w:lvl w:ilvl="7" w:tplc="D7267DC2">
      <w:numFmt w:val="bullet"/>
      <w:lvlText w:val="•"/>
      <w:lvlJc w:val="left"/>
      <w:pPr>
        <w:ind w:left="7138" w:hanging="356"/>
      </w:pPr>
      <w:rPr>
        <w:lang w:val="el-GR" w:eastAsia="el-GR" w:bidi="el-GR"/>
      </w:rPr>
    </w:lvl>
    <w:lvl w:ilvl="8" w:tplc="DB083D60">
      <w:numFmt w:val="bullet"/>
      <w:lvlText w:val="•"/>
      <w:lvlJc w:val="left"/>
      <w:pPr>
        <w:ind w:left="8040" w:hanging="356"/>
      </w:pPr>
      <w:rPr>
        <w:lang w:val="el-GR" w:eastAsia="el-GR" w:bidi="el-GR"/>
      </w:rPr>
    </w:lvl>
  </w:abstractNum>
  <w:abstractNum w:abstractNumId="32"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4" w15:restartNumberingAfterBreak="0">
    <w:nsid w:val="45796D84"/>
    <w:multiLevelType w:val="hybridMultilevel"/>
    <w:tmpl w:val="C68A2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6"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7"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1" w15:restartNumberingAfterBreak="0">
    <w:nsid w:val="5DD46311"/>
    <w:multiLevelType w:val="hybridMultilevel"/>
    <w:tmpl w:val="A910549E"/>
    <w:lvl w:ilvl="0" w:tplc="36968AEC">
      <w:start w:val="5"/>
      <w:numFmt w:val="bullet"/>
      <w:lvlText w:val="-"/>
      <w:lvlJc w:val="left"/>
      <w:pPr>
        <w:ind w:left="914" w:hanging="360"/>
      </w:pPr>
      <w:rPr>
        <w:rFonts w:ascii="Tahoma" w:eastAsiaTheme="minorHAnsi" w:hAnsi="Tahoma" w:cs="Tahoma"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2" w15:restartNumberingAfterBreak="0">
    <w:nsid w:val="65C573B4"/>
    <w:multiLevelType w:val="multilevel"/>
    <w:tmpl w:val="468486A4"/>
    <w:lvl w:ilvl="0">
      <w:start w:val="1"/>
      <w:numFmt w:val="lowerRoman"/>
      <w:lvlText w:val="%1."/>
      <w:lvlJc w:val="right"/>
      <w:pPr>
        <w:tabs>
          <w:tab w:val="num" w:pos="630"/>
        </w:tabs>
        <w:ind w:left="630" w:hanging="360"/>
      </w:pPr>
    </w:lvl>
    <w:lvl w:ilvl="1">
      <w:start w:val="1"/>
      <w:numFmt w:val="lowerRoman"/>
      <w:lvlText w:val="%2."/>
      <w:lvlJc w:val="right"/>
      <w:pPr>
        <w:tabs>
          <w:tab w:val="num" w:pos="1350"/>
        </w:tabs>
        <w:ind w:left="1350" w:hanging="360"/>
      </w:pPr>
    </w:lvl>
    <w:lvl w:ilvl="2">
      <w:start w:val="1"/>
      <w:numFmt w:val="lowerRoman"/>
      <w:lvlText w:val="%3."/>
      <w:lvlJc w:val="right"/>
      <w:pPr>
        <w:tabs>
          <w:tab w:val="num" w:pos="2070"/>
        </w:tabs>
        <w:ind w:left="2070" w:hanging="360"/>
      </w:pPr>
    </w:lvl>
    <w:lvl w:ilvl="3">
      <w:start w:val="1"/>
      <w:numFmt w:val="lowerRoman"/>
      <w:lvlText w:val="%4."/>
      <w:lvlJc w:val="right"/>
      <w:pPr>
        <w:tabs>
          <w:tab w:val="num" w:pos="2790"/>
        </w:tabs>
        <w:ind w:left="2790" w:hanging="360"/>
      </w:pPr>
    </w:lvl>
    <w:lvl w:ilvl="4">
      <w:start w:val="1"/>
      <w:numFmt w:val="lowerRoman"/>
      <w:lvlText w:val="%5."/>
      <w:lvlJc w:val="right"/>
      <w:pPr>
        <w:tabs>
          <w:tab w:val="num" w:pos="3510"/>
        </w:tabs>
        <w:ind w:left="3510" w:hanging="360"/>
      </w:pPr>
    </w:lvl>
    <w:lvl w:ilvl="5">
      <w:start w:val="1"/>
      <w:numFmt w:val="lowerRoman"/>
      <w:lvlText w:val="%6."/>
      <w:lvlJc w:val="right"/>
      <w:pPr>
        <w:tabs>
          <w:tab w:val="num" w:pos="4230"/>
        </w:tabs>
        <w:ind w:left="4230" w:hanging="360"/>
      </w:pPr>
    </w:lvl>
    <w:lvl w:ilvl="6">
      <w:start w:val="1"/>
      <w:numFmt w:val="lowerRoman"/>
      <w:lvlText w:val="%7."/>
      <w:lvlJc w:val="right"/>
      <w:pPr>
        <w:tabs>
          <w:tab w:val="num" w:pos="4950"/>
        </w:tabs>
        <w:ind w:left="4950" w:hanging="360"/>
      </w:pPr>
    </w:lvl>
    <w:lvl w:ilvl="7">
      <w:start w:val="1"/>
      <w:numFmt w:val="lowerRoman"/>
      <w:lvlText w:val="%8."/>
      <w:lvlJc w:val="right"/>
      <w:pPr>
        <w:tabs>
          <w:tab w:val="num" w:pos="5670"/>
        </w:tabs>
        <w:ind w:left="5670" w:hanging="360"/>
      </w:pPr>
    </w:lvl>
    <w:lvl w:ilvl="8">
      <w:start w:val="1"/>
      <w:numFmt w:val="lowerRoman"/>
      <w:lvlText w:val="%9."/>
      <w:lvlJc w:val="right"/>
      <w:pPr>
        <w:tabs>
          <w:tab w:val="num" w:pos="6390"/>
        </w:tabs>
        <w:ind w:left="6390" w:hanging="360"/>
      </w:pPr>
    </w:lvl>
  </w:abstractNum>
  <w:abstractNum w:abstractNumId="43"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4" w15:restartNumberingAfterBreak="0">
    <w:nsid w:val="6DA34EC4"/>
    <w:multiLevelType w:val="multilevel"/>
    <w:tmpl w:val="E2A0CF92"/>
    <w:lvl w:ilvl="0">
      <w:start w:val="1"/>
      <w:numFmt w:val="decimal"/>
      <w:lvlText w:val="%1"/>
      <w:lvlJc w:val="left"/>
      <w:pPr>
        <w:ind w:left="522" w:hanging="415"/>
      </w:pPr>
      <w:rPr>
        <w:lang w:val="el-GR" w:eastAsia="el-GR" w:bidi="el-GR"/>
      </w:rPr>
    </w:lvl>
    <w:lvl w:ilvl="1">
      <w:start w:val="1"/>
      <w:numFmt w:val="decimal"/>
      <w:lvlText w:val="%1.%2"/>
      <w:lvlJc w:val="left"/>
      <w:pPr>
        <w:ind w:left="522" w:hanging="415"/>
      </w:pPr>
      <w:rPr>
        <w:rFonts w:asciiTheme="minorHAnsi" w:eastAsia="Tahoma" w:hAnsiTheme="minorHAnsi" w:cstheme="minorHAnsi" w:hint="default"/>
        <w:b/>
        <w:bCs/>
        <w:spacing w:val="-2"/>
        <w:w w:val="100"/>
        <w:sz w:val="22"/>
        <w:szCs w:val="22"/>
        <w:lang w:val="el-GR" w:eastAsia="el-GR" w:bidi="el-GR"/>
      </w:rPr>
    </w:lvl>
    <w:lvl w:ilvl="2">
      <w:numFmt w:val="bullet"/>
      <w:lvlText w:val=""/>
      <w:lvlJc w:val="left"/>
      <w:pPr>
        <w:ind w:left="713" w:hanging="284"/>
      </w:pPr>
      <w:rPr>
        <w:rFonts w:ascii="Symbol" w:eastAsia="Symbol" w:hAnsi="Symbol" w:cs="Symbol" w:hint="default"/>
        <w:w w:val="100"/>
        <w:sz w:val="22"/>
        <w:szCs w:val="22"/>
        <w:lang w:val="el-GR" w:eastAsia="el-GR" w:bidi="el-GR"/>
      </w:rPr>
    </w:lvl>
    <w:lvl w:ilvl="3">
      <w:numFmt w:val="bullet"/>
      <w:lvlText w:val="•"/>
      <w:lvlJc w:val="left"/>
      <w:pPr>
        <w:ind w:left="2748" w:hanging="284"/>
      </w:pPr>
      <w:rPr>
        <w:lang w:val="el-GR" w:eastAsia="el-GR" w:bidi="el-GR"/>
      </w:rPr>
    </w:lvl>
    <w:lvl w:ilvl="4">
      <w:numFmt w:val="bullet"/>
      <w:lvlText w:val="•"/>
      <w:lvlJc w:val="left"/>
      <w:pPr>
        <w:ind w:left="3762" w:hanging="284"/>
      </w:pPr>
      <w:rPr>
        <w:lang w:val="el-GR" w:eastAsia="el-GR" w:bidi="el-GR"/>
      </w:rPr>
    </w:lvl>
    <w:lvl w:ilvl="5">
      <w:numFmt w:val="bullet"/>
      <w:lvlText w:val="•"/>
      <w:lvlJc w:val="left"/>
      <w:pPr>
        <w:ind w:left="4776" w:hanging="284"/>
      </w:pPr>
      <w:rPr>
        <w:lang w:val="el-GR" w:eastAsia="el-GR" w:bidi="el-GR"/>
      </w:rPr>
    </w:lvl>
    <w:lvl w:ilvl="6">
      <w:numFmt w:val="bullet"/>
      <w:lvlText w:val="•"/>
      <w:lvlJc w:val="left"/>
      <w:pPr>
        <w:ind w:left="5790" w:hanging="284"/>
      </w:pPr>
      <w:rPr>
        <w:lang w:val="el-GR" w:eastAsia="el-GR" w:bidi="el-GR"/>
      </w:rPr>
    </w:lvl>
    <w:lvl w:ilvl="7">
      <w:numFmt w:val="bullet"/>
      <w:lvlText w:val="•"/>
      <w:lvlJc w:val="left"/>
      <w:pPr>
        <w:ind w:left="6804" w:hanging="284"/>
      </w:pPr>
      <w:rPr>
        <w:lang w:val="el-GR" w:eastAsia="el-GR" w:bidi="el-GR"/>
      </w:rPr>
    </w:lvl>
    <w:lvl w:ilvl="8">
      <w:numFmt w:val="bullet"/>
      <w:lvlText w:val="•"/>
      <w:lvlJc w:val="left"/>
      <w:pPr>
        <w:ind w:left="7818" w:hanging="284"/>
      </w:pPr>
      <w:rPr>
        <w:lang w:val="el-GR" w:eastAsia="el-GR" w:bidi="el-GR"/>
      </w:rPr>
    </w:lvl>
  </w:abstractNum>
  <w:abstractNum w:abstractNumId="45"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0C44F71"/>
    <w:multiLevelType w:val="hybridMultilevel"/>
    <w:tmpl w:val="3B0835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7C5D4B4C"/>
    <w:multiLevelType w:val="hybridMultilevel"/>
    <w:tmpl w:val="81D8CE40"/>
    <w:lvl w:ilvl="0" w:tplc="0409001B">
      <w:start w:val="1"/>
      <w:numFmt w:val="lowerRoman"/>
      <w:lvlText w:val="%1."/>
      <w:lvlJc w:val="right"/>
      <w:pPr>
        <w:ind w:left="900" w:hanging="360"/>
      </w:pPr>
      <w:rPr>
        <w:rFonts w:hint="default"/>
      </w:rPr>
    </w:lvl>
    <w:lvl w:ilvl="1" w:tplc="FFFFFFFF" w:tentative="1">
      <w:start w:val="1"/>
      <w:numFmt w:val="bullet"/>
      <w:lvlText w:val="o"/>
      <w:lvlJc w:val="left"/>
      <w:pPr>
        <w:ind w:left="1620" w:hanging="360"/>
      </w:pPr>
      <w:rPr>
        <w:rFonts w:ascii="Courier New" w:hAnsi="Courier New" w:cs="Courier New" w:hint="default"/>
      </w:rPr>
    </w:lvl>
    <w:lvl w:ilvl="2" w:tplc="FFFFFFFF" w:tentative="1">
      <w:start w:val="1"/>
      <w:numFmt w:val="bullet"/>
      <w:lvlText w:val=""/>
      <w:lvlJc w:val="left"/>
      <w:pPr>
        <w:ind w:left="2340" w:hanging="360"/>
      </w:pPr>
      <w:rPr>
        <w:rFonts w:ascii="Wingdings" w:hAnsi="Wingdings" w:hint="default"/>
      </w:rPr>
    </w:lvl>
    <w:lvl w:ilvl="3" w:tplc="FFFFFFFF" w:tentative="1">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50"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80629109">
    <w:abstractNumId w:val="1"/>
  </w:num>
  <w:num w:numId="2" w16cid:durableId="1188518826">
    <w:abstractNumId w:val="3"/>
  </w:num>
  <w:num w:numId="3" w16cid:durableId="1506818026">
    <w:abstractNumId w:val="4"/>
  </w:num>
  <w:num w:numId="4" w16cid:durableId="791940520">
    <w:abstractNumId w:val="8"/>
  </w:num>
  <w:num w:numId="5" w16cid:durableId="480856078">
    <w:abstractNumId w:val="9"/>
  </w:num>
  <w:num w:numId="6" w16cid:durableId="1076627138">
    <w:abstractNumId w:val="46"/>
  </w:num>
  <w:num w:numId="7" w16cid:durableId="1647272095">
    <w:abstractNumId w:val="47"/>
  </w:num>
  <w:num w:numId="8" w16cid:durableId="1058670139">
    <w:abstractNumId w:val="24"/>
  </w:num>
  <w:num w:numId="9" w16cid:durableId="1875998646">
    <w:abstractNumId w:val="38"/>
  </w:num>
  <w:num w:numId="10" w16cid:durableId="1444614398">
    <w:abstractNumId w:val="29"/>
  </w:num>
  <w:num w:numId="11" w16cid:durableId="239171114">
    <w:abstractNumId w:val="20"/>
  </w:num>
  <w:num w:numId="12" w16cid:durableId="1908952195">
    <w:abstractNumId w:val="45"/>
  </w:num>
  <w:num w:numId="13" w16cid:durableId="1198615268">
    <w:abstractNumId w:val="50"/>
  </w:num>
  <w:num w:numId="14" w16cid:durableId="674772843">
    <w:abstractNumId w:val="36"/>
  </w:num>
  <w:num w:numId="15" w16cid:durableId="170028807">
    <w:abstractNumId w:val="21"/>
  </w:num>
  <w:num w:numId="16" w16cid:durableId="1565339231">
    <w:abstractNumId w:val="33"/>
  </w:num>
  <w:num w:numId="17" w16cid:durableId="932781002">
    <w:abstractNumId w:val="32"/>
  </w:num>
  <w:num w:numId="18" w16cid:durableId="29308042">
    <w:abstractNumId w:val="17"/>
  </w:num>
  <w:num w:numId="19" w16cid:durableId="68760548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92603214">
    <w:abstractNumId w:val="25"/>
  </w:num>
  <w:num w:numId="21" w16cid:durableId="1192373766">
    <w:abstractNumId w:val="2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1839610134">
    <w:abstractNumId w:val="35"/>
  </w:num>
  <w:num w:numId="23" w16cid:durableId="984897525">
    <w:abstractNumId w:val="37"/>
  </w:num>
  <w:num w:numId="24" w16cid:durableId="551845462">
    <w:abstractNumId w:val="43"/>
  </w:num>
  <w:num w:numId="25" w16cid:durableId="1981763232">
    <w:abstractNumId w:val="48"/>
  </w:num>
  <w:num w:numId="26" w16cid:durableId="775634023">
    <w:abstractNumId w:val="28"/>
  </w:num>
  <w:num w:numId="27" w16cid:durableId="1956136377">
    <w:abstractNumId w:val="23"/>
  </w:num>
  <w:num w:numId="28" w16cid:durableId="165632638">
    <w:abstractNumId w:val="39"/>
  </w:num>
  <w:num w:numId="29" w16cid:durableId="657539808">
    <w:abstractNumId w:val="40"/>
  </w:num>
  <w:num w:numId="30" w16cid:durableId="1388069444">
    <w:abstractNumId w:val="14"/>
  </w:num>
  <w:num w:numId="31" w16cid:durableId="839007402">
    <w:abstractNumId w:val="41"/>
  </w:num>
  <w:num w:numId="32" w16cid:durableId="1177034626">
    <w:abstractNumId w:val="12"/>
  </w:num>
  <w:num w:numId="33" w16cid:durableId="812527498">
    <w:abstractNumId w:val="34"/>
  </w:num>
  <w:num w:numId="34" w16cid:durableId="217130010">
    <w:abstractNumId w:val="16"/>
  </w:num>
  <w:num w:numId="35" w16cid:durableId="1969125697">
    <w:abstractNumId w:val="26"/>
  </w:num>
  <w:num w:numId="36" w16cid:durableId="119014688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25116553">
    <w:abstractNumId w:val="49"/>
  </w:num>
  <w:num w:numId="38" w16cid:durableId="57749475">
    <w:abstractNumId w:val="19"/>
  </w:num>
  <w:num w:numId="39" w16cid:durableId="1453135516">
    <w:abstractNumId w:val="29"/>
  </w:num>
  <w:num w:numId="40" w16cid:durableId="12602178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799691">
    <w:abstractNumId w:val="44"/>
    <w:lvlOverride w:ilvl="0">
      <w:startOverride w:val="1"/>
    </w:lvlOverride>
    <w:lvlOverride w:ilvl="1">
      <w:startOverride w:val="1"/>
    </w:lvlOverride>
    <w:lvlOverride w:ilvl="2"/>
    <w:lvlOverride w:ilvl="3"/>
    <w:lvlOverride w:ilvl="4"/>
    <w:lvlOverride w:ilvl="5"/>
    <w:lvlOverride w:ilvl="6"/>
    <w:lvlOverride w:ilvl="7"/>
    <w:lvlOverride w:ilvl="8"/>
  </w:num>
  <w:num w:numId="42" w16cid:durableId="1613971628">
    <w:abstractNumId w:val="15"/>
  </w:num>
  <w:num w:numId="43" w16cid:durableId="1250777158">
    <w:abstractNumId w:val="31"/>
  </w:num>
  <w:num w:numId="44" w16cid:durableId="760683279">
    <w:abstractNumId w:val="20"/>
  </w:num>
  <w:num w:numId="45" w16cid:durableId="14786469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23103441">
    <w:abstractNumId w:val="18"/>
  </w:num>
  <w:num w:numId="47" w16cid:durableId="1338994807">
    <w:abstractNumId w:val="30"/>
  </w:num>
  <w:num w:numId="48" w16cid:durableId="956064839">
    <w:abstractNumId w:val="22"/>
  </w:num>
  <w:num w:numId="49" w16cid:durableId="1291856731">
    <w:abstractNumId w:val="27"/>
  </w:num>
  <w:num w:numId="50" w16cid:durableId="278688100">
    <w:abstractNumId w:val="1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3"/>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revisionView w:markup="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94A"/>
    <w:rsid w:val="00000C8E"/>
    <w:rsid w:val="00000FD1"/>
    <w:rsid w:val="0000349A"/>
    <w:rsid w:val="00005F5C"/>
    <w:rsid w:val="000062FA"/>
    <w:rsid w:val="0000716D"/>
    <w:rsid w:val="0001217D"/>
    <w:rsid w:val="0001375B"/>
    <w:rsid w:val="00013A52"/>
    <w:rsid w:val="00014410"/>
    <w:rsid w:val="00014F48"/>
    <w:rsid w:val="000152A8"/>
    <w:rsid w:val="00015953"/>
    <w:rsid w:val="00015A9D"/>
    <w:rsid w:val="00015F06"/>
    <w:rsid w:val="00022569"/>
    <w:rsid w:val="000242CD"/>
    <w:rsid w:val="000244B8"/>
    <w:rsid w:val="00025B9C"/>
    <w:rsid w:val="00025CD5"/>
    <w:rsid w:val="00026667"/>
    <w:rsid w:val="00026AED"/>
    <w:rsid w:val="0002765E"/>
    <w:rsid w:val="000303BF"/>
    <w:rsid w:val="000309C3"/>
    <w:rsid w:val="000309DB"/>
    <w:rsid w:val="000326F6"/>
    <w:rsid w:val="00032A9F"/>
    <w:rsid w:val="00032BBA"/>
    <w:rsid w:val="0003389C"/>
    <w:rsid w:val="00033BA0"/>
    <w:rsid w:val="00034E19"/>
    <w:rsid w:val="00034FF1"/>
    <w:rsid w:val="00035295"/>
    <w:rsid w:val="00035C19"/>
    <w:rsid w:val="0003644F"/>
    <w:rsid w:val="00036CBD"/>
    <w:rsid w:val="00036CCA"/>
    <w:rsid w:val="00037B97"/>
    <w:rsid w:val="00041C07"/>
    <w:rsid w:val="000422E0"/>
    <w:rsid w:val="00042DB8"/>
    <w:rsid w:val="00043D44"/>
    <w:rsid w:val="00043F27"/>
    <w:rsid w:val="00044A5B"/>
    <w:rsid w:val="00045DCF"/>
    <w:rsid w:val="00045F2D"/>
    <w:rsid w:val="00046044"/>
    <w:rsid w:val="00046293"/>
    <w:rsid w:val="0004724C"/>
    <w:rsid w:val="00047C57"/>
    <w:rsid w:val="000527FB"/>
    <w:rsid w:val="0005488E"/>
    <w:rsid w:val="000555F8"/>
    <w:rsid w:val="00055804"/>
    <w:rsid w:val="0005617B"/>
    <w:rsid w:val="00057BBA"/>
    <w:rsid w:val="00057F4A"/>
    <w:rsid w:val="000610D4"/>
    <w:rsid w:val="00061ADD"/>
    <w:rsid w:val="00061DF4"/>
    <w:rsid w:val="000631F7"/>
    <w:rsid w:val="00063FB6"/>
    <w:rsid w:val="0006490A"/>
    <w:rsid w:val="000650A9"/>
    <w:rsid w:val="000653F1"/>
    <w:rsid w:val="00067067"/>
    <w:rsid w:val="000674D2"/>
    <w:rsid w:val="0006771D"/>
    <w:rsid w:val="000705D7"/>
    <w:rsid w:val="000706B1"/>
    <w:rsid w:val="00070731"/>
    <w:rsid w:val="00071641"/>
    <w:rsid w:val="00072601"/>
    <w:rsid w:val="000738BC"/>
    <w:rsid w:val="00076EBB"/>
    <w:rsid w:val="0008087C"/>
    <w:rsid w:val="0008344D"/>
    <w:rsid w:val="00084419"/>
    <w:rsid w:val="00086782"/>
    <w:rsid w:val="00087C65"/>
    <w:rsid w:val="00087FEA"/>
    <w:rsid w:val="000905DF"/>
    <w:rsid w:val="00092ADB"/>
    <w:rsid w:val="00092F07"/>
    <w:rsid w:val="0009311F"/>
    <w:rsid w:val="00094D2D"/>
    <w:rsid w:val="00095840"/>
    <w:rsid w:val="0009738D"/>
    <w:rsid w:val="000A4A55"/>
    <w:rsid w:val="000A60A0"/>
    <w:rsid w:val="000A7747"/>
    <w:rsid w:val="000B187C"/>
    <w:rsid w:val="000B236D"/>
    <w:rsid w:val="000B3A30"/>
    <w:rsid w:val="000B5314"/>
    <w:rsid w:val="000B6F4E"/>
    <w:rsid w:val="000B7FA2"/>
    <w:rsid w:val="000C04E3"/>
    <w:rsid w:val="000C1AAF"/>
    <w:rsid w:val="000C4648"/>
    <w:rsid w:val="000C4B25"/>
    <w:rsid w:val="000C59AD"/>
    <w:rsid w:val="000C5D2B"/>
    <w:rsid w:val="000C5D2C"/>
    <w:rsid w:val="000C63CC"/>
    <w:rsid w:val="000D0FFF"/>
    <w:rsid w:val="000D2ED0"/>
    <w:rsid w:val="000D5FB8"/>
    <w:rsid w:val="000D6DFD"/>
    <w:rsid w:val="000D6E10"/>
    <w:rsid w:val="000E04A1"/>
    <w:rsid w:val="000E0B6C"/>
    <w:rsid w:val="000E12F1"/>
    <w:rsid w:val="000E178C"/>
    <w:rsid w:val="000E1C5E"/>
    <w:rsid w:val="000E2020"/>
    <w:rsid w:val="000E2462"/>
    <w:rsid w:val="000E27C3"/>
    <w:rsid w:val="000E3C4E"/>
    <w:rsid w:val="000E6B11"/>
    <w:rsid w:val="000E6DC6"/>
    <w:rsid w:val="000F0E29"/>
    <w:rsid w:val="000F142E"/>
    <w:rsid w:val="000F419F"/>
    <w:rsid w:val="000F5AE4"/>
    <w:rsid w:val="000F62F0"/>
    <w:rsid w:val="000F6FD9"/>
    <w:rsid w:val="000F7CF2"/>
    <w:rsid w:val="00100156"/>
    <w:rsid w:val="00101D8E"/>
    <w:rsid w:val="00103061"/>
    <w:rsid w:val="0010366C"/>
    <w:rsid w:val="00105242"/>
    <w:rsid w:val="00105367"/>
    <w:rsid w:val="00105EBA"/>
    <w:rsid w:val="00105FBE"/>
    <w:rsid w:val="001061A0"/>
    <w:rsid w:val="001064FD"/>
    <w:rsid w:val="00106D18"/>
    <w:rsid w:val="00111D5A"/>
    <w:rsid w:val="00114833"/>
    <w:rsid w:val="00115643"/>
    <w:rsid w:val="00116046"/>
    <w:rsid w:val="001166FB"/>
    <w:rsid w:val="001201B6"/>
    <w:rsid w:val="001202D5"/>
    <w:rsid w:val="00122891"/>
    <w:rsid w:val="00123153"/>
    <w:rsid w:val="001253B5"/>
    <w:rsid w:val="00125BF8"/>
    <w:rsid w:val="001276D7"/>
    <w:rsid w:val="001308CC"/>
    <w:rsid w:val="00130942"/>
    <w:rsid w:val="001312AF"/>
    <w:rsid w:val="0013350B"/>
    <w:rsid w:val="00133814"/>
    <w:rsid w:val="00133E0F"/>
    <w:rsid w:val="00135A3A"/>
    <w:rsid w:val="00135B00"/>
    <w:rsid w:val="00137A93"/>
    <w:rsid w:val="00137DAA"/>
    <w:rsid w:val="0014064C"/>
    <w:rsid w:val="00140781"/>
    <w:rsid w:val="00140CA7"/>
    <w:rsid w:val="00141E27"/>
    <w:rsid w:val="00143040"/>
    <w:rsid w:val="001446CA"/>
    <w:rsid w:val="001452C0"/>
    <w:rsid w:val="00146631"/>
    <w:rsid w:val="00147AA3"/>
    <w:rsid w:val="00147B71"/>
    <w:rsid w:val="00151DC8"/>
    <w:rsid w:val="00153F0B"/>
    <w:rsid w:val="00154368"/>
    <w:rsid w:val="00154623"/>
    <w:rsid w:val="0015499C"/>
    <w:rsid w:val="00155375"/>
    <w:rsid w:val="0015675F"/>
    <w:rsid w:val="00157F39"/>
    <w:rsid w:val="00160FCE"/>
    <w:rsid w:val="00163311"/>
    <w:rsid w:val="00163845"/>
    <w:rsid w:val="001649E0"/>
    <w:rsid w:val="001652F4"/>
    <w:rsid w:val="0016530B"/>
    <w:rsid w:val="00166662"/>
    <w:rsid w:val="00166AA6"/>
    <w:rsid w:val="00167F10"/>
    <w:rsid w:val="00170B30"/>
    <w:rsid w:val="00170CA8"/>
    <w:rsid w:val="001732D9"/>
    <w:rsid w:val="00175FFA"/>
    <w:rsid w:val="00177F66"/>
    <w:rsid w:val="001811C1"/>
    <w:rsid w:val="00181C40"/>
    <w:rsid w:val="00182529"/>
    <w:rsid w:val="001852F3"/>
    <w:rsid w:val="001859FA"/>
    <w:rsid w:val="00186621"/>
    <w:rsid w:val="001867FF"/>
    <w:rsid w:val="001869A5"/>
    <w:rsid w:val="00186BF5"/>
    <w:rsid w:val="00187D66"/>
    <w:rsid w:val="00194C49"/>
    <w:rsid w:val="00195A7F"/>
    <w:rsid w:val="00196E2A"/>
    <w:rsid w:val="001971AE"/>
    <w:rsid w:val="00197834"/>
    <w:rsid w:val="001A317F"/>
    <w:rsid w:val="001A61D3"/>
    <w:rsid w:val="001A6CEB"/>
    <w:rsid w:val="001B0443"/>
    <w:rsid w:val="001B235A"/>
    <w:rsid w:val="001B2758"/>
    <w:rsid w:val="001B41E5"/>
    <w:rsid w:val="001B4860"/>
    <w:rsid w:val="001B55ED"/>
    <w:rsid w:val="001B56F1"/>
    <w:rsid w:val="001B585C"/>
    <w:rsid w:val="001B5981"/>
    <w:rsid w:val="001B5CA2"/>
    <w:rsid w:val="001B642A"/>
    <w:rsid w:val="001B65F9"/>
    <w:rsid w:val="001B78D3"/>
    <w:rsid w:val="001C021A"/>
    <w:rsid w:val="001C3012"/>
    <w:rsid w:val="001C4403"/>
    <w:rsid w:val="001C44A3"/>
    <w:rsid w:val="001C6408"/>
    <w:rsid w:val="001C673F"/>
    <w:rsid w:val="001D06AA"/>
    <w:rsid w:val="001D0C1B"/>
    <w:rsid w:val="001D0D7B"/>
    <w:rsid w:val="001D0F05"/>
    <w:rsid w:val="001D2B08"/>
    <w:rsid w:val="001D6B30"/>
    <w:rsid w:val="001E0711"/>
    <w:rsid w:val="001E11F9"/>
    <w:rsid w:val="001E1C0C"/>
    <w:rsid w:val="001E3887"/>
    <w:rsid w:val="001E38A4"/>
    <w:rsid w:val="001E3C20"/>
    <w:rsid w:val="001E4E76"/>
    <w:rsid w:val="001E54F6"/>
    <w:rsid w:val="001E55F7"/>
    <w:rsid w:val="001E5DE0"/>
    <w:rsid w:val="001E6103"/>
    <w:rsid w:val="001E64FE"/>
    <w:rsid w:val="001F11F8"/>
    <w:rsid w:val="001F40A2"/>
    <w:rsid w:val="001F4428"/>
    <w:rsid w:val="001F455A"/>
    <w:rsid w:val="001F500A"/>
    <w:rsid w:val="001F5F4A"/>
    <w:rsid w:val="001F7EF7"/>
    <w:rsid w:val="00200224"/>
    <w:rsid w:val="00201A77"/>
    <w:rsid w:val="00201E03"/>
    <w:rsid w:val="00202AF8"/>
    <w:rsid w:val="00203D78"/>
    <w:rsid w:val="00204297"/>
    <w:rsid w:val="00207A57"/>
    <w:rsid w:val="00207FC7"/>
    <w:rsid w:val="00210693"/>
    <w:rsid w:val="002124D4"/>
    <w:rsid w:val="00212EEA"/>
    <w:rsid w:val="0021350B"/>
    <w:rsid w:val="00213912"/>
    <w:rsid w:val="00213B08"/>
    <w:rsid w:val="002145A1"/>
    <w:rsid w:val="002146B3"/>
    <w:rsid w:val="00214DD7"/>
    <w:rsid w:val="0021584B"/>
    <w:rsid w:val="00215C1A"/>
    <w:rsid w:val="002165C3"/>
    <w:rsid w:val="0022051D"/>
    <w:rsid w:val="00220C6B"/>
    <w:rsid w:val="00221291"/>
    <w:rsid w:val="0022772A"/>
    <w:rsid w:val="00231358"/>
    <w:rsid w:val="002333E4"/>
    <w:rsid w:val="0023731E"/>
    <w:rsid w:val="002373E7"/>
    <w:rsid w:val="00240299"/>
    <w:rsid w:val="00240449"/>
    <w:rsid w:val="0024279E"/>
    <w:rsid w:val="00243C69"/>
    <w:rsid w:val="00243F84"/>
    <w:rsid w:val="00244A68"/>
    <w:rsid w:val="0024503F"/>
    <w:rsid w:val="00245754"/>
    <w:rsid w:val="00246172"/>
    <w:rsid w:val="00246973"/>
    <w:rsid w:val="0025005A"/>
    <w:rsid w:val="00250252"/>
    <w:rsid w:val="00250B80"/>
    <w:rsid w:val="00252398"/>
    <w:rsid w:val="00252498"/>
    <w:rsid w:val="00253F52"/>
    <w:rsid w:val="002548C3"/>
    <w:rsid w:val="002554B6"/>
    <w:rsid w:val="00255BE1"/>
    <w:rsid w:val="00255F74"/>
    <w:rsid w:val="00257215"/>
    <w:rsid w:val="002573A8"/>
    <w:rsid w:val="002604B4"/>
    <w:rsid w:val="002613EE"/>
    <w:rsid w:val="002616A3"/>
    <w:rsid w:val="0026311B"/>
    <w:rsid w:val="00263C2C"/>
    <w:rsid w:val="00263FBB"/>
    <w:rsid w:val="002644C3"/>
    <w:rsid w:val="002654F7"/>
    <w:rsid w:val="00265688"/>
    <w:rsid w:val="00270326"/>
    <w:rsid w:val="00272B7A"/>
    <w:rsid w:val="00272F1F"/>
    <w:rsid w:val="00274473"/>
    <w:rsid w:val="002750FD"/>
    <w:rsid w:val="002768B4"/>
    <w:rsid w:val="00277F8F"/>
    <w:rsid w:val="0028077E"/>
    <w:rsid w:val="00280B8B"/>
    <w:rsid w:val="00281EC3"/>
    <w:rsid w:val="00282306"/>
    <w:rsid w:val="002858E5"/>
    <w:rsid w:val="00286B99"/>
    <w:rsid w:val="0028724A"/>
    <w:rsid w:val="002906DD"/>
    <w:rsid w:val="00290B29"/>
    <w:rsid w:val="00293645"/>
    <w:rsid w:val="00294393"/>
    <w:rsid w:val="0029545C"/>
    <w:rsid w:val="00295C2E"/>
    <w:rsid w:val="00295FEE"/>
    <w:rsid w:val="0029613C"/>
    <w:rsid w:val="00296F4A"/>
    <w:rsid w:val="002A0196"/>
    <w:rsid w:val="002A0D47"/>
    <w:rsid w:val="002A332A"/>
    <w:rsid w:val="002A3476"/>
    <w:rsid w:val="002A37B5"/>
    <w:rsid w:val="002A414C"/>
    <w:rsid w:val="002A5438"/>
    <w:rsid w:val="002A63C2"/>
    <w:rsid w:val="002A65B3"/>
    <w:rsid w:val="002A7C7B"/>
    <w:rsid w:val="002B04BB"/>
    <w:rsid w:val="002B2EA7"/>
    <w:rsid w:val="002B2F6A"/>
    <w:rsid w:val="002B33C9"/>
    <w:rsid w:val="002B4677"/>
    <w:rsid w:val="002B7D7E"/>
    <w:rsid w:val="002C263A"/>
    <w:rsid w:val="002C42F5"/>
    <w:rsid w:val="002C4383"/>
    <w:rsid w:val="002C50EB"/>
    <w:rsid w:val="002C5823"/>
    <w:rsid w:val="002C7E9A"/>
    <w:rsid w:val="002D0CD6"/>
    <w:rsid w:val="002D0D70"/>
    <w:rsid w:val="002D10B9"/>
    <w:rsid w:val="002D1817"/>
    <w:rsid w:val="002D1A70"/>
    <w:rsid w:val="002D20D2"/>
    <w:rsid w:val="002D24F8"/>
    <w:rsid w:val="002D2A70"/>
    <w:rsid w:val="002D4295"/>
    <w:rsid w:val="002D42B9"/>
    <w:rsid w:val="002D63D3"/>
    <w:rsid w:val="002D7CE6"/>
    <w:rsid w:val="002E1DDB"/>
    <w:rsid w:val="002E1FDE"/>
    <w:rsid w:val="002E219D"/>
    <w:rsid w:val="002E3CAD"/>
    <w:rsid w:val="002E6472"/>
    <w:rsid w:val="002E6C04"/>
    <w:rsid w:val="002F1055"/>
    <w:rsid w:val="002F15FA"/>
    <w:rsid w:val="002F2BED"/>
    <w:rsid w:val="002F2E92"/>
    <w:rsid w:val="002F337B"/>
    <w:rsid w:val="002F345D"/>
    <w:rsid w:val="002F5250"/>
    <w:rsid w:val="002F5759"/>
    <w:rsid w:val="002F59FE"/>
    <w:rsid w:val="002F6676"/>
    <w:rsid w:val="002F718F"/>
    <w:rsid w:val="002F74B3"/>
    <w:rsid w:val="00304B65"/>
    <w:rsid w:val="003061E3"/>
    <w:rsid w:val="0030791E"/>
    <w:rsid w:val="003103DA"/>
    <w:rsid w:val="00310A95"/>
    <w:rsid w:val="0031166C"/>
    <w:rsid w:val="00311EC1"/>
    <w:rsid w:val="0031232C"/>
    <w:rsid w:val="00312F18"/>
    <w:rsid w:val="00313255"/>
    <w:rsid w:val="00313E31"/>
    <w:rsid w:val="0031449B"/>
    <w:rsid w:val="00314687"/>
    <w:rsid w:val="00314AB5"/>
    <w:rsid w:val="0031527A"/>
    <w:rsid w:val="003153CD"/>
    <w:rsid w:val="0031590C"/>
    <w:rsid w:val="00317788"/>
    <w:rsid w:val="00320C35"/>
    <w:rsid w:val="0032146B"/>
    <w:rsid w:val="003218ED"/>
    <w:rsid w:val="00322BC3"/>
    <w:rsid w:val="00325734"/>
    <w:rsid w:val="00325C93"/>
    <w:rsid w:val="003260E1"/>
    <w:rsid w:val="0032761E"/>
    <w:rsid w:val="00331981"/>
    <w:rsid w:val="00332192"/>
    <w:rsid w:val="003329FF"/>
    <w:rsid w:val="0033462B"/>
    <w:rsid w:val="00334AD6"/>
    <w:rsid w:val="00334FCA"/>
    <w:rsid w:val="003352C8"/>
    <w:rsid w:val="0033541B"/>
    <w:rsid w:val="003355E7"/>
    <w:rsid w:val="003366E9"/>
    <w:rsid w:val="00336E40"/>
    <w:rsid w:val="00337D8E"/>
    <w:rsid w:val="00341581"/>
    <w:rsid w:val="0034186C"/>
    <w:rsid w:val="00341F6A"/>
    <w:rsid w:val="003423F4"/>
    <w:rsid w:val="00343BB2"/>
    <w:rsid w:val="00343E94"/>
    <w:rsid w:val="00344FB9"/>
    <w:rsid w:val="0034647E"/>
    <w:rsid w:val="00346ADE"/>
    <w:rsid w:val="00346EFF"/>
    <w:rsid w:val="00347430"/>
    <w:rsid w:val="00350069"/>
    <w:rsid w:val="00350FA1"/>
    <w:rsid w:val="00352231"/>
    <w:rsid w:val="003528AF"/>
    <w:rsid w:val="0035478E"/>
    <w:rsid w:val="0035494D"/>
    <w:rsid w:val="0035781F"/>
    <w:rsid w:val="00357CEB"/>
    <w:rsid w:val="0036220D"/>
    <w:rsid w:val="00363799"/>
    <w:rsid w:val="00365129"/>
    <w:rsid w:val="0036512D"/>
    <w:rsid w:val="00366319"/>
    <w:rsid w:val="0036645B"/>
    <w:rsid w:val="00367AD5"/>
    <w:rsid w:val="00370D99"/>
    <w:rsid w:val="00370EB2"/>
    <w:rsid w:val="00371877"/>
    <w:rsid w:val="00371931"/>
    <w:rsid w:val="00372204"/>
    <w:rsid w:val="00372DB8"/>
    <w:rsid w:val="00373B83"/>
    <w:rsid w:val="00374457"/>
    <w:rsid w:val="003744A8"/>
    <w:rsid w:val="00375FD8"/>
    <w:rsid w:val="00376A3A"/>
    <w:rsid w:val="003771E4"/>
    <w:rsid w:val="00377A13"/>
    <w:rsid w:val="00380F25"/>
    <w:rsid w:val="003817E3"/>
    <w:rsid w:val="003822A5"/>
    <w:rsid w:val="003844DC"/>
    <w:rsid w:val="00384C5F"/>
    <w:rsid w:val="00385477"/>
    <w:rsid w:val="003859F5"/>
    <w:rsid w:val="003875CB"/>
    <w:rsid w:val="00387954"/>
    <w:rsid w:val="00390733"/>
    <w:rsid w:val="00390A51"/>
    <w:rsid w:val="0039187D"/>
    <w:rsid w:val="00394A05"/>
    <w:rsid w:val="00395A63"/>
    <w:rsid w:val="00395B4A"/>
    <w:rsid w:val="003967C9"/>
    <w:rsid w:val="003A0B33"/>
    <w:rsid w:val="003A109E"/>
    <w:rsid w:val="003A206A"/>
    <w:rsid w:val="003A4033"/>
    <w:rsid w:val="003A58A3"/>
    <w:rsid w:val="003A5AAC"/>
    <w:rsid w:val="003B04C4"/>
    <w:rsid w:val="003B0E89"/>
    <w:rsid w:val="003B13AE"/>
    <w:rsid w:val="003B188D"/>
    <w:rsid w:val="003B211F"/>
    <w:rsid w:val="003B2FC7"/>
    <w:rsid w:val="003B3131"/>
    <w:rsid w:val="003B4D3A"/>
    <w:rsid w:val="003B51C3"/>
    <w:rsid w:val="003B5439"/>
    <w:rsid w:val="003B5C8F"/>
    <w:rsid w:val="003C0732"/>
    <w:rsid w:val="003C0ACD"/>
    <w:rsid w:val="003C2BEF"/>
    <w:rsid w:val="003C540F"/>
    <w:rsid w:val="003C5B37"/>
    <w:rsid w:val="003D0035"/>
    <w:rsid w:val="003D047E"/>
    <w:rsid w:val="003D0692"/>
    <w:rsid w:val="003D154A"/>
    <w:rsid w:val="003D1750"/>
    <w:rsid w:val="003D21DA"/>
    <w:rsid w:val="003D3032"/>
    <w:rsid w:val="003D5F3C"/>
    <w:rsid w:val="003D5F82"/>
    <w:rsid w:val="003D60E4"/>
    <w:rsid w:val="003D691B"/>
    <w:rsid w:val="003E1CBC"/>
    <w:rsid w:val="003E1DB4"/>
    <w:rsid w:val="003E289C"/>
    <w:rsid w:val="003E3336"/>
    <w:rsid w:val="003E34BF"/>
    <w:rsid w:val="003E35FD"/>
    <w:rsid w:val="003E366C"/>
    <w:rsid w:val="003E4177"/>
    <w:rsid w:val="003E44A9"/>
    <w:rsid w:val="003E4A7B"/>
    <w:rsid w:val="003E5239"/>
    <w:rsid w:val="003E609D"/>
    <w:rsid w:val="003E71C3"/>
    <w:rsid w:val="003F02EE"/>
    <w:rsid w:val="003F0D9A"/>
    <w:rsid w:val="003F29C4"/>
    <w:rsid w:val="003F2A53"/>
    <w:rsid w:val="003F2F3E"/>
    <w:rsid w:val="003F3008"/>
    <w:rsid w:val="003F50B0"/>
    <w:rsid w:val="003F6648"/>
    <w:rsid w:val="003F6F09"/>
    <w:rsid w:val="003F7D30"/>
    <w:rsid w:val="00400357"/>
    <w:rsid w:val="004004AE"/>
    <w:rsid w:val="00401C3F"/>
    <w:rsid w:val="0040268E"/>
    <w:rsid w:val="00402DA7"/>
    <w:rsid w:val="0040438A"/>
    <w:rsid w:val="00405F8E"/>
    <w:rsid w:val="00407351"/>
    <w:rsid w:val="004076A7"/>
    <w:rsid w:val="004119B6"/>
    <w:rsid w:val="0041248A"/>
    <w:rsid w:val="004126E4"/>
    <w:rsid w:val="00413294"/>
    <w:rsid w:val="00413CF0"/>
    <w:rsid w:val="00414212"/>
    <w:rsid w:val="004143A0"/>
    <w:rsid w:val="004143F5"/>
    <w:rsid w:val="004144CF"/>
    <w:rsid w:val="00414507"/>
    <w:rsid w:val="004165ED"/>
    <w:rsid w:val="0041770C"/>
    <w:rsid w:val="00417984"/>
    <w:rsid w:val="00417A19"/>
    <w:rsid w:val="00421C3D"/>
    <w:rsid w:val="00422D27"/>
    <w:rsid w:val="00423C09"/>
    <w:rsid w:val="004251B0"/>
    <w:rsid w:val="004255F2"/>
    <w:rsid w:val="00433D32"/>
    <w:rsid w:val="00433E35"/>
    <w:rsid w:val="004355E9"/>
    <w:rsid w:val="00437CE2"/>
    <w:rsid w:val="004415F3"/>
    <w:rsid w:val="00441D66"/>
    <w:rsid w:val="00443415"/>
    <w:rsid w:val="004443B1"/>
    <w:rsid w:val="00451F31"/>
    <w:rsid w:val="004552CB"/>
    <w:rsid w:val="00455EA6"/>
    <w:rsid w:val="00456381"/>
    <w:rsid w:val="00457061"/>
    <w:rsid w:val="00457666"/>
    <w:rsid w:val="00457DC9"/>
    <w:rsid w:val="00460746"/>
    <w:rsid w:val="00461CF6"/>
    <w:rsid w:val="004629AE"/>
    <w:rsid w:val="0046383D"/>
    <w:rsid w:val="00465DC2"/>
    <w:rsid w:val="004717A5"/>
    <w:rsid w:val="0047223E"/>
    <w:rsid w:val="0047274B"/>
    <w:rsid w:val="0047394F"/>
    <w:rsid w:val="00475000"/>
    <w:rsid w:val="004754F1"/>
    <w:rsid w:val="004819F3"/>
    <w:rsid w:val="004825A1"/>
    <w:rsid w:val="00482B15"/>
    <w:rsid w:val="00482D88"/>
    <w:rsid w:val="00483340"/>
    <w:rsid w:val="004836C9"/>
    <w:rsid w:val="00483953"/>
    <w:rsid w:val="00483F87"/>
    <w:rsid w:val="00485456"/>
    <w:rsid w:val="0048569A"/>
    <w:rsid w:val="00485A0C"/>
    <w:rsid w:val="00485DD7"/>
    <w:rsid w:val="00486D17"/>
    <w:rsid w:val="00486E56"/>
    <w:rsid w:val="00487AA2"/>
    <w:rsid w:val="00487AA3"/>
    <w:rsid w:val="00490920"/>
    <w:rsid w:val="00490EA5"/>
    <w:rsid w:val="00492D11"/>
    <w:rsid w:val="00493846"/>
    <w:rsid w:val="00493C63"/>
    <w:rsid w:val="00494254"/>
    <w:rsid w:val="0049631E"/>
    <w:rsid w:val="004963E3"/>
    <w:rsid w:val="00497512"/>
    <w:rsid w:val="00497D35"/>
    <w:rsid w:val="00497D93"/>
    <w:rsid w:val="004A04DD"/>
    <w:rsid w:val="004A124D"/>
    <w:rsid w:val="004A1634"/>
    <w:rsid w:val="004A23B9"/>
    <w:rsid w:val="004A3382"/>
    <w:rsid w:val="004A4285"/>
    <w:rsid w:val="004A5344"/>
    <w:rsid w:val="004A55A5"/>
    <w:rsid w:val="004A6155"/>
    <w:rsid w:val="004A7BC0"/>
    <w:rsid w:val="004B162A"/>
    <w:rsid w:val="004B24A7"/>
    <w:rsid w:val="004B29C9"/>
    <w:rsid w:val="004B44F4"/>
    <w:rsid w:val="004B5E49"/>
    <w:rsid w:val="004B759E"/>
    <w:rsid w:val="004B7E25"/>
    <w:rsid w:val="004C05F8"/>
    <w:rsid w:val="004C145A"/>
    <w:rsid w:val="004C16CC"/>
    <w:rsid w:val="004C19BF"/>
    <w:rsid w:val="004C3A66"/>
    <w:rsid w:val="004C3BBE"/>
    <w:rsid w:val="004C402D"/>
    <w:rsid w:val="004C4576"/>
    <w:rsid w:val="004C54F8"/>
    <w:rsid w:val="004C64D0"/>
    <w:rsid w:val="004C72B8"/>
    <w:rsid w:val="004D042A"/>
    <w:rsid w:val="004D0444"/>
    <w:rsid w:val="004D19FB"/>
    <w:rsid w:val="004D1C23"/>
    <w:rsid w:val="004D4593"/>
    <w:rsid w:val="004D4CA0"/>
    <w:rsid w:val="004D612B"/>
    <w:rsid w:val="004D75A0"/>
    <w:rsid w:val="004E084D"/>
    <w:rsid w:val="004E0B63"/>
    <w:rsid w:val="004E1D73"/>
    <w:rsid w:val="004E23FC"/>
    <w:rsid w:val="004E36A7"/>
    <w:rsid w:val="004E3E33"/>
    <w:rsid w:val="004E4A59"/>
    <w:rsid w:val="004E4D1D"/>
    <w:rsid w:val="004E4E03"/>
    <w:rsid w:val="004E535D"/>
    <w:rsid w:val="004E5A48"/>
    <w:rsid w:val="004E704A"/>
    <w:rsid w:val="004E79B7"/>
    <w:rsid w:val="004E7E09"/>
    <w:rsid w:val="004F0985"/>
    <w:rsid w:val="004F101E"/>
    <w:rsid w:val="004F1D4B"/>
    <w:rsid w:val="004F203B"/>
    <w:rsid w:val="004F34C6"/>
    <w:rsid w:val="004F5F72"/>
    <w:rsid w:val="004F7472"/>
    <w:rsid w:val="004F75FA"/>
    <w:rsid w:val="004F7C52"/>
    <w:rsid w:val="00501A34"/>
    <w:rsid w:val="00501C7A"/>
    <w:rsid w:val="0050215C"/>
    <w:rsid w:val="0050219F"/>
    <w:rsid w:val="00504020"/>
    <w:rsid w:val="00505022"/>
    <w:rsid w:val="005052DB"/>
    <w:rsid w:val="005052FB"/>
    <w:rsid w:val="00505BF7"/>
    <w:rsid w:val="00507584"/>
    <w:rsid w:val="00510D76"/>
    <w:rsid w:val="005117CA"/>
    <w:rsid w:val="0051184D"/>
    <w:rsid w:val="00512083"/>
    <w:rsid w:val="005140E7"/>
    <w:rsid w:val="00514DAC"/>
    <w:rsid w:val="005158F1"/>
    <w:rsid w:val="0051599E"/>
    <w:rsid w:val="0052047D"/>
    <w:rsid w:val="0052106E"/>
    <w:rsid w:val="00523863"/>
    <w:rsid w:val="00523EEE"/>
    <w:rsid w:val="00523F26"/>
    <w:rsid w:val="005252D6"/>
    <w:rsid w:val="00526056"/>
    <w:rsid w:val="00527ABB"/>
    <w:rsid w:val="005314D0"/>
    <w:rsid w:val="005321A2"/>
    <w:rsid w:val="00533BF0"/>
    <w:rsid w:val="00535BFB"/>
    <w:rsid w:val="00536181"/>
    <w:rsid w:val="00537AE1"/>
    <w:rsid w:val="0054025C"/>
    <w:rsid w:val="0054042A"/>
    <w:rsid w:val="00540A73"/>
    <w:rsid w:val="00542891"/>
    <w:rsid w:val="00544548"/>
    <w:rsid w:val="00544615"/>
    <w:rsid w:val="00544A26"/>
    <w:rsid w:val="005450AE"/>
    <w:rsid w:val="005452CE"/>
    <w:rsid w:val="00545346"/>
    <w:rsid w:val="00550040"/>
    <w:rsid w:val="005502CE"/>
    <w:rsid w:val="00550D8B"/>
    <w:rsid w:val="0055409C"/>
    <w:rsid w:val="005550B0"/>
    <w:rsid w:val="00556A23"/>
    <w:rsid w:val="005573FC"/>
    <w:rsid w:val="00557BBB"/>
    <w:rsid w:val="00557DCB"/>
    <w:rsid w:val="00560C7F"/>
    <w:rsid w:val="0056194A"/>
    <w:rsid w:val="005632FF"/>
    <w:rsid w:val="00563EF6"/>
    <w:rsid w:val="00565241"/>
    <w:rsid w:val="00567706"/>
    <w:rsid w:val="005709FC"/>
    <w:rsid w:val="0057126B"/>
    <w:rsid w:val="00573F8E"/>
    <w:rsid w:val="00574DB6"/>
    <w:rsid w:val="0057514C"/>
    <w:rsid w:val="00576767"/>
    <w:rsid w:val="0058063E"/>
    <w:rsid w:val="00580A0B"/>
    <w:rsid w:val="00580BCD"/>
    <w:rsid w:val="0058155F"/>
    <w:rsid w:val="005818CF"/>
    <w:rsid w:val="00582A95"/>
    <w:rsid w:val="0058394A"/>
    <w:rsid w:val="00585042"/>
    <w:rsid w:val="005868AC"/>
    <w:rsid w:val="00586C4A"/>
    <w:rsid w:val="005875C2"/>
    <w:rsid w:val="005910D2"/>
    <w:rsid w:val="00592BCD"/>
    <w:rsid w:val="00592F60"/>
    <w:rsid w:val="00594FE8"/>
    <w:rsid w:val="00596075"/>
    <w:rsid w:val="00597F8A"/>
    <w:rsid w:val="005A0ACC"/>
    <w:rsid w:val="005A1609"/>
    <w:rsid w:val="005A1CDF"/>
    <w:rsid w:val="005A1E91"/>
    <w:rsid w:val="005A3530"/>
    <w:rsid w:val="005A402F"/>
    <w:rsid w:val="005A4339"/>
    <w:rsid w:val="005A4DB0"/>
    <w:rsid w:val="005A6D1D"/>
    <w:rsid w:val="005A6D30"/>
    <w:rsid w:val="005A74FF"/>
    <w:rsid w:val="005B1089"/>
    <w:rsid w:val="005B1D5A"/>
    <w:rsid w:val="005B2184"/>
    <w:rsid w:val="005B2CE7"/>
    <w:rsid w:val="005B2FB9"/>
    <w:rsid w:val="005B4566"/>
    <w:rsid w:val="005B57E8"/>
    <w:rsid w:val="005B6E69"/>
    <w:rsid w:val="005C1119"/>
    <w:rsid w:val="005C3380"/>
    <w:rsid w:val="005C5855"/>
    <w:rsid w:val="005D0EEE"/>
    <w:rsid w:val="005D123B"/>
    <w:rsid w:val="005D1542"/>
    <w:rsid w:val="005D1B15"/>
    <w:rsid w:val="005D22D7"/>
    <w:rsid w:val="005D2713"/>
    <w:rsid w:val="005D3218"/>
    <w:rsid w:val="005D3E33"/>
    <w:rsid w:val="005D3F14"/>
    <w:rsid w:val="005D47EF"/>
    <w:rsid w:val="005D5446"/>
    <w:rsid w:val="005D6014"/>
    <w:rsid w:val="005D675C"/>
    <w:rsid w:val="005D73ED"/>
    <w:rsid w:val="005D780B"/>
    <w:rsid w:val="005E433F"/>
    <w:rsid w:val="005E589E"/>
    <w:rsid w:val="005E7812"/>
    <w:rsid w:val="005E7CFF"/>
    <w:rsid w:val="005F1735"/>
    <w:rsid w:val="005F219A"/>
    <w:rsid w:val="005F5AED"/>
    <w:rsid w:val="005F6802"/>
    <w:rsid w:val="005F6FEE"/>
    <w:rsid w:val="00600A42"/>
    <w:rsid w:val="00601749"/>
    <w:rsid w:val="0060266F"/>
    <w:rsid w:val="00602A33"/>
    <w:rsid w:val="00603221"/>
    <w:rsid w:val="00603A43"/>
    <w:rsid w:val="00605A3F"/>
    <w:rsid w:val="00606D5A"/>
    <w:rsid w:val="00606EF6"/>
    <w:rsid w:val="0061099F"/>
    <w:rsid w:val="006116B0"/>
    <w:rsid w:val="006119DB"/>
    <w:rsid w:val="00611C19"/>
    <w:rsid w:val="006134D0"/>
    <w:rsid w:val="006137C2"/>
    <w:rsid w:val="00613828"/>
    <w:rsid w:val="00614898"/>
    <w:rsid w:val="00617417"/>
    <w:rsid w:val="00621743"/>
    <w:rsid w:val="00621A10"/>
    <w:rsid w:val="00621C15"/>
    <w:rsid w:val="00621EF0"/>
    <w:rsid w:val="00623457"/>
    <w:rsid w:val="00624353"/>
    <w:rsid w:val="006250CC"/>
    <w:rsid w:val="00626490"/>
    <w:rsid w:val="006266B1"/>
    <w:rsid w:val="00631E78"/>
    <w:rsid w:val="00635DF7"/>
    <w:rsid w:val="0063616C"/>
    <w:rsid w:val="0063694E"/>
    <w:rsid w:val="00636D5B"/>
    <w:rsid w:val="00641561"/>
    <w:rsid w:val="00641C65"/>
    <w:rsid w:val="0064201A"/>
    <w:rsid w:val="006429EB"/>
    <w:rsid w:val="00643224"/>
    <w:rsid w:val="00643AB6"/>
    <w:rsid w:val="00644158"/>
    <w:rsid w:val="0064449A"/>
    <w:rsid w:val="00644670"/>
    <w:rsid w:val="006458F8"/>
    <w:rsid w:val="00646262"/>
    <w:rsid w:val="00647B24"/>
    <w:rsid w:val="00647F95"/>
    <w:rsid w:val="0065188A"/>
    <w:rsid w:val="00651A97"/>
    <w:rsid w:val="00653F07"/>
    <w:rsid w:val="006559B4"/>
    <w:rsid w:val="00656D01"/>
    <w:rsid w:val="006572C1"/>
    <w:rsid w:val="006607CE"/>
    <w:rsid w:val="00661F3B"/>
    <w:rsid w:val="0066281E"/>
    <w:rsid w:val="00662980"/>
    <w:rsid w:val="00670E43"/>
    <w:rsid w:val="006712BB"/>
    <w:rsid w:val="006712BF"/>
    <w:rsid w:val="006719D5"/>
    <w:rsid w:val="006719F0"/>
    <w:rsid w:val="00671CE2"/>
    <w:rsid w:val="006726E4"/>
    <w:rsid w:val="00672C9B"/>
    <w:rsid w:val="00672DE1"/>
    <w:rsid w:val="00673490"/>
    <w:rsid w:val="00675282"/>
    <w:rsid w:val="006755FB"/>
    <w:rsid w:val="0067674B"/>
    <w:rsid w:val="006771AF"/>
    <w:rsid w:val="00680005"/>
    <w:rsid w:val="00683114"/>
    <w:rsid w:val="00683307"/>
    <w:rsid w:val="006838F7"/>
    <w:rsid w:val="00685B7D"/>
    <w:rsid w:val="00685FDF"/>
    <w:rsid w:val="0068732F"/>
    <w:rsid w:val="00687D77"/>
    <w:rsid w:val="00687F93"/>
    <w:rsid w:val="00692A78"/>
    <w:rsid w:val="00693CC3"/>
    <w:rsid w:val="0069435C"/>
    <w:rsid w:val="00694974"/>
    <w:rsid w:val="00695491"/>
    <w:rsid w:val="00697532"/>
    <w:rsid w:val="006A1396"/>
    <w:rsid w:val="006A37AB"/>
    <w:rsid w:val="006A3CA8"/>
    <w:rsid w:val="006A656C"/>
    <w:rsid w:val="006A67B9"/>
    <w:rsid w:val="006A6A63"/>
    <w:rsid w:val="006A6AE4"/>
    <w:rsid w:val="006A7951"/>
    <w:rsid w:val="006A7CB6"/>
    <w:rsid w:val="006B06BF"/>
    <w:rsid w:val="006B2319"/>
    <w:rsid w:val="006B3489"/>
    <w:rsid w:val="006B55CD"/>
    <w:rsid w:val="006B5A73"/>
    <w:rsid w:val="006B6AD9"/>
    <w:rsid w:val="006B7B33"/>
    <w:rsid w:val="006C03D6"/>
    <w:rsid w:val="006C055E"/>
    <w:rsid w:val="006C086E"/>
    <w:rsid w:val="006C0D33"/>
    <w:rsid w:val="006C38D8"/>
    <w:rsid w:val="006C47C8"/>
    <w:rsid w:val="006C61C1"/>
    <w:rsid w:val="006D17B0"/>
    <w:rsid w:val="006D3DA7"/>
    <w:rsid w:val="006D523A"/>
    <w:rsid w:val="006D5EF5"/>
    <w:rsid w:val="006D70E7"/>
    <w:rsid w:val="006E092B"/>
    <w:rsid w:val="006E377A"/>
    <w:rsid w:val="006E4901"/>
    <w:rsid w:val="006E4C2E"/>
    <w:rsid w:val="006E5AB3"/>
    <w:rsid w:val="006E5DB7"/>
    <w:rsid w:val="006E75EE"/>
    <w:rsid w:val="006E7ADD"/>
    <w:rsid w:val="006F0660"/>
    <w:rsid w:val="006F430F"/>
    <w:rsid w:val="006F4821"/>
    <w:rsid w:val="006F5ADD"/>
    <w:rsid w:val="006F691A"/>
    <w:rsid w:val="00701BF0"/>
    <w:rsid w:val="007032F4"/>
    <w:rsid w:val="00704D1F"/>
    <w:rsid w:val="007059C8"/>
    <w:rsid w:val="007060B5"/>
    <w:rsid w:val="007079D6"/>
    <w:rsid w:val="00711CF8"/>
    <w:rsid w:val="0071259E"/>
    <w:rsid w:val="0071303E"/>
    <w:rsid w:val="00713656"/>
    <w:rsid w:val="00715492"/>
    <w:rsid w:val="00716C59"/>
    <w:rsid w:val="007173E9"/>
    <w:rsid w:val="0071754A"/>
    <w:rsid w:val="007201B2"/>
    <w:rsid w:val="00720790"/>
    <w:rsid w:val="00720EE6"/>
    <w:rsid w:val="00722D14"/>
    <w:rsid w:val="00723994"/>
    <w:rsid w:val="00725FEA"/>
    <w:rsid w:val="0072750F"/>
    <w:rsid w:val="00730200"/>
    <w:rsid w:val="00730982"/>
    <w:rsid w:val="00730E2E"/>
    <w:rsid w:val="00730FB9"/>
    <w:rsid w:val="007340CA"/>
    <w:rsid w:val="00740045"/>
    <w:rsid w:val="0074334B"/>
    <w:rsid w:val="00743739"/>
    <w:rsid w:val="00743848"/>
    <w:rsid w:val="00745634"/>
    <w:rsid w:val="00747739"/>
    <w:rsid w:val="00750826"/>
    <w:rsid w:val="00750AF8"/>
    <w:rsid w:val="0075145D"/>
    <w:rsid w:val="0075146F"/>
    <w:rsid w:val="0075191E"/>
    <w:rsid w:val="007541C6"/>
    <w:rsid w:val="00754574"/>
    <w:rsid w:val="00754F62"/>
    <w:rsid w:val="00755711"/>
    <w:rsid w:val="007574C4"/>
    <w:rsid w:val="00760738"/>
    <w:rsid w:val="00762389"/>
    <w:rsid w:val="007662F0"/>
    <w:rsid w:val="00766AC6"/>
    <w:rsid w:val="00766C38"/>
    <w:rsid w:val="00767047"/>
    <w:rsid w:val="00767D08"/>
    <w:rsid w:val="007702DC"/>
    <w:rsid w:val="00770BE5"/>
    <w:rsid w:val="00770F53"/>
    <w:rsid w:val="00772112"/>
    <w:rsid w:val="00772723"/>
    <w:rsid w:val="00774C51"/>
    <w:rsid w:val="007800C1"/>
    <w:rsid w:val="00780173"/>
    <w:rsid w:val="007848FB"/>
    <w:rsid w:val="00784CFD"/>
    <w:rsid w:val="0078594A"/>
    <w:rsid w:val="00786855"/>
    <w:rsid w:val="007879F0"/>
    <w:rsid w:val="0079396E"/>
    <w:rsid w:val="00793D43"/>
    <w:rsid w:val="00796046"/>
    <w:rsid w:val="007A0404"/>
    <w:rsid w:val="007A0CF7"/>
    <w:rsid w:val="007A10BE"/>
    <w:rsid w:val="007A1633"/>
    <w:rsid w:val="007A2205"/>
    <w:rsid w:val="007A29CC"/>
    <w:rsid w:val="007A36BD"/>
    <w:rsid w:val="007A3711"/>
    <w:rsid w:val="007A3AC0"/>
    <w:rsid w:val="007A42C6"/>
    <w:rsid w:val="007A778C"/>
    <w:rsid w:val="007A7DCA"/>
    <w:rsid w:val="007B024B"/>
    <w:rsid w:val="007B5925"/>
    <w:rsid w:val="007B62F5"/>
    <w:rsid w:val="007C009B"/>
    <w:rsid w:val="007C032A"/>
    <w:rsid w:val="007C06F4"/>
    <w:rsid w:val="007C10A7"/>
    <w:rsid w:val="007C21A4"/>
    <w:rsid w:val="007C3D4C"/>
    <w:rsid w:val="007C4038"/>
    <w:rsid w:val="007C4F19"/>
    <w:rsid w:val="007C6571"/>
    <w:rsid w:val="007C6DF1"/>
    <w:rsid w:val="007C6E3D"/>
    <w:rsid w:val="007D0735"/>
    <w:rsid w:val="007D167A"/>
    <w:rsid w:val="007D2CC2"/>
    <w:rsid w:val="007D3A48"/>
    <w:rsid w:val="007D6395"/>
    <w:rsid w:val="007D679C"/>
    <w:rsid w:val="007D69F3"/>
    <w:rsid w:val="007D6FE2"/>
    <w:rsid w:val="007D792E"/>
    <w:rsid w:val="007E000B"/>
    <w:rsid w:val="007E243D"/>
    <w:rsid w:val="007E2EB5"/>
    <w:rsid w:val="007E61C0"/>
    <w:rsid w:val="007E6DF3"/>
    <w:rsid w:val="007E6FDE"/>
    <w:rsid w:val="007E73F5"/>
    <w:rsid w:val="007E74EC"/>
    <w:rsid w:val="007F03FD"/>
    <w:rsid w:val="007F07A4"/>
    <w:rsid w:val="007F2C74"/>
    <w:rsid w:val="007F3E46"/>
    <w:rsid w:val="007F5F1C"/>
    <w:rsid w:val="007F63E6"/>
    <w:rsid w:val="007F7282"/>
    <w:rsid w:val="007F7398"/>
    <w:rsid w:val="00800496"/>
    <w:rsid w:val="00801202"/>
    <w:rsid w:val="00801521"/>
    <w:rsid w:val="008037A6"/>
    <w:rsid w:val="00803EC4"/>
    <w:rsid w:val="008051A4"/>
    <w:rsid w:val="00806C9F"/>
    <w:rsid w:val="00806FAB"/>
    <w:rsid w:val="0080736B"/>
    <w:rsid w:val="00810EBB"/>
    <w:rsid w:val="00811DEB"/>
    <w:rsid w:val="008129E2"/>
    <w:rsid w:val="0081422D"/>
    <w:rsid w:val="00814752"/>
    <w:rsid w:val="0081766D"/>
    <w:rsid w:val="00821852"/>
    <w:rsid w:val="0082284D"/>
    <w:rsid w:val="008246E5"/>
    <w:rsid w:val="00824E13"/>
    <w:rsid w:val="008276B2"/>
    <w:rsid w:val="008277DE"/>
    <w:rsid w:val="00827C49"/>
    <w:rsid w:val="00827CEF"/>
    <w:rsid w:val="008306FF"/>
    <w:rsid w:val="008327F1"/>
    <w:rsid w:val="008338F0"/>
    <w:rsid w:val="00833988"/>
    <w:rsid w:val="00833A04"/>
    <w:rsid w:val="00833DEA"/>
    <w:rsid w:val="00837145"/>
    <w:rsid w:val="008376F9"/>
    <w:rsid w:val="008379CC"/>
    <w:rsid w:val="00840707"/>
    <w:rsid w:val="008413C1"/>
    <w:rsid w:val="00842CDC"/>
    <w:rsid w:val="00843142"/>
    <w:rsid w:val="00843444"/>
    <w:rsid w:val="0084469B"/>
    <w:rsid w:val="0084517C"/>
    <w:rsid w:val="008457D8"/>
    <w:rsid w:val="008465EF"/>
    <w:rsid w:val="00847176"/>
    <w:rsid w:val="00850EBA"/>
    <w:rsid w:val="00853A4C"/>
    <w:rsid w:val="00854F57"/>
    <w:rsid w:val="008617EB"/>
    <w:rsid w:val="00865C6A"/>
    <w:rsid w:val="00865C7D"/>
    <w:rsid w:val="00866D81"/>
    <w:rsid w:val="008679A7"/>
    <w:rsid w:val="00867A8D"/>
    <w:rsid w:val="008702D8"/>
    <w:rsid w:val="00872F65"/>
    <w:rsid w:val="0087631A"/>
    <w:rsid w:val="0087656E"/>
    <w:rsid w:val="0087763B"/>
    <w:rsid w:val="00877F68"/>
    <w:rsid w:val="008818C6"/>
    <w:rsid w:val="00881FDA"/>
    <w:rsid w:val="00882E06"/>
    <w:rsid w:val="00882E44"/>
    <w:rsid w:val="008833AE"/>
    <w:rsid w:val="00883EF7"/>
    <w:rsid w:val="0088463F"/>
    <w:rsid w:val="00885D8B"/>
    <w:rsid w:val="0088655F"/>
    <w:rsid w:val="00891776"/>
    <w:rsid w:val="008917A8"/>
    <w:rsid w:val="00892358"/>
    <w:rsid w:val="00892932"/>
    <w:rsid w:val="00893B0F"/>
    <w:rsid w:val="00893CDA"/>
    <w:rsid w:val="00893E05"/>
    <w:rsid w:val="00894F95"/>
    <w:rsid w:val="008965CC"/>
    <w:rsid w:val="008A116E"/>
    <w:rsid w:val="008A2615"/>
    <w:rsid w:val="008A3546"/>
    <w:rsid w:val="008A3DAA"/>
    <w:rsid w:val="008A3FC9"/>
    <w:rsid w:val="008A4C03"/>
    <w:rsid w:val="008A4CCC"/>
    <w:rsid w:val="008B04E3"/>
    <w:rsid w:val="008B18E4"/>
    <w:rsid w:val="008B41C9"/>
    <w:rsid w:val="008B4966"/>
    <w:rsid w:val="008B546A"/>
    <w:rsid w:val="008B55E3"/>
    <w:rsid w:val="008B685D"/>
    <w:rsid w:val="008B6FE1"/>
    <w:rsid w:val="008B7637"/>
    <w:rsid w:val="008C0BF3"/>
    <w:rsid w:val="008C2AB4"/>
    <w:rsid w:val="008C3823"/>
    <w:rsid w:val="008C4A29"/>
    <w:rsid w:val="008C6240"/>
    <w:rsid w:val="008C6F6A"/>
    <w:rsid w:val="008C777F"/>
    <w:rsid w:val="008C7E79"/>
    <w:rsid w:val="008C7FFC"/>
    <w:rsid w:val="008D181B"/>
    <w:rsid w:val="008D1CFE"/>
    <w:rsid w:val="008D5706"/>
    <w:rsid w:val="008E0D9D"/>
    <w:rsid w:val="008E15CB"/>
    <w:rsid w:val="008E18C3"/>
    <w:rsid w:val="008E36D7"/>
    <w:rsid w:val="008E4236"/>
    <w:rsid w:val="008E43C4"/>
    <w:rsid w:val="008E444E"/>
    <w:rsid w:val="008F1CDD"/>
    <w:rsid w:val="008F2472"/>
    <w:rsid w:val="008F30DE"/>
    <w:rsid w:val="008F3F57"/>
    <w:rsid w:val="008F4C61"/>
    <w:rsid w:val="008F5B72"/>
    <w:rsid w:val="008F63C5"/>
    <w:rsid w:val="008F6735"/>
    <w:rsid w:val="008F71CA"/>
    <w:rsid w:val="008F7E20"/>
    <w:rsid w:val="0090028F"/>
    <w:rsid w:val="009006B5"/>
    <w:rsid w:val="0090219F"/>
    <w:rsid w:val="00904B8A"/>
    <w:rsid w:val="00907FAD"/>
    <w:rsid w:val="00913063"/>
    <w:rsid w:val="0091337E"/>
    <w:rsid w:val="009144E7"/>
    <w:rsid w:val="009152EB"/>
    <w:rsid w:val="00915939"/>
    <w:rsid w:val="00915C7C"/>
    <w:rsid w:val="00915DD9"/>
    <w:rsid w:val="00916110"/>
    <w:rsid w:val="00916AFF"/>
    <w:rsid w:val="009177D5"/>
    <w:rsid w:val="0092107C"/>
    <w:rsid w:val="00921082"/>
    <w:rsid w:val="00921670"/>
    <w:rsid w:val="00921A76"/>
    <w:rsid w:val="00921D35"/>
    <w:rsid w:val="00922468"/>
    <w:rsid w:val="009237A9"/>
    <w:rsid w:val="00925636"/>
    <w:rsid w:val="00930293"/>
    <w:rsid w:val="00930E97"/>
    <w:rsid w:val="009325D7"/>
    <w:rsid w:val="00932CAD"/>
    <w:rsid w:val="009331B5"/>
    <w:rsid w:val="00933266"/>
    <w:rsid w:val="00934091"/>
    <w:rsid w:val="009354F1"/>
    <w:rsid w:val="00937DE5"/>
    <w:rsid w:val="009406DD"/>
    <w:rsid w:val="00941CA2"/>
    <w:rsid w:val="00941F95"/>
    <w:rsid w:val="00942D7E"/>
    <w:rsid w:val="009433B4"/>
    <w:rsid w:val="009449F8"/>
    <w:rsid w:val="009453B2"/>
    <w:rsid w:val="00945C8A"/>
    <w:rsid w:val="00946839"/>
    <w:rsid w:val="00947DDB"/>
    <w:rsid w:val="00947FD2"/>
    <w:rsid w:val="00950000"/>
    <w:rsid w:val="009502E1"/>
    <w:rsid w:val="0095061E"/>
    <w:rsid w:val="00950927"/>
    <w:rsid w:val="009520E2"/>
    <w:rsid w:val="00952126"/>
    <w:rsid w:val="00953E50"/>
    <w:rsid w:val="009549C5"/>
    <w:rsid w:val="00955BDD"/>
    <w:rsid w:val="00955C56"/>
    <w:rsid w:val="009560E9"/>
    <w:rsid w:val="009567C7"/>
    <w:rsid w:val="00957117"/>
    <w:rsid w:val="00957A03"/>
    <w:rsid w:val="0096190B"/>
    <w:rsid w:val="00962B14"/>
    <w:rsid w:val="009649DC"/>
    <w:rsid w:val="00964D8C"/>
    <w:rsid w:val="009652BD"/>
    <w:rsid w:val="0096539B"/>
    <w:rsid w:val="009658D3"/>
    <w:rsid w:val="00966FED"/>
    <w:rsid w:val="00970864"/>
    <w:rsid w:val="009715CE"/>
    <w:rsid w:val="00972C29"/>
    <w:rsid w:val="009732FC"/>
    <w:rsid w:val="00975960"/>
    <w:rsid w:val="00975978"/>
    <w:rsid w:val="00976CBB"/>
    <w:rsid w:val="00980FFC"/>
    <w:rsid w:val="0098350A"/>
    <w:rsid w:val="00983B09"/>
    <w:rsid w:val="00984171"/>
    <w:rsid w:val="00984A46"/>
    <w:rsid w:val="0098582F"/>
    <w:rsid w:val="00985ED9"/>
    <w:rsid w:val="00986151"/>
    <w:rsid w:val="00987460"/>
    <w:rsid w:val="009877DD"/>
    <w:rsid w:val="00990911"/>
    <w:rsid w:val="009914CC"/>
    <w:rsid w:val="00993706"/>
    <w:rsid w:val="00994167"/>
    <w:rsid w:val="00996C3E"/>
    <w:rsid w:val="00996D04"/>
    <w:rsid w:val="00997953"/>
    <w:rsid w:val="009A0F79"/>
    <w:rsid w:val="009A1C0F"/>
    <w:rsid w:val="009A284F"/>
    <w:rsid w:val="009A2B17"/>
    <w:rsid w:val="009A3D76"/>
    <w:rsid w:val="009A3E22"/>
    <w:rsid w:val="009A4DBA"/>
    <w:rsid w:val="009A548E"/>
    <w:rsid w:val="009A656D"/>
    <w:rsid w:val="009A66CB"/>
    <w:rsid w:val="009A79B2"/>
    <w:rsid w:val="009B04D8"/>
    <w:rsid w:val="009B195F"/>
    <w:rsid w:val="009B1A8B"/>
    <w:rsid w:val="009B2556"/>
    <w:rsid w:val="009B278A"/>
    <w:rsid w:val="009B3988"/>
    <w:rsid w:val="009B5911"/>
    <w:rsid w:val="009B6AAD"/>
    <w:rsid w:val="009C0AFF"/>
    <w:rsid w:val="009C14A3"/>
    <w:rsid w:val="009C1885"/>
    <w:rsid w:val="009C1BEB"/>
    <w:rsid w:val="009C1F70"/>
    <w:rsid w:val="009C3C60"/>
    <w:rsid w:val="009C54A1"/>
    <w:rsid w:val="009C5EA6"/>
    <w:rsid w:val="009C6FF6"/>
    <w:rsid w:val="009D2D0A"/>
    <w:rsid w:val="009D30DF"/>
    <w:rsid w:val="009D3802"/>
    <w:rsid w:val="009D3BDA"/>
    <w:rsid w:val="009D5082"/>
    <w:rsid w:val="009E1A71"/>
    <w:rsid w:val="009E2028"/>
    <w:rsid w:val="009E25A5"/>
    <w:rsid w:val="009E2813"/>
    <w:rsid w:val="009E2949"/>
    <w:rsid w:val="009E35AB"/>
    <w:rsid w:val="009E3BD5"/>
    <w:rsid w:val="009E58E5"/>
    <w:rsid w:val="009F2455"/>
    <w:rsid w:val="009F28A1"/>
    <w:rsid w:val="009F473A"/>
    <w:rsid w:val="009F623E"/>
    <w:rsid w:val="009F6884"/>
    <w:rsid w:val="009F688B"/>
    <w:rsid w:val="00A00118"/>
    <w:rsid w:val="00A01EC2"/>
    <w:rsid w:val="00A05069"/>
    <w:rsid w:val="00A05757"/>
    <w:rsid w:val="00A06BE3"/>
    <w:rsid w:val="00A07192"/>
    <w:rsid w:val="00A12F7D"/>
    <w:rsid w:val="00A17E65"/>
    <w:rsid w:val="00A204F8"/>
    <w:rsid w:val="00A20DEF"/>
    <w:rsid w:val="00A22261"/>
    <w:rsid w:val="00A22456"/>
    <w:rsid w:val="00A22DAD"/>
    <w:rsid w:val="00A23DF2"/>
    <w:rsid w:val="00A23EAB"/>
    <w:rsid w:val="00A2526D"/>
    <w:rsid w:val="00A2658B"/>
    <w:rsid w:val="00A272DA"/>
    <w:rsid w:val="00A3059F"/>
    <w:rsid w:val="00A30F24"/>
    <w:rsid w:val="00A31B41"/>
    <w:rsid w:val="00A31C07"/>
    <w:rsid w:val="00A334BA"/>
    <w:rsid w:val="00A36858"/>
    <w:rsid w:val="00A406A5"/>
    <w:rsid w:val="00A409EE"/>
    <w:rsid w:val="00A40DDF"/>
    <w:rsid w:val="00A41B17"/>
    <w:rsid w:val="00A41E03"/>
    <w:rsid w:val="00A4342C"/>
    <w:rsid w:val="00A43B99"/>
    <w:rsid w:val="00A449C6"/>
    <w:rsid w:val="00A44EC6"/>
    <w:rsid w:val="00A465E2"/>
    <w:rsid w:val="00A4737C"/>
    <w:rsid w:val="00A5214E"/>
    <w:rsid w:val="00A52A34"/>
    <w:rsid w:val="00A54AB4"/>
    <w:rsid w:val="00A5670E"/>
    <w:rsid w:val="00A56C6E"/>
    <w:rsid w:val="00A57790"/>
    <w:rsid w:val="00A57BD8"/>
    <w:rsid w:val="00A57FE4"/>
    <w:rsid w:val="00A60B6C"/>
    <w:rsid w:val="00A6133A"/>
    <w:rsid w:val="00A6137F"/>
    <w:rsid w:val="00A613D1"/>
    <w:rsid w:val="00A61AA7"/>
    <w:rsid w:val="00A632B2"/>
    <w:rsid w:val="00A651BA"/>
    <w:rsid w:val="00A6584E"/>
    <w:rsid w:val="00A659E1"/>
    <w:rsid w:val="00A66112"/>
    <w:rsid w:val="00A66378"/>
    <w:rsid w:val="00A66B44"/>
    <w:rsid w:val="00A70112"/>
    <w:rsid w:val="00A7258D"/>
    <w:rsid w:val="00A73BD3"/>
    <w:rsid w:val="00A7426F"/>
    <w:rsid w:val="00A74C33"/>
    <w:rsid w:val="00A75509"/>
    <w:rsid w:val="00A772A5"/>
    <w:rsid w:val="00A817FC"/>
    <w:rsid w:val="00A81D32"/>
    <w:rsid w:val="00A81E32"/>
    <w:rsid w:val="00A82C89"/>
    <w:rsid w:val="00A82E78"/>
    <w:rsid w:val="00A8382B"/>
    <w:rsid w:val="00A848D1"/>
    <w:rsid w:val="00A84DDC"/>
    <w:rsid w:val="00A84FBC"/>
    <w:rsid w:val="00A8538B"/>
    <w:rsid w:val="00A85627"/>
    <w:rsid w:val="00A8771B"/>
    <w:rsid w:val="00A87CDA"/>
    <w:rsid w:val="00A9034C"/>
    <w:rsid w:val="00A90399"/>
    <w:rsid w:val="00A932BD"/>
    <w:rsid w:val="00A93898"/>
    <w:rsid w:val="00A9450D"/>
    <w:rsid w:val="00A9669D"/>
    <w:rsid w:val="00A96A46"/>
    <w:rsid w:val="00A977D0"/>
    <w:rsid w:val="00AA077B"/>
    <w:rsid w:val="00AA1BDA"/>
    <w:rsid w:val="00AA21D0"/>
    <w:rsid w:val="00AA2807"/>
    <w:rsid w:val="00AA2F17"/>
    <w:rsid w:val="00AA52A7"/>
    <w:rsid w:val="00AA6688"/>
    <w:rsid w:val="00AB04E1"/>
    <w:rsid w:val="00AB0B86"/>
    <w:rsid w:val="00AB0E23"/>
    <w:rsid w:val="00AB12DA"/>
    <w:rsid w:val="00AB1716"/>
    <w:rsid w:val="00AB1C51"/>
    <w:rsid w:val="00AB1DCF"/>
    <w:rsid w:val="00AB3462"/>
    <w:rsid w:val="00AB3750"/>
    <w:rsid w:val="00AB4EFC"/>
    <w:rsid w:val="00AC27B1"/>
    <w:rsid w:val="00AC2E76"/>
    <w:rsid w:val="00AC5EFF"/>
    <w:rsid w:val="00AC6490"/>
    <w:rsid w:val="00AC7F2F"/>
    <w:rsid w:val="00AD2F7C"/>
    <w:rsid w:val="00AD3C9D"/>
    <w:rsid w:val="00AD558F"/>
    <w:rsid w:val="00AD58A8"/>
    <w:rsid w:val="00AD6824"/>
    <w:rsid w:val="00AD70BB"/>
    <w:rsid w:val="00AD76E6"/>
    <w:rsid w:val="00AD7DFB"/>
    <w:rsid w:val="00AE09AD"/>
    <w:rsid w:val="00AE1240"/>
    <w:rsid w:val="00AE21AF"/>
    <w:rsid w:val="00AE28D7"/>
    <w:rsid w:val="00AE32CA"/>
    <w:rsid w:val="00AE3E98"/>
    <w:rsid w:val="00AE5595"/>
    <w:rsid w:val="00AE5B7C"/>
    <w:rsid w:val="00AE7165"/>
    <w:rsid w:val="00AF20F1"/>
    <w:rsid w:val="00AF412A"/>
    <w:rsid w:val="00AF4A90"/>
    <w:rsid w:val="00AF6BC2"/>
    <w:rsid w:val="00AF7640"/>
    <w:rsid w:val="00AF7A8A"/>
    <w:rsid w:val="00B00DE1"/>
    <w:rsid w:val="00B01EB4"/>
    <w:rsid w:val="00B02D71"/>
    <w:rsid w:val="00B048E7"/>
    <w:rsid w:val="00B04AF3"/>
    <w:rsid w:val="00B04C97"/>
    <w:rsid w:val="00B05B5D"/>
    <w:rsid w:val="00B07864"/>
    <w:rsid w:val="00B07C02"/>
    <w:rsid w:val="00B11217"/>
    <w:rsid w:val="00B1145F"/>
    <w:rsid w:val="00B1259E"/>
    <w:rsid w:val="00B143DA"/>
    <w:rsid w:val="00B16B8B"/>
    <w:rsid w:val="00B17A97"/>
    <w:rsid w:val="00B20201"/>
    <w:rsid w:val="00B21041"/>
    <w:rsid w:val="00B21220"/>
    <w:rsid w:val="00B2164A"/>
    <w:rsid w:val="00B21B27"/>
    <w:rsid w:val="00B21E1B"/>
    <w:rsid w:val="00B21F56"/>
    <w:rsid w:val="00B22C3C"/>
    <w:rsid w:val="00B22F8D"/>
    <w:rsid w:val="00B23FCC"/>
    <w:rsid w:val="00B256BC"/>
    <w:rsid w:val="00B25C8F"/>
    <w:rsid w:val="00B305B0"/>
    <w:rsid w:val="00B3313C"/>
    <w:rsid w:val="00B3372F"/>
    <w:rsid w:val="00B33D6B"/>
    <w:rsid w:val="00B34884"/>
    <w:rsid w:val="00B3743C"/>
    <w:rsid w:val="00B3759B"/>
    <w:rsid w:val="00B37D0A"/>
    <w:rsid w:val="00B40363"/>
    <w:rsid w:val="00B40B33"/>
    <w:rsid w:val="00B411FF"/>
    <w:rsid w:val="00B42BA2"/>
    <w:rsid w:val="00B42E7A"/>
    <w:rsid w:val="00B43BB4"/>
    <w:rsid w:val="00B44182"/>
    <w:rsid w:val="00B44C96"/>
    <w:rsid w:val="00B45FC5"/>
    <w:rsid w:val="00B4685E"/>
    <w:rsid w:val="00B50C47"/>
    <w:rsid w:val="00B52059"/>
    <w:rsid w:val="00B530BB"/>
    <w:rsid w:val="00B53297"/>
    <w:rsid w:val="00B53859"/>
    <w:rsid w:val="00B545DB"/>
    <w:rsid w:val="00B5558E"/>
    <w:rsid w:val="00B55E73"/>
    <w:rsid w:val="00B56A76"/>
    <w:rsid w:val="00B6066A"/>
    <w:rsid w:val="00B60E7A"/>
    <w:rsid w:val="00B6180B"/>
    <w:rsid w:val="00B622FA"/>
    <w:rsid w:val="00B63602"/>
    <w:rsid w:val="00B64F94"/>
    <w:rsid w:val="00B6523D"/>
    <w:rsid w:val="00B65713"/>
    <w:rsid w:val="00B65D70"/>
    <w:rsid w:val="00B66786"/>
    <w:rsid w:val="00B736B9"/>
    <w:rsid w:val="00B739BB"/>
    <w:rsid w:val="00B765DD"/>
    <w:rsid w:val="00B77A7C"/>
    <w:rsid w:val="00B77DA7"/>
    <w:rsid w:val="00B802EF"/>
    <w:rsid w:val="00B8382F"/>
    <w:rsid w:val="00B842C8"/>
    <w:rsid w:val="00B8528C"/>
    <w:rsid w:val="00B852FB"/>
    <w:rsid w:val="00B8545D"/>
    <w:rsid w:val="00B86104"/>
    <w:rsid w:val="00B86703"/>
    <w:rsid w:val="00B8683B"/>
    <w:rsid w:val="00B86F1D"/>
    <w:rsid w:val="00B86F4B"/>
    <w:rsid w:val="00B90581"/>
    <w:rsid w:val="00B90B4B"/>
    <w:rsid w:val="00B9111A"/>
    <w:rsid w:val="00B94118"/>
    <w:rsid w:val="00B941FC"/>
    <w:rsid w:val="00B9437F"/>
    <w:rsid w:val="00B94EF9"/>
    <w:rsid w:val="00B96028"/>
    <w:rsid w:val="00B96DD1"/>
    <w:rsid w:val="00B97398"/>
    <w:rsid w:val="00BA02D6"/>
    <w:rsid w:val="00BA0693"/>
    <w:rsid w:val="00BA1D8E"/>
    <w:rsid w:val="00BA2DC9"/>
    <w:rsid w:val="00BB14D1"/>
    <w:rsid w:val="00BB3801"/>
    <w:rsid w:val="00BB4613"/>
    <w:rsid w:val="00BB555C"/>
    <w:rsid w:val="00BB5BD6"/>
    <w:rsid w:val="00BB63F6"/>
    <w:rsid w:val="00BC2386"/>
    <w:rsid w:val="00BC485D"/>
    <w:rsid w:val="00BC50F5"/>
    <w:rsid w:val="00BC5C8E"/>
    <w:rsid w:val="00BD0298"/>
    <w:rsid w:val="00BD15F9"/>
    <w:rsid w:val="00BD2017"/>
    <w:rsid w:val="00BD318C"/>
    <w:rsid w:val="00BD358F"/>
    <w:rsid w:val="00BD3D0F"/>
    <w:rsid w:val="00BD3F4C"/>
    <w:rsid w:val="00BD55C4"/>
    <w:rsid w:val="00BD5E53"/>
    <w:rsid w:val="00BD6D0B"/>
    <w:rsid w:val="00BD71D8"/>
    <w:rsid w:val="00BE0328"/>
    <w:rsid w:val="00BE40FF"/>
    <w:rsid w:val="00BE626D"/>
    <w:rsid w:val="00BE6F4C"/>
    <w:rsid w:val="00BE73E8"/>
    <w:rsid w:val="00BE74F7"/>
    <w:rsid w:val="00BE779C"/>
    <w:rsid w:val="00BF072A"/>
    <w:rsid w:val="00BF1D2A"/>
    <w:rsid w:val="00BF6024"/>
    <w:rsid w:val="00C00860"/>
    <w:rsid w:val="00C00AC3"/>
    <w:rsid w:val="00C0210C"/>
    <w:rsid w:val="00C05422"/>
    <w:rsid w:val="00C066AE"/>
    <w:rsid w:val="00C103BA"/>
    <w:rsid w:val="00C1135D"/>
    <w:rsid w:val="00C12ADD"/>
    <w:rsid w:val="00C131D0"/>
    <w:rsid w:val="00C148B6"/>
    <w:rsid w:val="00C15414"/>
    <w:rsid w:val="00C15797"/>
    <w:rsid w:val="00C15B52"/>
    <w:rsid w:val="00C16D10"/>
    <w:rsid w:val="00C20660"/>
    <w:rsid w:val="00C20F40"/>
    <w:rsid w:val="00C21426"/>
    <w:rsid w:val="00C22D7D"/>
    <w:rsid w:val="00C24419"/>
    <w:rsid w:val="00C25AFF"/>
    <w:rsid w:val="00C277E3"/>
    <w:rsid w:val="00C27C6E"/>
    <w:rsid w:val="00C27CEC"/>
    <w:rsid w:val="00C30531"/>
    <w:rsid w:val="00C315A9"/>
    <w:rsid w:val="00C32872"/>
    <w:rsid w:val="00C32AE0"/>
    <w:rsid w:val="00C33C73"/>
    <w:rsid w:val="00C34B9F"/>
    <w:rsid w:val="00C35C21"/>
    <w:rsid w:val="00C3643F"/>
    <w:rsid w:val="00C36FBE"/>
    <w:rsid w:val="00C40EC3"/>
    <w:rsid w:val="00C40FB9"/>
    <w:rsid w:val="00C4217E"/>
    <w:rsid w:val="00C43AB6"/>
    <w:rsid w:val="00C442A6"/>
    <w:rsid w:val="00C50319"/>
    <w:rsid w:val="00C5091E"/>
    <w:rsid w:val="00C52DD2"/>
    <w:rsid w:val="00C535AC"/>
    <w:rsid w:val="00C53743"/>
    <w:rsid w:val="00C540DA"/>
    <w:rsid w:val="00C54C91"/>
    <w:rsid w:val="00C570AF"/>
    <w:rsid w:val="00C5722A"/>
    <w:rsid w:val="00C5749E"/>
    <w:rsid w:val="00C57BFF"/>
    <w:rsid w:val="00C622A6"/>
    <w:rsid w:val="00C6427F"/>
    <w:rsid w:val="00C64BBD"/>
    <w:rsid w:val="00C64C37"/>
    <w:rsid w:val="00C651CD"/>
    <w:rsid w:val="00C6622B"/>
    <w:rsid w:val="00C66EE2"/>
    <w:rsid w:val="00C673A6"/>
    <w:rsid w:val="00C70979"/>
    <w:rsid w:val="00C70B7E"/>
    <w:rsid w:val="00C71236"/>
    <w:rsid w:val="00C71722"/>
    <w:rsid w:val="00C74072"/>
    <w:rsid w:val="00C7494A"/>
    <w:rsid w:val="00C7538D"/>
    <w:rsid w:val="00C77CBD"/>
    <w:rsid w:val="00C77D57"/>
    <w:rsid w:val="00C81258"/>
    <w:rsid w:val="00C82832"/>
    <w:rsid w:val="00C82DB4"/>
    <w:rsid w:val="00C8339C"/>
    <w:rsid w:val="00C837EE"/>
    <w:rsid w:val="00C843CA"/>
    <w:rsid w:val="00C84B11"/>
    <w:rsid w:val="00C8644F"/>
    <w:rsid w:val="00C86710"/>
    <w:rsid w:val="00C86E94"/>
    <w:rsid w:val="00C87C2F"/>
    <w:rsid w:val="00C908BD"/>
    <w:rsid w:val="00C90A04"/>
    <w:rsid w:val="00C91AA6"/>
    <w:rsid w:val="00C92505"/>
    <w:rsid w:val="00C93069"/>
    <w:rsid w:val="00C931A2"/>
    <w:rsid w:val="00C93CF5"/>
    <w:rsid w:val="00C94338"/>
    <w:rsid w:val="00C946E9"/>
    <w:rsid w:val="00C95ACA"/>
    <w:rsid w:val="00C960CF"/>
    <w:rsid w:val="00C9673C"/>
    <w:rsid w:val="00C9729F"/>
    <w:rsid w:val="00C9790A"/>
    <w:rsid w:val="00CA11FB"/>
    <w:rsid w:val="00CA1F25"/>
    <w:rsid w:val="00CA2027"/>
    <w:rsid w:val="00CA4C44"/>
    <w:rsid w:val="00CA50A3"/>
    <w:rsid w:val="00CA543A"/>
    <w:rsid w:val="00CA5BBB"/>
    <w:rsid w:val="00CA6082"/>
    <w:rsid w:val="00CA7AEF"/>
    <w:rsid w:val="00CA7CA9"/>
    <w:rsid w:val="00CB09B1"/>
    <w:rsid w:val="00CB1740"/>
    <w:rsid w:val="00CB1CC1"/>
    <w:rsid w:val="00CB27A7"/>
    <w:rsid w:val="00CB3073"/>
    <w:rsid w:val="00CB670F"/>
    <w:rsid w:val="00CC2818"/>
    <w:rsid w:val="00CC36FC"/>
    <w:rsid w:val="00CC477D"/>
    <w:rsid w:val="00CC5353"/>
    <w:rsid w:val="00CC5F3F"/>
    <w:rsid w:val="00CD1C1F"/>
    <w:rsid w:val="00CD22D1"/>
    <w:rsid w:val="00CD280F"/>
    <w:rsid w:val="00CD2A7F"/>
    <w:rsid w:val="00CD3B0E"/>
    <w:rsid w:val="00CD3B97"/>
    <w:rsid w:val="00CD3BDA"/>
    <w:rsid w:val="00CD4F51"/>
    <w:rsid w:val="00CD5633"/>
    <w:rsid w:val="00CD5884"/>
    <w:rsid w:val="00CD776A"/>
    <w:rsid w:val="00CD7843"/>
    <w:rsid w:val="00CE0239"/>
    <w:rsid w:val="00CE12C7"/>
    <w:rsid w:val="00CE145E"/>
    <w:rsid w:val="00CE1C80"/>
    <w:rsid w:val="00CE2561"/>
    <w:rsid w:val="00CE3230"/>
    <w:rsid w:val="00CE4423"/>
    <w:rsid w:val="00CE44D2"/>
    <w:rsid w:val="00CE4F9C"/>
    <w:rsid w:val="00CE64F0"/>
    <w:rsid w:val="00CF092F"/>
    <w:rsid w:val="00CF0EAB"/>
    <w:rsid w:val="00CF1C2C"/>
    <w:rsid w:val="00CF3A5B"/>
    <w:rsid w:val="00CF3CCB"/>
    <w:rsid w:val="00CF4332"/>
    <w:rsid w:val="00CF5B69"/>
    <w:rsid w:val="00CF6D1A"/>
    <w:rsid w:val="00CF6DA6"/>
    <w:rsid w:val="00CF74F2"/>
    <w:rsid w:val="00D00F43"/>
    <w:rsid w:val="00D00FF8"/>
    <w:rsid w:val="00D01DB8"/>
    <w:rsid w:val="00D04758"/>
    <w:rsid w:val="00D05559"/>
    <w:rsid w:val="00D05C7B"/>
    <w:rsid w:val="00D06422"/>
    <w:rsid w:val="00D06739"/>
    <w:rsid w:val="00D06965"/>
    <w:rsid w:val="00D06EDA"/>
    <w:rsid w:val="00D148A9"/>
    <w:rsid w:val="00D157B7"/>
    <w:rsid w:val="00D160E1"/>
    <w:rsid w:val="00D160EF"/>
    <w:rsid w:val="00D17DD0"/>
    <w:rsid w:val="00D204CA"/>
    <w:rsid w:val="00D212C5"/>
    <w:rsid w:val="00D2218E"/>
    <w:rsid w:val="00D22739"/>
    <w:rsid w:val="00D241A4"/>
    <w:rsid w:val="00D246C2"/>
    <w:rsid w:val="00D25C82"/>
    <w:rsid w:val="00D25E9B"/>
    <w:rsid w:val="00D27608"/>
    <w:rsid w:val="00D30600"/>
    <w:rsid w:val="00D3107B"/>
    <w:rsid w:val="00D32087"/>
    <w:rsid w:val="00D322BC"/>
    <w:rsid w:val="00D33134"/>
    <w:rsid w:val="00D3541D"/>
    <w:rsid w:val="00D370A8"/>
    <w:rsid w:val="00D37B8E"/>
    <w:rsid w:val="00D41480"/>
    <w:rsid w:val="00D415B7"/>
    <w:rsid w:val="00D4164C"/>
    <w:rsid w:val="00D4298A"/>
    <w:rsid w:val="00D430E3"/>
    <w:rsid w:val="00D44208"/>
    <w:rsid w:val="00D4442C"/>
    <w:rsid w:val="00D44A42"/>
    <w:rsid w:val="00D45D61"/>
    <w:rsid w:val="00D472F0"/>
    <w:rsid w:val="00D47603"/>
    <w:rsid w:val="00D50CDE"/>
    <w:rsid w:val="00D50D14"/>
    <w:rsid w:val="00D51954"/>
    <w:rsid w:val="00D5279B"/>
    <w:rsid w:val="00D52D6B"/>
    <w:rsid w:val="00D54321"/>
    <w:rsid w:val="00D54636"/>
    <w:rsid w:val="00D547CD"/>
    <w:rsid w:val="00D54FB9"/>
    <w:rsid w:val="00D56132"/>
    <w:rsid w:val="00D6118A"/>
    <w:rsid w:val="00D6202B"/>
    <w:rsid w:val="00D62ABC"/>
    <w:rsid w:val="00D62BA6"/>
    <w:rsid w:val="00D633BE"/>
    <w:rsid w:val="00D670EE"/>
    <w:rsid w:val="00D705C7"/>
    <w:rsid w:val="00D70DF4"/>
    <w:rsid w:val="00D712DF"/>
    <w:rsid w:val="00D72C0C"/>
    <w:rsid w:val="00D743A6"/>
    <w:rsid w:val="00D75347"/>
    <w:rsid w:val="00D75A0F"/>
    <w:rsid w:val="00D75D93"/>
    <w:rsid w:val="00D76A5C"/>
    <w:rsid w:val="00D76AD7"/>
    <w:rsid w:val="00D77616"/>
    <w:rsid w:val="00D81F0A"/>
    <w:rsid w:val="00D820D3"/>
    <w:rsid w:val="00D82765"/>
    <w:rsid w:val="00D83E2D"/>
    <w:rsid w:val="00D86293"/>
    <w:rsid w:val="00D873EA"/>
    <w:rsid w:val="00D87E8F"/>
    <w:rsid w:val="00D92E5F"/>
    <w:rsid w:val="00D9353E"/>
    <w:rsid w:val="00D9390F"/>
    <w:rsid w:val="00D93C0C"/>
    <w:rsid w:val="00D9608C"/>
    <w:rsid w:val="00DA0893"/>
    <w:rsid w:val="00DA0EE7"/>
    <w:rsid w:val="00DA1579"/>
    <w:rsid w:val="00DA2A67"/>
    <w:rsid w:val="00DA32CE"/>
    <w:rsid w:val="00DA360B"/>
    <w:rsid w:val="00DA4667"/>
    <w:rsid w:val="00DB024C"/>
    <w:rsid w:val="00DB125B"/>
    <w:rsid w:val="00DB13B2"/>
    <w:rsid w:val="00DB2700"/>
    <w:rsid w:val="00DB2BAF"/>
    <w:rsid w:val="00DB4A5E"/>
    <w:rsid w:val="00DB65C6"/>
    <w:rsid w:val="00DB6E4F"/>
    <w:rsid w:val="00DC11E3"/>
    <w:rsid w:val="00DC5139"/>
    <w:rsid w:val="00DC5735"/>
    <w:rsid w:val="00DC687B"/>
    <w:rsid w:val="00DD0F6F"/>
    <w:rsid w:val="00DD1A4B"/>
    <w:rsid w:val="00DD223D"/>
    <w:rsid w:val="00DD2BF2"/>
    <w:rsid w:val="00DD2E39"/>
    <w:rsid w:val="00DD2EB2"/>
    <w:rsid w:val="00DD5DDD"/>
    <w:rsid w:val="00DD65EE"/>
    <w:rsid w:val="00DD72A9"/>
    <w:rsid w:val="00DD7432"/>
    <w:rsid w:val="00DE03FC"/>
    <w:rsid w:val="00DE216A"/>
    <w:rsid w:val="00DE2EF3"/>
    <w:rsid w:val="00DE2F1D"/>
    <w:rsid w:val="00DE31C0"/>
    <w:rsid w:val="00DE4869"/>
    <w:rsid w:val="00DE4E97"/>
    <w:rsid w:val="00DE60EF"/>
    <w:rsid w:val="00DE6525"/>
    <w:rsid w:val="00DF02B0"/>
    <w:rsid w:val="00DF02D1"/>
    <w:rsid w:val="00DF0C2D"/>
    <w:rsid w:val="00DF1C80"/>
    <w:rsid w:val="00DF2EE5"/>
    <w:rsid w:val="00DF3007"/>
    <w:rsid w:val="00DF3663"/>
    <w:rsid w:val="00DF4927"/>
    <w:rsid w:val="00DF4D79"/>
    <w:rsid w:val="00DF6A45"/>
    <w:rsid w:val="00DF6A64"/>
    <w:rsid w:val="00E009C3"/>
    <w:rsid w:val="00E012D7"/>
    <w:rsid w:val="00E01F92"/>
    <w:rsid w:val="00E02986"/>
    <w:rsid w:val="00E02FE3"/>
    <w:rsid w:val="00E03665"/>
    <w:rsid w:val="00E03D45"/>
    <w:rsid w:val="00E03D9F"/>
    <w:rsid w:val="00E049A1"/>
    <w:rsid w:val="00E05C9C"/>
    <w:rsid w:val="00E05F03"/>
    <w:rsid w:val="00E05F3A"/>
    <w:rsid w:val="00E0686B"/>
    <w:rsid w:val="00E122D5"/>
    <w:rsid w:val="00E13273"/>
    <w:rsid w:val="00E1337D"/>
    <w:rsid w:val="00E1385D"/>
    <w:rsid w:val="00E14418"/>
    <w:rsid w:val="00E14FF7"/>
    <w:rsid w:val="00E15015"/>
    <w:rsid w:val="00E15F1E"/>
    <w:rsid w:val="00E167C9"/>
    <w:rsid w:val="00E17CF3"/>
    <w:rsid w:val="00E17E2D"/>
    <w:rsid w:val="00E17EA6"/>
    <w:rsid w:val="00E2271E"/>
    <w:rsid w:val="00E256F9"/>
    <w:rsid w:val="00E30ACC"/>
    <w:rsid w:val="00E30C75"/>
    <w:rsid w:val="00E32531"/>
    <w:rsid w:val="00E33560"/>
    <w:rsid w:val="00E33D9D"/>
    <w:rsid w:val="00E348B3"/>
    <w:rsid w:val="00E36548"/>
    <w:rsid w:val="00E403E0"/>
    <w:rsid w:val="00E4164C"/>
    <w:rsid w:val="00E4169B"/>
    <w:rsid w:val="00E41FE4"/>
    <w:rsid w:val="00E428EC"/>
    <w:rsid w:val="00E44F7C"/>
    <w:rsid w:val="00E45012"/>
    <w:rsid w:val="00E457A5"/>
    <w:rsid w:val="00E45842"/>
    <w:rsid w:val="00E4675B"/>
    <w:rsid w:val="00E46C13"/>
    <w:rsid w:val="00E47160"/>
    <w:rsid w:val="00E5020E"/>
    <w:rsid w:val="00E50CFE"/>
    <w:rsid w:val="00E51A16"/>
    <w:rsid w:val="00E536F5"/>
    <w:rsid w:val="00E53D8A"/>
    <w:rsid w:val="00E57533"/>
    <w:rsid w:val="00E6183E"/>
    <w:rsid w:val="00E633B9"/>
    <w:rsid w:val="00E6373E"/>
    <w:rsid w:val="00E64237"/>
    <w:rsid w:val="00E6489A"/>
    <w:rsid w:val="00E67229"/>
    <w:rsid w:val="00E721A6"/>
    <w:rsid w:val="00E7277B"/>
    <w:rsid w:val="00E72FB5"/>
    <w:rsid w:val="00E73849"/>
    <w:rsid w:val="00E75240"/>
    <w:rsid w:val="00E757DA"/>
    <w:rsid w:val="00E817D9"/>
    <w:rsid w:val="00E82909"/>
    <w:rsid w:val="00E83D26"/>
    <w:rsid w:val="00E848F0"/>
    <w:rsid w:val="00E87A4F"/>
    <w:rsid w:val="00E87EA9"/>
    <w:rsid w:val="00E90691"/>
    <w:rsid w:val="00E9143D"/>
    <w:rsid w:val="00E931A1"/>
    <w:rsid w:val="00E942FD"/>
    <w:rsid w:val="00E9706C"/>
    <w:rsid w:val="00E975FD"/>
    <w:rsid w:val="00E97689"/>
    <w:rsid w:val="00E97E4D"/>
    <w:rsid w:val="00EA086C"/>
    <w:rsid w:val="00EA090F"/>
    <w:rsid w:val="00EA149B"/>
    <w:rsid w:val="00EA3400"/>
    <w:rsid w:val="00EA46F5"/>
    <w:rsid w:val="00EA6A06"/>
    <w:rsid w:val="00EA7814"/>
    <w:rsid w:val="00EA7E9C"/>
    <w:rsid w:val="00EB0718"/>
    <w:rsid w:val="00EB0ADB"/>
    <w:rsid w:val="00EB11B7"/>
    <w:rsid w:val="00EB1543"/>
    <w:rsid w:val="00EB2712"/>
    <w:rsid w:val="00EB4107"/>
    <w:rsid w:val="00EB4B2B"/>
    <w:rsid w:val="00EB57EE"/>
    <w:rsid w:val="00EB5AF5"/>
    <w:rsid w:val="00EB68A5"/>
    <w:rsid w:val="00EB736E"/>
    <w:rsid w:val="00EC271F"/>
    <w:rsid w:val="00EC2CA4"/>
    <w:rsid w:val="00EC5DA4"/>
    <w:rsid w:val="00EC638C"/>
    <w:rsid w:val="00EC678C"/>
    <w:rsid w:val="00EC71C5"/>
    <w:rsid w:val="00ED0CBA"/>
    <w:rsid w:val="00ED44A8"/>
    <w:rsid w:val="00ED46FE"/>
    <w:rsid w:val="00ED4715"/>
    <w:rsid w:val="00ED783C"/>
    <w:rsid w:val="00EE109D"/>
    <w:rsid w:val="00EE1E0B"/>
    <w:rsid w:val="00EE2614"/>
    <w:rsid w:val="00EE2684"/>
    <w:rsid w:val="00EE40A0"/>
    <w:rsid w:val="00EE7F42"/>
    <w:rsid w:val="00EF0725"/>
    <w:rsid w:val="00EF2204"/>
    <w:rsid w:val="00EF5FD3"/>
    <w:rsid w:val="00EF6F6E"/>
    <w:rsid w:val="00F00165"/>
    <w:rsid w:val="00F00324"/>
    <w:rsid w:val="00F005B4"/>
    <w:rsid w:val="00F0255E"/>
    <w:rsid w:val="00F05738"/>
    <w:rsid w:val="00F07A67"/>
    <w:rsid w:val="00F10040"/>
    <w:rsid w:val="00F109E1"/>
    <w:rsid w:val="00F11417"/>
    <w:rsid w:val="00F148CE"/>
    <w:rsid w:val="00F152D3"/>
    <w:rsid w:val="00F1538B"/>
    <w:rsid w:val="00F157B8"/>
    <w:rsid w:val="00F158EB"/>
    <w:rsid w:val="00F1622E"/>
    <w:rsid w:val="00F205C3"/>
    <w:rsid w:val="00F20EAE"/>
    <w:rsid w:val="00F21EE1"/>
    <w:rsid w:val="00F23046"/>
    <w:rsid w:val="00F242FC"/>
    <w:rsid w:val="00F24EB5"/>
    <w:rsid w:val="00F26D6D"/>
    <w:rsid w:val="00F30CA3"/>
    <w:rsid w:val="00F33E70"/>
    <w:rsid w:val="00F371B3"/>
    <w:rsid w:val="00F37A74"/>
    <w:rsid w:val="00F40ED2"/>
    <w:rsid w:val="00F41119"/>
    <w:rsid w:val="00F41A21"/>
    <w:rsid w:val="00F41DF5"/>
    <w:rsid w:val="00F423FA"/>
    <w:rsid w:val="00F42E1F"/>
    <w:rsid w:val="00F43A71"/>
    <w:rsid w:val="00F4407D"/>
    <w:rsid w:val="00F457A7"/>
    <w:rsid w:val="00F50D0A"/>
    <w:rsid w:val="00F524BD"/>
    <w:rsid w:val="00F525CA"/>
    <w:rsid w:val="00F52CBD"/>
    <w:rsid w:val="00F5475A"/>
    <w:rsid w:val="00F573D8"/>
    <w:rsid w:val="00F6060F"/>
    <w:rsid w:val="00F60D4F"/>
    <w:rsid w:val="00F60DA7"/>
    <w:rsid w:val="00F610B7"/>
    <w:rsid w:val="00F61A10"/>
    <w:rsid w:val="00F629E0"/>
    <w:rsid w:val="00F62DB8"/>
    <w:rsid w:val="00F64037"/>
    <w:rsid w:val="00F6415F"/>
    <w:rsid w:val="00F66A19"/>
    <w:rsid w:val="00F73196"/>
    <w:rsid w:val="00F745C2"/>
    <w:rsid w:val="00F76019"/>
    <w:rsid w:val="00F77E5B"/>
    <w:rsid w:val="00F80923"/>
    <w:rsid w:val="00F82263"/>
    <w:rsid w:val="00F82A8D"/>
    <w:rsid w:val="00F850FF"/>
    <w:rsid w:val="00F85809"/>
    <w:rsid w:val="00F85BB2"/>
    <w:rsid w:val="00F86B7A"/>
    <w:rsid w:val="00F914D6"/>
    <w:rsid w:val="00F9267D"/>
    <w:rsid w:val="00F92D57"/>
    <w:rsid w:val="00F92F1A"/>
    <w:rsid w:val="00F94A3F"/>
    <w:rsid w:val="00F94BDA"/>
    <w:rsid w:val="00F950F6"/>
    <w:rsid w:val="00F95B06"/>
    <w:rsid w:val="00F966BE"/>
    <w:rsid w:val="00F9746F"/>
    <w:rsid w:val="00F97A6E"/>
    <w:rsid w:val="00F97C41"/>
    <w:rsid w:val="00FA03E7"/>
    <w:rsid w:val="00FA06DD"/>
    <w:rsid w:val="00FA0A70"/>
    <w:rsid w:val="00FA0DA6"/>
    <w:rsid w:val="00FA1669"/>
    <w:rsid w:val="00FA1BBC"/>
    <w:rsid w:val="00FA1FF9"/>
    <w:rsid w:val="00FA2B14"/>
    <w:rsid w:val="00FA35DE"/>
    <w:rsid w:val="00FA3C8B"/>
    <w:rsid w:val="00FA46BA"/>
    <w:rsid w:val="00FA4CDD"/>
    <w:rsid w:val="00FA5199"/>
    <w:rsid w:val="00FA6807"/>
    <w:rsid w:val="00FA6962"/>
    <w:rsid w:val="00FA7283"/>
    <w:rsid w:val="00FB0168"/>
    <w:rsid w:val="00FB03E0"/>
    <w:rsid w:val="00FB0841"/>
    <w:rsid w:val="00FB0FA2"/>
    <w:rsid w:val="00FB23F9"/>
    <w:rsid w:val="00FB3E29"/>
    <w:rsid w:val="00FB429E"/>
    <w:rsid w:val="00FB4E6B"/>
    <w:rsid w:val="00FB5021"/>
    <w:rsid w:val="00FB65FD"/>
    <w:rsid w:val="00FB6863"/>
    <w:rsid w:val="00FB7701"/>
    <w:rsid w:val="00FC039B"/>
    <w:rsid w:val="00FC087C"/>
    <w:rsid w:val="00FC0CBF"/>
    <w:rsid w:val="00FC1693"/>
    <w:rsid w:val="00FC1B9E"/>
    <w:rsid w:val="00FC2696"/>
    <w:rsid w:val="00FC2B8A"/>
    <w:rsid w:val="00FC3085"/>
    <w:rsid w:val="00FC3100"/>
    <w:rsid w:val="00FC6E92"/>
    <w:rsid w:val="00FC7AD5"/>
    <w:rsid w:val="00FD0021"/>
    <w:rsid w:val="00FD09E7"/>
    <w:rsid w:val="00FD0DEB"/>
    <w:rsid w:val="00FD1EC4"/>
    <w:rsid w:val="00FD25A2"/>
    <w:rsid w:val="00FD26DD"/>
    <w:rsid w:val="00FD28E4"/>
    <w:rsid w:val="00FD3D7B"/>
    <w:rsid w:val="00FD40D7"/>
    <w:rsid w:val="00FD42A0"/>
    <w:rsid w:val="00FD4A7E"/>
    <w:rsid w:val="00FD4ED7"/>
    <w:rsid w:val="00FD5B45"/>
    <w:rsid w:val="00FD6806"/>
    <w:rsid w:val="00FD74A9"/>
    <w:rsid w:val="00FD7D0F"/>
    <w:rsid w:val="00FD7F96"/>
    <w:rsid w:val="00FE037B"/>
    <w:rsid w:val="00FE0D21"/>
    <w:rsid w:val="00FE1B6B"/>
    <w:rsid w:val="00FE1C26"/>
    <w:rsid w:val="00FE3AAE"/>
    <w:rsid w:val="00FE5D8C"/>
    <w:rsid w:val="00FE7C24"/>
    <w:rsid w:val="00FF2022"/>
    <w:rsid w:val="00FF344D"/>
    <w:rsid w:val="00FF4A66"/>
    <w:rsid w:val="00FF5396"/>
    <w:rsid w:val="00FF5678"/>
    <w:rsid w:val="00FF6961"/>
    <w:rsid w:val="00FF716A"/>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07F08B4E-09E0-424E-AD9B-0B2DEA172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aliases w:val=" Char Char Char Char Char, Char Char Char Char Char Char Char Char Char Char Char Char Char Char Char, Char Char Char Char Char Char Char1,Char Char Char Char Char Char Char1, Char Char Char"/>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5"/>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1f">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 w:type="character" w:styleId="aff5">
    <w:name w:val="Unresolved Mention"/>
    <w:basedOn w:val="a0"/>
    <w:uiPriority w:val="99"/>
    <w:semiHidden/>
    <w:unhideWhenUsed/>
    <w:rsid w:val="00526056"/>
    <w:rPr>
      <w:color w:val="605E5C"/>
      <w:shd w:val="clear" w:color="auto" w:fill="E1DFDD"/>
    </w:rPr>
  </w:style>
  <w:style w:type="paragraph" w:customStyle="1" w:styleId="yiv8175719760msonormal">
    <w:name w:val="yiv8175719760msonormal"/>
    <w:basedOn w:val="a"/>
    <w:rsid w:val="007032F4"/>
    <w:pPr>
      <w:suppressAutoHyphens w:val="0"/>
      <w:spacing w:before="100" w:beforeAutospacing="1" w:after="100" w:afterAutospacing="1"/>
      <w:jc w:val="left"/>
    </w:pPr>
    <w:rPr>
      <w:rFonts w:ascii="Calibri" w:eastAsiaTheme="minorHAnsi" w:hAnsi="Calibri" w:cs="Calibri"/>
      <w:lang w:val="en-US" w:eastAsia="en-US" w:bidi="he-IL"/>
    </w:rPr>
  </w:style>
  <w:style w:type="paragraph" w:styleId="aff6">
    <w:name w:val="Plain Text"/>
    <w:basedOn w:val="a"/>
    <w:link w:val="Char7"/>
    <w:uiPriority w:val="99"/>
    <w:semiHidden/>
    <w:unhideWhenUsed/>
    <w:rsid w:val="00204297"/>
    <w:pPr>
      <w:suppressAutoHyphens w:val="0"/>
      <w:spacing w:after="0"/>
      <w:jc w:val="left"/>
    </w:pPr>
    <w:rPr>
      <w:rFonts w:ascii="Calibri" w:eastAsia="Calibri" w:hAnsi="Calibri" w:cs="Times New Roman"/>
      <w:szCs w:val="21"/>
      <w:lang w:val="el-GR" w:eastAsia="en-US"/>
    </w:rPr>
  </w:style>
  <w:style w:type="character" w:customStyle="1" w:styleId="Char7">
    <w:name w:val="Απλό κείμενο Char"/>
    <w:basedOn w:val="a0"/>
    <w:link w:val="aff6"/>
    <w:uiPriority w:val="99"/>
    <w:semiHidden/>
    <w:rsid w:val="00204297"/>
    <w:rPr>
      <w:rFonts w:ascii="Calibri" w:eastAsia="Calibri" w:hAnsi="Calibri"/>
      <w:sz w:val="22"/>
      <w:szCs w:val="21"/>
      <w:lang w:eastAsia="en-US"/>
    </w:rPr>
  </w:style>
  <w:style w:type="paragraph" w:customStyle="1" w:styleId="CharCharCharCharChar">
    <w:name w:val="Char Char Char Char Char"/>
    <w:basedOn w:val="a"/>
    <w:rsid w:val="00F85809"/>
    <w:pPr>
      <w:suppressAutoHyphens w:val="0"/>
      <w:spacing w:after="160" w:line="240" w:lineRule="exact"/>
      <w:jc w:val="left"/>
    </w:pPr>
    <w:rPr>
      <w:rFonts w:ascii="Times New Roman" w:hAnsi="Times New Roman" w:cs="Times New Roman"/>
      <w:szCs w:val="20"/>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31352587">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00952242">
      <w:bodyDiv w:val="1"/>
      <w:marLeft w:val="0"/>
      <w:marRight w:val="0"/>
      <w:marTop w:val="0"/>
      <w:marBottom w:val="0"/>
      <w:divBdr>
        <w:top w:val="none" w:sz="0" w:space="0" w:color="auto"/>
        <w:left w:val="none" w:sz="0" w:space="0" w:color="auto"/>
        <w:bottom w:val="none" w:sz="0" w:space="0" w:color="auto"/>
        <w:right w:val="none" w:sz="0" w:space="0" w:color="auto"/>
      </w:divBdr>
    </w:div>
    <w:div w:id="456029716">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15127650">
      <w:bodyDiv w:val="1"/>
      <w:marLeft w:val="0"/>
      <w:marRight w:val="0"/>
      <w:marTop w:val="0"/>
      <w:marBottom w:val="0"/>
      <w:divBdr>
        <w:top w:val="none" w:sz="0" w:space="0" w:color="auto"/>
        <w:left w:val="none" w:sz="0" w:space="0" w:color="auto"/>
        <w:bottom w:val="none" w:sz="0" w:space="0" w:color="auto"/>
        <w:right w:val="none" w:sz="0" w:space="0" w:color="auto"/>
      </w:divBdr>
    </w:div>
    <w:div w:id="1134132541">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0689624">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54052166">
      <w:bodyDiv w:val="1"/>
      <w:marLeft w:val="0"/>
      <w:marRight w:val="0"/>
      <w:marTop w:val="0"/>
      <w:marBottom w:val="0"/>
      <w:divBdr>
        <w:top w:val="none" w:sz="0" w:space="0" w:color="auto"/>
        <w:left w:val="none" w:sz="0" w:space="0" w:color="auto"/>
        <w:bottom w:val="none" w:sz="0" w:space="0" w:color="auto"/>
        <w:right w:val="none" w:sz="0" w:space="0" w:color="auto"/>
      </w:divBdr>
    </w:div>
    <w:div w:id="1456291509">
      <w:bodyDiv w:val="1"/>
      <w:marLeft w:val="0"/>
      <w:marRight w:val="0"/>
      <w:marTop w:val="0"/>
      <w:marBottom w:val="0"/>
      <w:divBdr>
        <w:top w:val="none" w:sz="0" w:space="0" w:color="auto"/>
        <w:left w:val="none" w:sz="0" w:space="0" w:color="auto"/>
        <w:bottom w:val="none" w:sz="0" w:space="0" w:color="auto"/>
        <w:right w:val="none" w:sz="0" w:space="0" w:color="auto"/>
      </w:divBdr>
    </w:div>
    <w:div w:id="1464737574">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473063124">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719281719">
      <w:bodyDiv w:val="1"/>
      <w:marLeft w:val="0"/>
      <w:marRight w:val="0"/>
      <w:marTop w:val="0"/>
      <w:marBottom w:val="0"/>
      <w:divBdr>
        <w:top w:val="none" w:sz="0" w:space="0" w:color="auto"/>
        <w:left w:val="none" w:sz="0" w:space="0" w:color="auto"/>
        <w:bottom w:val="none" w:sz="0" w:space="0" w:color="auto"/>
        <w:right w:val="none" w:sz="0" w:space="0" w:color="auto"/>
      </w:divBdr>
    </w:div>
    <w:div w:id="1755201432">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1942881470">
      <w:bodyDiv w:val="1"/>
      <w:marLeft w:val="0"/>
      <w:marRight w:val="0"/>
      <w:marTop w:val="0"/>
      <w:marBottom w:val="0"/>
      <w:divBdr>
        <w:top w:val="none" w:sz="0" w:space="0" w:color="auto"/>
        <w:left w:val="none" w:sz="0" w:space="0" w:color="auto"/>
        <w:bottom w:val="none" w:sz="0" w:space="0" w:color="auto"/>
        <w:right w:val="none" w:sz="0" w:space="0" w:color="auto"/>
      </w:divBdr>
    </w:div>
    <w:div w:id="2049597294">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promitheus.gov.gr/" TargetMode="External"/><Relationship Id="rId26" Type="http://schemas.openxmlformats.org/officeDocument/2006/relationships/hyperlink" Target="https://espd.eprocurement.gov.gr/" TargetMode="External"/><Relationship Id="rId39" Type="http://schemas.openxmlformats.org/officeDocument/2006/relationships/header" Target="header6.xml"/><Relationship Id="rId21" Type="http://schemas.openxmlformats.org/officeDocument/2006/relationships/hyperlink" Target="http://www.promitheus.gov.gr" TargetMode="External"/><Relationship Id="rId34" Type="http://schemas.openxmlformats.org/officeDocument/2006/relationships/hyperlink" Target="http://www.mindigital.gr"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s://portal.eprocurement.gov.gr/webcenter/portal/TestPortal" TargetMode="External"/><Relationship Id="rId29" Type="http://schemas.openxmlformats.org/officeDocument/2006/relationships/hyperlink" Target="http://www.eaadhsy.gr/n4412/n4412fulltextlinks.htm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promitheus.gov.gr" TargetMode="External"/><Relationship Id="rId32" Type="http://schemas.openxmlformats.org/officeDocument/2006/relationships/hyperlink" Target="http://www.eaadhsy.gr/n4412/n4412fulltextlinks.html" TargetMode="External"/><Relationship Id="rId37" Type="http://schemas.openxmlformats.org/officeDocument/2006/relationships/footer" Target="footer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ktpae.gr/" TargetMode="External"/><Relationship Id="rId23" Type="http://schemas.openxmlformats.org/officeDocument/2006/relationships/hyperlink" Target="http://www.ktpae.gr" TargetMode="External"/><Relationship Id="rId28" Type="http://schemas.openxmlformats.org/officeDocument/2006/relationships/hyperlink" Target="http://www.eaadhsy.gr/n4412/n4412fulltextlinks.html" TargetMode="External"/><Relationship Id="rId36"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hyperlink" Target="http://www.eaadhsy.gr/n4412/art79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tpae.gr" TargetMode="External"/><Relationship Id="rId22" Type="http://schemas.openxmlformats.org/officeDocument/2006/relationships/hyperlink" Target="http://et.diavgeia.gov.gr/" TargetMode="External"/><Relationship Id="rId27" Type="http://schemas.openxmlformats.org/officeDocument/2006/relationships/hyperlink" Target="https://espd.eprocurement.gov.gr/" TargetMode="External"/><Relationship Id="rId30" Type="http://schemas.openxmlformats.org/officeDocument/2006/relationships/hyperlink" Target="http://www.eaadhsy.gr/n4412/n4412fulltextlinks.html" TargetMode="External"/><Relationship Id="rId35" Type="http://schemas.openxmlformats.org/officeDocument/2006/relationships/hyperlink" Target="http://www.mindigital.gr"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promitheus.gov.gr/" TargetMode="External"/><Relationship Id="rId25" Type="http://schemas.openxmlformats.org/officeDocument/2006/relationships/hyperlink" Target="http://www.promitheus.gov.gr/" TargetMode="External"/><Relationship Id="rId33" Type="http://schemas.openxmlformats.org/officeDocument/2006/relationships/hyperlink" Target="http://www.mindigital.gr" TargetMode="External"/><Relationship Id="rId38"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E3CB5-CC46-4F07-8F50-C69001A81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92</Pages>
  <Words>36729</Words>
  <Characters>209357</Characters>
  <Application>Microsoft Office Word</Application>
  <DocSecurity>0</DocSecurity>
  <Lines>1744</Lines>
  <Paragraphs>491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245595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Δράκου Μερόπη</dc:creator>
  <cp:keywords/>
  <dc:description/>
  <cp:lastModifiedBy>Δράκου Μερόπη</cp:lastModifiedBy>
  <cp:revision>64</cp:revision>
  <cp:lastPrinted>2025-03-10T10:35:00Z</cp:lastPrinted>
  <dcterms:created xsi:type="dcterms:W3CDTF">2025-02-14T12:02:00Z</dcterms:created>
  <dcterms:modified xsi:type="dcterms:W3CDTF">2025-03-10T10:38:00Z</dcterms:modified>
</cp:coreProperties>
</file>